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5103"/>
        <w:spacing w:after="0" w:line="240" w:lineRule="auto"/>
        <w:rPr>
          <w:rFonts w:ascii="Times New Roman" w:hAnsi="Times New Roman" w:eastAsia="Times New Roman"/>
          <w:color w:val="000000"/>
          <w:sz w:val="18"/>
          <w:szCs w:val="18"/>
          <w:highlight w:val="none"/>
        </w:rPr>
      </w:pPr>
      <w:r>
        <w:rPr>
          <w:highlight w:val="none"/>
        </w:rPr>
      </w:r>
      <w:bookmarkStart w:id="0" w:name="_GoBack"/>
      <w:r>
        <w:rPr>
          <w:highlight w:val="none"/>
        </w:rPr>
      </w:r>
      <w:bookmarkEnd w:id="0"/>
      <w:r>
        <w:rPr>
          <w:rFonts w:ascii="Times New Roman" w:hAnsi="Times New Roman" w:eastAsia="Times New Roman"/>
          <w:color w:val="000000"/>
          <w:sz w:val="18"/>
          <w:szCs w:val="18"/>
          <w:highlight w:val="none"/>
          <w:lang w:eastAsia="ru-RU"/>
        </w:rPr>
        <w:t xml:space="preserve">Приложение 1</w:t>
      </w:r>
      <w:r>
        <w:rPr>
          <w:rFonts w:ascii="Times New Roman" w:hAnsi="Times New Roman" w:eastAsia="Times New Roman"/>
          <w:color w:val="000000"/>
          <w:sz w:val="18"/>
          <w:szCs w:val="18"/>
          <w:highlight w:val="none"/>
        </w:rPr>
      </w:r>
      <w:r>
        <w:rPr>
          <w:rFonts w:ascii="Times New Roman" w:hAnsi="Times New Roman" w:eastAsia="Times New Roman"/>
          <w:color w:val="000000"/>
          <w:sz w:val="18"/>
          <w:szCs w:val="18"/>
          <w:highlight w:val="none"/>
        </w:rPr>
      </w:r>
    </w:p>
    <w:p>
      <w:pPr>
        <w:pStyle w:val="1876"/>
        <w:ind w:left="5103"/>
        <w:spacing w:after="0" w:line="240" w:lineRule="auto"/>
        <w:rPr>
          <w:rFonts w:ascii="Times New Roman" w:hAnsi="Times New Roman" w:eastAsia="Times New Roman"/>
          <w:color w:val="000000"/>
          <w:sz w:val="18"/>
          <w:szCs w:val="18"/>
          <w:highlight w:val="none"/>
        </w:rPr>
      </w:pPr>
      <w:r>
        <w:rPr>
          <w:rFonts w:ascii="Times New Roman" w:hAnsi="Times New Roman" w:eastAsia="Times New Roman"/>
          <w:color w:val="000000"/>
          <w:sz w:val="18"/>
          <w:szCs w:val="18"/>
          <w:highlight w:val="none"/>
          <w:lang w:eastAsia="ru-RU"/>
        </w:rPr>
        <w:t xml:space="preserve">к Единому сервисному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частной практикой, </w:t>
      </w:r>
      <w:r>
        <w:rPr>
          <w:rFonts w:ascii="Times New Roman" w:hAnsi="Times New Roman" w:eastAsia="Times New Roman"/>
          <w:color w:val="000000"/>
          <w:sz w:val="18"/>
          <w:szCs w:val="18"/>
          <w:highlight w:val="none"/>
        </w:rPr>
      </w:r>
      <w:r>
        <w:rPr>
          <w:rFonts w:ascii="Times New Roman" w:hAnsi="Times New Roman" w:eastAsia="Times New Roman"/>
          <w:color w:val="000000"/>
          <w:sz w:val="18"/>
          <w:szCs w:val="18"/>
          <w:highlight w:val="none"/>
        </w:rPr>
      </w:r>
    </w:p>
    <w:p>
      <w:pPr>
        <w:ind w:left="5103"/>
        <w:spacing w:after="0" w:line="240" w:lineRule="auto"/>
        <w:tabs>
          <w:tab w:val="left" w:pos="709" w:leader="none"/>
        </w:tabs>
        <w:rPr>
          <w:rFonts w:ascii="Times New Roman" w:hAnsi="Times New Roman" w:eastAsia="Times New Roman"/>
          <w:color w:val="000000"/>
          <w:sz w:val="18"/>
          <w:szCs w:val="18"/>
          <w:highlight w:val="none"/>
        </w:rPr>
      </w:pPr>
      <w:r>
        <w:rPr>
          <w:rFonts w:ascii="Times New Roman" w:hAnsi="Times New Roman" w:eastAsia="Times New Roman"/>
          <w:color w:val="000000"/>
          <w:sz w:val="18"/>
          <w:szCs w:val="18"/>
          <w:highlight w:val="none"/>
          <w:lang w:eastAsia="ru-RU"/>
        </w:rPr>
        <w:t xml:space="preserve">в АО «Россельхозбанк»</w:t>
      </w:r>
      <w:r>
        <w:rPr>
          <w:rFonts w:ascii="Times New Roman" w:hAnsi="Times New Roman" w:eastAsia="Times New Roman"/>
          <w:color w:val="000000"/>
          <w:sz w:val="18"/>
          <w:szCs w:val="18"/>
          <w:highlight w:val="none"/>
        </w:rPr>
      </w:r>
      <w:r>
        <w:rPr>
          <w:rFonts w:ascii="Times New Roman" w:hAnsi="Times New Roman" w:eastAsia="Times New Roman"/>
          <w:color w:val="000000"/>
          <w:sz w:val="18"/>
          <w:szCs w:val="18"/>
          <w:highlight w:val="none"/>
        </w:rPr>
      </w:r>
    </w:p>
    <w:p>
      <w:pPr>
        <w:jc w:val="center"/>
        <w:spacing w:after="0" w:line="240" w:lineRule="auto"/>
        <w:tabs>
          <w:tab w:val="left" w:pos="709" w:leader="none"/>
        </w:tabs>
        <w:rPr>
          <w:rFonts w:ascii="Times New Roman" w:hAnsi="Times New Roman" w:eastAsia="Times New Roman"/>
          <w:b/>
          <w:bCs/>
          <w:i/>
          <w:color w:val="000000"/>
          <w:sz w:val="28"/>
          <w:szCs w:val="28"/>
          <w:highlight w:val="none"/>
        </w:rPr>
      </w:pPr>
      <w:r>
        <w:rPr>
          <w:rFonts w:ascii="Times New Roman" w:hAnsi="Times New Roman" w:eastAsia="Times New Roman"/>
          <w:i/>
          <w:color w:val="000000"/>
          <w:sz w:val="18"/>
          <w:szCs w:val="18"/>
          <w:highlight w:val="none"/>
        </w:rPr>
      </w:r>
      <w:r>
        <w:rPr>
          <w:rFonts w:ascii="Times New Roman" w:hAnsi="Times New Roman" w:eastAsia="Times New Roman"/>
          <w:b/>
          <w:bCs/>
          <w:i/>
          <w:color w:val="000000"/>
          <w:sz w:val="28"/>
          <w:szCs w:val="28"/>
          <w:highlight w:val="none"/>
        </w:rPr>
      </w:r>
      <w:r>
        <w:rPr>
          <w:rFonts w:ascii="Times New Roman" w:hAnsi="Times New Roman" w:eastAsia="Times New Roman"/>
          <w:i/>
          <w:color w:val="000000"/>
          <w:sz w:val="18"/>
          <w:szCs w:val="18"/>
          <w:highlight w:val="none"/>
        </w:rPr>
      </w:r>
      <w:r>
        <w:rPr>
          <w:rFonts w:ascii="Times New Roman" w:hAnsi="Times New Roman" w:eastAsia="Times New Roman"/>
          <w:i/>
          <w:color w:val="000000"/>
          <w:sz w:val="18"/>
          <w:szCs w:val="18"/>
          <w:highlight w:val="none"/>
        </w:rPr>
      </w:r>
    </w:p>
    <w:p>
      <w:pPr>
        <w:jc w:val="center"/>
        <w:spacing w:after="0" w:line="240" w:lineRule="auto"/>
        <w:tabs>
          <w:tab w:val="left" w:pos="709" w:leader="none"/>
        </w:tabs>
        <w:rPr>
          <w:rFonts w:ascii="Times New Roman" w:hAnsi="Times New Roman"/>
          <w:b/>
          <w:bCs/>
          <w:sz w:val="28"/>
          <w:szCs w:val="28"/>
          <w:highlight w:val="none"/>
        </w:rPr>
      </w:pPr>
      <w:ins w:id="0" w:author="bakotina-ov" w:date="2025-12-03T12:55:16Z" oouserid="bakotina-ov">
        <w:r>
          <w:rPr>
            <w:rFonts w:ascii="Times New Roman" w:hAnsi="Times New Roman"/>
            <w:b/>
            <w:sz w:val="28"/>
            <w:szCs w:val="28"/>
            <w:highlight w:val="none"/>
          </w:rPr>
        </w:r>
      </w:ins>
      <w:r>
        <w:rPr>
          <w:rFonts w:ascii="Times New Roman" w:hAnsi="Times New Roman"/>
          <w:b/>
          <w:sz w:val="28"/>
          <w:szCs w:val="28"/>
          <w:highlight w:val="none"/>
        </w:rPr>
      </w:r>
    </w:p>
    <w:p>
      <w:pPr>
        <w:jc w:val="center"/>
        <w:spacing w:after="0" w:line="240" w:lineRule="auto"/>
        <w:tabs>
          <w:tab w:val="left" w:pos="709" w:leader="none"/>
        </w:tabs>
        <w:rPr>
          <w:rFonts w:ascii="Times New Roman" w:hAnsi="Times New Roman"/>
          <w:b/>
          <w:bCs/>
          <w:sz w:val="28"/>
          <w:szCs w:val="28"/>
          <w:highlight w:val="none"/>
        </w:rPr>
      </w:pPr>
      <w:ins w:id="1" w:author="bakotina-ov" w:date="2025-12-03T12:55:16Z" oouserid="bakotina-ov">
        <w:r>
          <w:rPr>
            <w:rFonts w:ascii="Times New Roman" w:hAnsi="Times New Roman"/>
            <w:b/>
            <w:bCs/>
            <w:sz w:val="28"/>
            <w:szCs w:val="28"/>
            <w:highlight w:val="none"/>
          </w:rPr>
        </w:r>
      </w:ins>
      <w:r>
        <w:rPr>
          <w:rFonts w:ascii="Times New Roman" w:hAnsi="Times New Roman"/>
          <w:b/>
          <w:bCs/>
          <w:sz w:val="28"/>
          <w:szCs w:val="28"/>
          <w:highlight w:val="none"/>
        </w:rPr>
      </w:r>
    </w:p>
    <w:p>
      <w:pPr>
        <w:jc w:val="center"/>
        <w:spacing w:after="0" w:line="240" w:lineRule="auto"/>
        <w:tabs>
          <w:tab w:val="left" w:pos="709" w:leader="none"/>
        </w:tabs>
        <w:rPr>
          <w:rFonts w:ascii="Times New Roman" w:hAnsi="Times New Roman"/>
          <w:b/>
          <w:bCs/>
          <w:sz w:val="28"/>
          <w:szCs w:val="28"/>
          <w:highlight w:val="none"/>
        </w:rPr>
      </w:pPr>
      <w:ins w:id="2" w:author="bakotina-ov" w:date="2025-12-03T12:55:16Z" oouserid="bakotina-ov">
        <w:r>
          <w:rPr>
            <w:rFonts w:ascii="Times New Roman" w:hAnsi="Times New Roman"/>
            <w:b/>
            <w:bCs/>
            <w:sz w:val="28"/>
            <w:szCs w:val="28"/>
            <w:highlight w:val="none"/>
          </w:rPr>
        </w:r>
      </w:ins>
      <w:r>
        <w:rPr>
          <w:rFonts w:ascii="Times New Roman" w:hAnsi="Times New Roman"/>
          <w:b/>
          <w:bCs/>
          <w:sz w:val="28"/>
          <w:szCs w:val="28"/>
          <w:highlight w:val="none"/>
        </w:rPr>
      </w:r>
    </w:p>
    <w:p>
      <w:pPr>
        <w:jc w:val="center"/>
        <w:spacing w:after="0" w:line="240" w:lineRule="auto"/>
        <w:tabs>
          <w:tab w:val="left" w:pos="709" w:leader="none"/>
        </w:tabs>
        <w:rPr>
          <w:rFonts w:ascii="Times New Roman" w:hAnsi="Times New Roman"/>
          <w:b/>
          <w:bCs/>
          <w:sz w:val="28"/>
          <w:szCs w:val="28"/>
          <w:highlight w:val="none"/>
        </w:rPr>
      </w:pPr>
      <w:ins w:id="3" w:author="bakotina-ov" w:date="2025-12-03T12:55:17Z" oouserid="bakotina-ov">
        <w:r>
          <w:rPr>
            <w:rFonts w:ascii="Times New Roman" w:hAnsi="Times New Roman"/>
            <w:b/>
            <w:bCs/>
            <w:sz w:val="28"/>
            <w:szCs w:val="28"/>
            <w:highlight w:val="none"/>
          </w:rPr>
        </w:r>
      </w:ins>
      <w:r>
        <w:rPr>
          <w:rFonts w:ascii="Times New Roman" w:hAnsi="Times New Roman"/>
          <w:b/>
          <w:bCs/>
          <w:sz w:val="28"/>
          <w:szCs w:val="28"/>
          <w:highlight w:val="none"/>
        </w:rPr>
      </w:r>
    </w:p>
    <w:p>
      <w:pPr>
        <w:jc w:val="center"/>
        <w:spacing w:after="0" w:line="240" w:lineRule="auto"/>
        <w:tabs>
          <w:tab w:val="left" w:pos="709" w:leader="none"/>
        </w:tabs>
        <w:rPr>
          <w:rFonts w:ascii="Times New Roman" w:hAnsi="Times New Roman"/>
          <w:b/>
          <w:bCs/>
          <w:sz w:val="28"/>
          <w:szCs w:val="28"/>
          <w:highlight w:val="none"/>
        </w:rPr>
      </w:pPr>
      <w:ins w:id="4" w:author="bakotina-ov" w:date="2025-12-03T12:55:17Z" oouserid="bakotina-ov">
        <w:r>
          <w:rPr>
            <w:rFonts w:ascii="Times New Roman" w:hAnsi="Times New Roman"/>
            <w:b/>
            <w:bCs/>
            <w:sz w:val="28"/>
            <w:szCs w:val="28"/>
            <w:highlight w:val="none"/>
          </w:rPr>
        </w:r>
      </w:ins>
      <w:r>
        <w:rPr>
          <w:rFonts w:ascii="Times New Roman" w:hAnsi="Times New Roman"/>
          <w:b/>
          <w:bCs/>
          <w:sz w:val="28"/>
          <w:szCs w:val="28"/>
          <w:highlight w:val="none"/>
        </w:rPr>
      </w:r>
    </w:p>
    <w:p>
      <w:pPr>
        <w:jc w:val="center"/>
        <w:spacing w:after="0" w:line="240" w:lineRule="auto"/>
        <w:tabs>
          <w:tab w:val="left" w:pos="709" w:leader="none"/>
        </w:tabs>
        <w:rPr>
          <w:rFonts w:ascii="Times New Roman" w:hAnsi="Times New Roman"/>
          <w:b/>
          <w:bCs/>
          <w:sz w:val="28"/>
          <w:szCs w:val="28"/>
          <w:highlight w:val="none"/>
        </w:rPr>
      </w:pPr>
      <w:ins w:id="5" w:author="bakotina-ov" w:date="2025-12-03T12:55:17Z" oouserid="bakotina-ov">
        <w:r>
          <w:rPr>
            <w:rFonts w:ascii="Times New Roman" w:hAnsi="Times New Roman"/>
            <w:b/>
            <w:bCs/>
            <w:sz w:val="28"/>
            <w:szCs w:val="28"/>
            <w:highlight w:val="none"/>
          </w:rPr>
        </w:r>
      </w:ins>
      <w:r>
        <w:rPr>
          <w:rFonts w:ascii="Times New Roman" w:hAnsi="Times New Roman"/>
          <w:b/>
          <w:bCs/>
          <w:sz w:val="28"/>
          <w:szCs w:val="28"/>
          <w:highlight w:val="none"/>
        </w:rPr>
      </w:r>
    </w:p>
    <w:p>
      <w:pPr>
        <w:jc w:val="center"/>
        <w:spacing w:after="0" w:line="240" w:lineRule="auto"/>
        <w:tabs>
          <w:tab w:val="left" w:pos="709" w:leader="none"/>
        </w:tabs>
        <w:rPr>
          <w:rFonts w:ascii="Times New Roman" w:hAnsi="Times New Roman"/>
          <w:b/>
          <w:bCs/>
          <w:sz w:val="28"/>
          <w:szCs w:val="28"/>
          <w:highlight w:val="none"/>
        </w:rPr>
      </w:pPr>
      <w:ins w:id="6" w:author="bakotina-ov" w:date="2025-12-03T12:55:17Z" oouserid="bakotina-ov">
        <w:r>
          <w:rPr>
            <w:rFonts w:ascii="Times New Roman" w:hAnsi="Times New Roman"/>
            <w:b/>
            <w:bCs/>
            <w:sz w:val="28"/>
            <w:szCs w:val="28"/>
            <w:highlight w:val="none"/>
          </w:rPr>
        </w:r>
      </w:ins>
      <w:r>
        <w:rPr>
          <w:rFonts w:ascii="Times New Roman" w:hAnsi="Times New Roman"/>
          <w:b/>
          <w:bCs/>
          <w:sz w:val="28"/>
          <w:szCs w:val="28"/>
          <w:highlight w:val="none"/>
        </w:rPr>
      </w:r>
    </w:p>
    <w:p>
      <w:pPr>
        <w:jc w:val="center"/>
        <w:spacing w:after="0" w:line="240" w:lineRule="auto"/>
        <w:tabs>
          <w:tab w:val="left" w:pos="709" w:leader="none"/>
        </w:tabs>
        <w:rPr>
          <w:rFonts w:ascii="Times New Roman" w:hAnsi="Times New Roman"/>
          <w:b/>
          <w:bCs/>
          <w:sz w:val="28"/>
          <w:szCs w:val="28"/>
          <w:highlight w:val="none"/>
        </w:rPr>
      </w:pPr>
      <w:ins w:id="7" w:author="bakotina-ov" w:date="2025-12-03T12:55:17Z" oouserid="bakotina-ov">
        <w:r>
          <w:rPr>
            <w:rFonts w:ascii="Times New Roman" w:hAnsi="Times New Roman"/>
            <w:b/>
            <w:bCs/>
            <w:sz w:val="28"/>
            <w:szCs w:val="28"/>
            <w:highlight w:val="none"/>
          </w:rPr>
        </w:r>
      </w:ins>
      <w:r>
        <w:rPr>
          <w:rFonts w:ascii="Times New Roman" w:hAnsi="Times New Roman"/>
          <w:b/>
          <w:bCs/>
          <w:sz w:val="28"/>
          <w:szCs w:val="28"/>
          <w:highlight w:val="none"/>
        </w:rPr>
      </w:r>
    </w:p>
    <w:p>
      <w:pPr>
        <w:jc w:val="center"/>
        <w:spacing w:after="0" w:line="240" w:lineRule="auto"/>
        <w:tabs>
          <w:tab w:val="left" w:pos="709" w:leader="none"/>
        </w:tabs>
        <w:rPr>
          <w:rFonts w:ascii="Times New Roman" w:hAnsi="Times New Roman"/>
          <w:b/>
          <w:bCs/>
          <w:sz w:val="28"/>
          <w:szCs w:val="28"/>
          <w:highlight w:val="none"/>
        </w:rPr>
      </w:pPr>
      <w:r>
        <w:rPr>
          <w:rFonts w:ascii="Times New Roman" w:hAnsi="Times New Roman"/>
          <w:b/>
          <w:sz w:val="28"/>
          <w:szCs w:val="28"/>
          <w:highlight w:val="none"/>
        </w:rPr>
      </w:r>
      <w:r>
        <w:rPr>
          <w:rFonts w:ascii="Times New Roman" w:hAnsi="Times New Roman"/>
          <w:b/>
          <w:sz w:val="28"/>
          <w:szCs w:val="28"/>
          <w:highlight w:val="none"/>
        </w:rPr>
      </w:r>
      <w:r>
        <w:rPr>
          <w:rFonts w:ascii="Times New Roman" w:hAnsi="Times New Roman"/>
          <w:b/>
          <w:bCs/>
          <w:sz w:val="28"/>
          <w:szCs w:val="28"/>
          <w:highlight w:val="none"/>
        </w:rPr>
      </w:r>
    </w:p>
    <w:p>
      <w:pPr>
        <w:jc w:val="center"/>
        <w:spacing w:after="0" w:line="240" w:lineRule="auto"/>
        <w:tabs>
          <w:tab w:val="left" w:pos="709" w:leader="none"/>
        </w:tabs>
        <w:rPr>
          <w:rFonts w:ascii="Times New Roman" w:hAnsi="Times New Roman"/>
          <w:b/>
          <w:sz w:val="28"/>
          <w:szCs w:val="28"/>
          <w:highlight w:val="none"/>
        </w:rPr>
      </w:pPr>
      <w:r>
        <w:rPr>
          <w:rFonts w:ascii="Times New Roman" w:hAnsi="Times New Roman"/>
          <w:b/>
          <w:sz w:val="28"/>
          <w:szCs w:val="28"/>
          <w:highlight w:val="none"/>
        </w:rPr>
      </w:r>
      <w:r>
        <w:rPr>
          <w:rFonts w:ascii="Times New Roman" w:hAnsi="Times New Roman"/>
          <w:b/>
          <w:sz w:val="28"/>
          <w:szCs w:val="28"/>
          <w:highlight w:val="none"/>
        </w:rPr>
      </w:r>
      <w:r>
        <w:rPr>
          <w:rFonts w:ascii="Times New Roman" w:hAnsi="Times New Roman"/>
          <w:b/>
          <w:sz w:val="28"/>
          <w:szCs w:val="28"/>
          <w:highlight w:val="none"/>
        </w:rPr>
      </w:r>
    </w:p>
    <w:p>
      <w:pPr>
        <w:jc w:val="center"/>
        <w:spacing w:after="0" w:line="240" w:lineRule="auto"/>
        <w:tabs>
          <w:tab w:val="left" w:pos="709" w:leader="none"/>
        </w:tabs>
        <w:rPr>
          <w:rFonts w:ascii="Times New Roman" w:hAnsi="Times New Roman"/>
          <w:b/>
          <w:sz w:val="28"/>
          <w:szCs w:val="28"/>
          <w:highlight w:val="none"/>
        </w:rPr>
      </w:pPr>
      <w:r>
        <w:rPr>
          <w:rFonts w:ascii="Times New Roman" w:hAnsi="Times New Roman"/>
          <w:b/>
          <w:sz w:val="28"/>
          <w:szCs w:val="28"/>
          <w:highlight w:val="none"/>
        </w:rPr>
      </w:r>
      <w:r>
        <w:rPr>
          <w:rFonts w:ascii="Times New Roman" w:hAnsi="Times New Roman"/>
          <w:b/>
          <w:sz w:val="28"/>
          <w:szCs w:val="28"/>
          <w:highlight w:val="none"/>
        </w:rPr>
      </w:r>
      <w:r>
        <w:rPr>
          <w:rFonts w:ascii="Times New Roman" w:hAnsi="Times New Roman"/>
          <w:b/>
          <w:sz w:val="28"/>
          <w:szCs w:val="28"/>
          <w:highlight w:val="none"/>
        </w:rPr>
      </w:r>
    </w:p>
    <w:p>
      <w:pPr>
        <w:jc w:val="center"/>
        <w:spacing w:after="0" w:line="240" w:lineRule="auto"/>
        <w:tabs>
          <w:tab w:val="left" w:pos="709" w:leader="none"/>
        </w:tabs>
        <w:rPr>
          <w:rFonts w:ascii="Times New Roman" w:hAnsi="Times New Roman"/>
          <w:b/>
          <w:sz w:val="28"/>
          <w:szCs w:val="28"/>
          <w:highlight w:val="none"/>
        </w:rPr>
      </w:pPr>
      <w:r>
        <w:rPr>
          <w:rFonts w:ascii="Times New Roman" w:hAnsi="Times New Roman"/>
          <w:b/>
          <w:sz w:val="28"/>
          <w:szCs w:val="28"/>
          <w:highlight w:val="none"/>
        </w:rPr>
      </w:r>
      <w:r>
        <w:rPr>
          <w:rFonts w:ascii="Times New Roman" w:hAnsi="Times New Roman"/>
          <w:b/>
          <w:sz w:val="28"/>
          <w:szCs w:val="28"/>
          <w:highlight w:val="none"/>
        </w:rPr>
      </w:r>
      <w:r>
        <w:rPr>
          <w:rFonts w:ascii="Times New Roman" w:hAnsi="Times New Roman"/>
          <w:b/>
          <w:sz w:val="28"/>
          <w:szCs w:val="28"/>
          <w:highlight w:val="none"/>
        </w:rPr>
      </w:r>
    </w:p>
    <w:p>
      <w:pPr>
        <w:jc w:val="center"/>
        <w:spacing w:after="0" w:line="240" w:lineRule="auto"/>
        <w:tabs>
          <w:tab w:val="left" w:pos="709" w:leader="none"/>
        </w:tabs>
        <w:rPr>
          <w:rFonts w:ascii="Times New Roman" w:hAnsi="Times New Roman"/>
          <w:b/>
          <w:sz w:val="28"/>
          <w:szCs w:val="28"/>
          <w:highlight w:val="none"/>
        </w:rPr>
      </w:pPr>
      <w:r>
        <w:rPr>
          <w:rFonts w:ascii="Times New Roman" w:hAnsi="Times New Roman"/>
          <w:b/>
          <w:sz w:val="28"/>
          <w:szCs w:val="28"/>
          <w:highlight w:val="none"/>
        </w:rPr>
      </w:r>
      <w:r>
        <w:rPr>
          <w:rFonts w:ascii="Times New Roman" w:hAnsi="Times New Roman"/>
          <w:b/>
          <w:sz w:val="28"/>
          <w:szCs w:val="28"/>
          <w:highlight w:val="none"/>
        </w:rPr>
      </w:r>
      <w:r>
        <w:rPr>
          <w:rFonts w:ascii="Times New Roman" w:hAnsi="Times New Roman"/>
          <w:b/>
          <w:sz w:val="28"/>
          <w:szCs w:val="28"/>
          <w:highlight w:val="none"/>
        </w:rPr>
      </w:r>
    </w:p>
    <w:p>
      <w:pPr>
        <w:jc w:val="center"/>
        <w:spacing w:after="0" w:line="240" w:lineRule="auto"/>
        <w:tabs>
          <w:tab w:val="left" w:pos="709" w:leader="none"/>
        </w:tabs>
        <w:rPr>
          <w:rFonts w:ascii="Times New Roman" w:hAnsi="Times New Roman"/>
          <w:b/>
          <w:sz w:val="28"/>
          <w:szCs w:val="28"/>
          <w:highlight w:val="none"/>
        </w:rPr>
      </w:pPr>
      <w:r>
        <w:rPr>
          <w:rFonts w:ascii="Times New Roman" w:hAnsi="Times New Roman"/>
          <w:b/>
          <w:sz w:val="28"/>
          <w:szCs w:val="28"/>
          <w:highlight w:val="none"/>
        </w:rPr>
      </w:r>
      <w:r>
        <w:rPr>
          <w:rFonts w:ascii="Times New Roman" w:hAnsi="Times New Roman"/>
          <w:b/>
          <w:sz w:val="28"/>
          <w:szCs w:val="28"/>
          <w:highlight w:val="none"/>
        </w:rPr>
      </w:r>
      <w:r>
        <w:rPr>
          <w:rFonts w:ascii="Times New Roman" w:hAnsi="Times New Roman"/>
          <w:b/>
          <w:sz w:val="28"/>
          <w:szCs w:val="28"/>
          <w:highlight w:val="none"/>
        </w:rPr>
      </w:r>
    </w:p>
    <w:p>
      <w:pPr>
        <w:jc w:val="center"/>
        <w:spacing w:after="0" w:line="240" w:lineRule="auto"/>
        <w:tabs>
          <w:tab w:val="left" w:pos="709" w:leader="none"/>
        </w:tabs>
        <w:rPr>
          <w:rFonts w:ascii="Times New Roman" w:hAnsi="Times New Roman"/>
          <w:b/>
          <w:sz w:val="28"/>
          <w:szCs w:val="28"/>
          <w:highlight w:val="none"/>
        </w:rPr>
      </w:pPr>
      <w:r>
        <w:rPr>
          <w:rFonts w:ascii="Times New Roman" w:hAnsi="Times New Roman"/>
          <w:b/>
          <w:sz w:val="28"/>
          <w:szCs w:val="28"/>
          <w:highlight w:val="none"/>
        </w:rPr>
      </w:r>
      <w:r>
        <w:rPr>
          <w:rFonts w:ascii="Times New Roman" w:hAnsi="Times New Roman"/>
          <w:b/>
          <w:sz w:val="28"/>
          <w:szCs w:val="28"/>
          <w:highlight w:val="none"/>
        </w:rPr>
      </w:r>
      <w:r>
        <w:rPr>
          <w:rFonts w:ascii="Times New Roman" w:hAnsi="Times New Roman"/>
          <w:b/>
          <w:sz w:val="28"/>
          <w:szCs w:val="28"/>
          <w:highlight w:val="none"/>
        </w:rPr>
      </w:r>
    </w:p>
    <w:p>
      <w:pPr>
        <w:jc w:val="center"/>
        <w:spacing w:after="0" w:line="240" w:lineRule="auto"/>
        <w:tabs>
          <w:tab w:val="left" w:pos="709" w:leader="none"/>
        </w:tabs>
        <w:rPr>
          <w:rFonts w:ascii="Times New Roman" w:hAnsi="Times New Roman"/>
          <w:b/>
          <w:sz w:val="24"/>
          <w:szCs w:val="24"/>
          <w:highlight w:val="none"/>
        </w:rPr>
      </w:pPr>
      <w:r>
        <w:rPr>
          <w:rFonts w:ascii="Times New Roman" w:hAnsi="Times New Roman"/>
          <w:b/>
          <w:sz w:val="24"/>
          <w:szCs w:val="24"/>
          <w:highlight w:val="none"/>
        </w:rPr>
        <w:t xml:space="preserve">Условия</w:t>
      </w:r>
      <w:r>
        <w:rPr>
          <w:rFonts w:ascii="Times New Roman" w:hAnsi="Times New Roman"/>
          <w:b/>
          <w:sz w:val="24"/>
          <w:szCs w:val="24"/>
          <w:highlight w:val="none"/>
        </w:rPr>
      </w:r>
      <w:r>
        <w:rPr>
          <w:rFonts w:ascii="Times New Roman" w:hAnsi="Times New Roman"/>
          <w:b/>
          <w:sz w:val="24"/>
          <w:szCs w:val="24"/>
          <w:highlight w:val="none"/>
        </w:rPr>
      </w:r>
    </w:p>
    <w:p>
      <w:pPr>
        <w:jc w:val="center"/>
        <w:spacing w:after="0" w:line="240" w:lineRule="auto"/>
        <w:tabs>
          <w:tab w:val="left" w:pos="709" w:leader="none"/>
        </w:tabs>
        <w:rPr>
          <w:rFonts w:ascii="Times New Roman" w:hAnsi="Times New Roman"/>
          <w:b/>
          <w:sz w:val="24"/>
          <w:szCs w:val="24"/>
          <w:highlight w:val="none"/>
        </w:rPr>
      </w:pPr>
      <w:r>
        <w:rPr>
          <w:rFonts w:ascii="Times New Roman" w:hAnsi="Times New Roman"/>
          <w:b/>
          <w:sz w:val="24"/>
          <w:szCs w:val="24"/>
          <w:highlight w:val="none"/>
        </w:rPr>
        <w:t xml:space="preserve">открытия </w:t>
      </w:r>
      <w:r>
        <w:rPr>
          <w:rFonts w:ascii="Times New Roman" w:hAnsi="Times New Roman"/>
          <w:b/>
          <w:sz w:val="24"/>
          <w:szCs w:val="24"/>
          <w:highlight w:val="none"/>
        </w:rPr>
        <w:t xml:space="preserve">банковск</w:t>
      </w:r>
      <w:r>
        <w:rPr>
          <w:rFonts w:ascii="Times New Roman" w:hAnsi="Times New Roman"/>
          <w:b/>
          <w:sz w:val="24"/>
          <w:szCs w:val="24"/>
          <w:highlight w:val="none"/>
        </w:rPr>
        <w:t xml:space="preserve">их </w:t>
      </w:r>
      <w:r>
        <w:rPr>
          <w:rFonts w:ascii="Times New Roman" w:hAnsi="Times New Roman"/>
          <w:b/>
          <w:sz w:val="24"/>
          <w:szCs w:val="24"/>
          <w:highlight w:val="none"/>
        </w:rPr>
        <w:t xml:space="preserve">счет</w:t>
      </w:r>
      <w:r>
        <w:rPr>
          <w:rFonts w:ascii="Times New Roman" w:hAnsi="Times New Roman"/>
          <w:b/>
          <w:sz w:val="24"/>
          <w:szCs w:val="24"/>
          <w:highlight w:val="none"/>
        </w:rPr>
        <w:t xml:space="preserve">ов</w:t>
      </w:r>
      <w:r>
        <w:rPr>
          <w:rFonts w:ascii="Times New Roman" w:hAnsi="Times New Roman"/>
          <w:b/>
          <w:sz w:val="24"/>
          <w:szCs w:val="24"/>
          <w:highlight w:val="none"/>
        </w:rPr>
        <w:t xml:space="preserve"> </w:t>
      </w:r>
      <w:r>
        <w:rPr>
          <w:rFonts w:ascii="Times New Roman" w:hAnsi="Times New Roman"/>
          <w:b/>
          <w:sz w:val="24"/>
          <w:szCs w:val="24"/>
          <w:highlight w:val="none"/>
        </w:rPr>
        <w:t xml:space="preserve">и расчетно-кассового </w:t>
      </w:r>
      <w:r>
        <w:rPr>
          <w:rFonts w:ascii="Times New Roman" w:hAnsi="Times New Roman"/>
          <w:b/>
          <w:sz w:val="24"/>
          <w:szCs w:val="24"/>
          <w:highlight w:val="none"/>
        </w:rPr>
      </w:r>
      <w:r>
        <w:rPr>
          <w:rFonts w:ascii="Times New Roman" w:hAnsi="Times New Roman"/>
          <w:b/>
          <w:sz w:val="24"/>
          <w:szCs w:val="24"/>
          <w:highlight w:val="none"/>
        </w:rPr>
      </w:r>
    </w:p>
    <w:p>
      <w:pPr>
        <w:jc w:val="center"/>
        <w:spacing w:after="0" w:line="240" w:lineRule="auto"/>
        <w:tabs>
          <w:tab w:val="left" w:pos="709" w:leader="none"/>
        </w:tabs>
        <w:rPr>
          <w:rFonts w:ascii="Times New Roman" w:hAnsi="Times New Roman"/>
          <w:b/>
          <w:sz w:val="24"/>
          <w:szCs w:val="24"/>
          <w:highlight w:val="none"/>
        </w:rPr>
      </w:pPr>
      <w:r>
        <w:rPr>
          <w:rFonts w:ascii="Times New Roman" w:hAnsi="Times New Roman"/>
          <w:b/>
          <w:sz w:val="24"/>
          <w:szCs w:val="24"/>
          <w:highlight w:val="none"/>
        </w:rPr>
        <w:t xml:space="preserve">обслуживания </w:t>
      </w:r>
      <w:r>
        <w:rPr>
          <w:rFonts w:ascii="Times New Roman" w:hAnsi="Times New Roman"/>
          <w:b/>
          <w:sz w:val="24"/>
          <w:szCs w:val="24"/>
          <w:highlight w:val="none"/>
        </w:rPr>
        <w:t xml:space="preserve">к</w:t>
      </w:r>
      <w:r>
        <w:rPr>
          <w:rFonts w:ascii="Times New Roman" w:hAnsi="Times New Roman"/>
          <w:b/>
          <w:sz w:val="24"/>
          <w:szCs w:val="24"/>
          <w:highlight w:val="none"/>
        </w:rPr>
        <w:t xml:space="preserve">лиента </w:t>
      </w:r>
      <w:r>
        <w:rPr>
          <w:rFonts w:ascii="Times New Roman" w:hAnsi="Times New Roman"/>
          <w:b/>
          <w:sz w:val="24"/>
          <w:szCs w:val="24"/>
          <w:highlight w:val="none"/>
        </w:rPr>
        <w:t xml:space="preserve">в</w:t>
      </w:r>
      <w:r>
        <w:rPr>
          <w:rFonts w:ascii="Times New Roman" w:hAnsi="Times New Roman"/>
          <w:b/>
          <w:sz w:val="24"/>
          <w:szCs w:val="24"/>
          <w:highlight w:val="none"/>
        </w:rPr>
        <w:t xml:space="preserve"> </w:t>
      </w:r>
      <w:r>
        <w:rPr>
          <w:rFonts w:ascii="Times New Roman" w:hAnsi="Times New Roman"/>
          <w:b/>
          <w:sz w:val="24"/>
          <w:szCs w:val="24"/>
          <w:highlight w:val="none"/>
        </w:rPr>
        <w:t xml:space="preserve">АО «Россельхозбанк» </w:t>
      </w:r>
      <w:r>
        <w:rPr>
          <w:rFonts w:ascii="Times New Roman" w:hAnsi="Times New Roman"/>
          <w:b/>
          <w:sz w:val="24"/>
          <w:szCs w:val="24"/>
          <w:highlight w:val="none"/>
        </w:rPr>
      </w:r>
      <w:r>
        <w:rPr>
          <w:rFonts w:ascii="Times New Roman" w:hAnsi="Times New Roman"/>
          <w:b/>
          <w:sz w:val="24"/>
          <w:szCs w:val="24"/>
          <w:highlight w:val="none"/>
        </w:rPr>
      </w:r>
    </w:p>
    <w:p>
      <w:pPr>
        <w:jc w:val="center"/>
        <w:spacing w:after="0" w:line="240" w:lineRule="auto"/>
        <w:tabs>
          <w:tab w:val="left" w:pos="709" w:leader="none"/>
        </w:tabs>
        <w:rPr>
          <w:rFonts w:ascii="Times New Roman" w:hAnsi="Times New Roman"/>
          <w:b/>
          <w:sz w:val="28"/>
          <w:szCs w:val="28"/>
          <w:highlight w:val="none"/>
        </w:rPr>
      </w:pPr>
      <w:r>
        <w:rPr>
          <w:rFonts w:ascii="Times New Roman" w:hAnsi="Times New Roman"/>
          <w:b/>
          <w:sz w:val="28"/>
          <w:szCs w:val="28"/>
          <w:highlight w:val="none"/>
        </w:rPr>
      </w:r>
      <w:r>
        <w:rPr>
          <w:rFonts w:ascii="Times New Roman" w:hAnsi="Times New Roman"/>
          <w:b/>
          <w:sz w:val="28"/>
          <w:szCs w:val="28"/>
          <w:highlight w:val="none"/>
        </w:rPr>
      </w:r>
      <w:r>
        <w:rPr>
          <w:rFonts w:ascii="Times New Roman" w:hAnsi="Times New Roman"/>
          <w:b/>
          <w:sz w:val="28"/>
          <w:szCs w:val="28"/>
          <w:highlight w:val="none"/>
        </w:rPr>
      </w:r>
    </w:p>
    <w:p>
      <w:pPr>
        <w:jc w:val="center"/>
        <w:spacing w:after="120" w:line="240" w:lineRule="auto"/>
        <w:tabs>
          <w:tab w:val="left" w:pos="709" w:leader="none"/>
        </w:tabs>
        <w:rPr>
          <w:rFonts w:ascii="Times New Roman" w:hAnsi="Times New Roman"/>
          <w:b/>
          <w:sz w:val="24"/>
          <w:szCs w:val="24"/>
          <w:highlight w:val="none"/>
        </w:rPr>
      </w:pPr>
      <w:r>
        <w:rPr>
          <w:rFonts w:ascii="Times New Roman" w:hAnsi="Times New Roman"/>
          <w:b/>
          <w:sz w:val="28"/>
          <w:szCs w:val="28"/>
          <w:highlight w:val="none"/>
        </w:rPr>
        <w:br w:type="page" w:clear="all"/>
      </w:r>
      <w:r>
        <w:rPr>
          <w:rFonts w:ascii="Times New Roman" w:hAnsi="Times New Roman"/>
          <w:b/>
          <w:sz w:val="24"/>
          <w:szCs w:val="24"/>
          <w:highlight w:val="none"/>
        </w:rPr>
        <w:t xml:space="preserve">1. </w:t>
      </w:r>
      <w:r>
        <w:rPr>
          <w:rFonts w:ascii="Times New Roman" w:hAnsi="Times New Roman"/>
          <w:b/>
          <w:sz w:val="24"/>
          <w:szCs w:val="24"/>
          <w:highlight w:val="none"/>
        </w:rPr>
        <w:t xml:space="preserve">Термины и определения</w:t>
      </w:r>
      <w:r>
        <w:rPr>
          <w:rFonts w:ascii="Times New Roman" w:hAnsi="Times New Roman"/>
          <w:b/>
          <w:sz w:val="24"/>
          <w:szCs w:val="24"/>
          <w:highlight w:val="none"/>
        </w:rPr>
      </w:r>
      <w:r>
        <w:rPr>
          <w:rFonts w:ascii="Times New Roman" w:hAnsi="Times New Roman"/>
          <w:b/>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rPr>
      </w:pPr>
      <w:r>
        <w:rPr>
          <w:rFonts w:ascii="Times New Roman" w:hAnsi="Times New Roman"/>
          <w:b/>
          <w:sz w:val="24"/>
          <w:szCs w:val="24"/>
          <w:highlight w:val="none"/>
        </w:rPr>
        <w:t xml:space="preserve">АПК</w:t>
      </w:r>
      <w:r>
        <w:rPr>
          <w:rFonts w:ascii="Times New Roman" w:hAnsi="Times New Roman"/>
          <w:sz w:val="24"/>
          <w:szCs w:val="24"/>
          <w:highlight w:val="none"/>
        </w:rPr>
        <w:t xml:space="preserve"> – агропромышленный комплекс.</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rPr>
      </w:pPr>
      <w:r>
        <w:rPr>
          <w:rFonts w:ascii="Times New Roman" w:hAnsi="Times New Roman"/>
          <w:b/>
          <w:sz w:val="24"/>
          <w:szCs w:val="24"/>
          <w:highlight w:val="none"/>
        </w:rPr>
        <w:t xml:space="preserve">Архивный ТП – </w:t>
      </w:r>
      <w:r>
        <w:rPr>
          <w:rFonts w:ascii="Times New Roman" w:hAnsi="Times New Roman"/>
          <w:sz w:val="24"/>
          <w:szCs w:val="24"/>
          <w:highlight w:val="none"/>
        </w:rPr>
        <w:t xml:space="preserve">тарифный план, по которому Банком принято решение </w:t>
      </w:r>
      <w:r>
        <w:rPr>
          <w:rFonts w:ascii="Times New Roman" w:hAnsi="Times New Roman"/>
          <w:sz w:val="24"/>
          <w:szCs w:val="24"/>
          <w:highlight w:val="none"/>
        </w:rPr>
        <w:br/>
        <w:t xml:space="preserve">о прекращении приема клиентов на обслуживание в рамках данного тарифного плана </w:t>
      </w:r>
      <w:r>
        <w:rPr>
          <w:rFonts w:ascii="Times New Roman" w:hAnsi="Times New Roman"/>
          <w:sz w:val="24"/>
          <w:szCs w:val="24"/>
          <w:highlight w:val="none"/>
        </w:rPr>
        <w:br/>
        <w:t xml:space="preserve">и перевода действующих клиентов на данный тарифный план, при этом предоставление услуг на условиях данного тарифного плана продолжается до момента предоставления Клиентом соответствующего Заявления об изменении ус</w:t>
      </w:r>
      <w:r>
        <w:rPr>
          <w:rFonts w:ascii="Times New Roman" w:hAnsi="Times New Roman"/>
          <w:sz w:val="24"/>
          <w:szCs w:val="24"/>
          <w:highlight w:val="none"/>
        </w:rPr>
        <w:t xml:space="preserve">ловий взимания комиссионного вознаграждения в рамках Договора банковского счета либо до расторжения Договора РКО</w:t>
      </w:r>
      <w:r>
        <w:rPr>
          <w:rStyle w:val="1864"/>
          <w:rFonts w:ascii="Times New Roman" w:hAnsi="Times New Roman"/>
          <w:sz w:val="24"/>
          <w:szCs w:val="24"/>
          <w:highlight w:val="none"/>
        </w:rPr>
        <w:footnoteReference w:id="2"/>
      </w:r>
      <w:r>
        <w:rPr>
          <w:rFonts w:ascii="Times New Roman" w:hAnsi="Times New Roman"/>
          <w:sz w:val="24"/>
          <w:szCs w:val="24"/>
          <w:highlight w:val="none"/>
        </w:rPr>
        <w:t xml:space="preserve">. </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b/>
          <w:sz w:val="24"/>
          <w:szCs w:val="24"/>
          <w:highlight w:val="none"/>
        </w:rPr>
      </w:pPr>
      <w:r>
        <w:rPr>
          <w:rFonts w:ascii="Times New Roman" w:hAnsi="Times New Roman"/>
          <w:b/>
          <w:sz w:val="24"/>
          <w:szCs w:val="24"/>
          <w:highlight w:val="none"/>
        </w:rPr>
        <w:t xml:space="preserve">Банк – </w:t>
      </w:r>
      <w:r>
        <w:rPr>
          <w:rFonts w:ascii="Times New Roman" w:hAnsi="Times New Roman"/>
          <w:sz w:val="24"/>
          <w:szCs w:val="24"/>
          <w:highlight w:val="none"/>
        </w:rPr>
        <w:t xml:space="preserve">Акционерное</w:t>
      </w:r>
      <w:r>
        <w:rPr>
          <w:rFonts w:ascii="Times New Roman" w:hAnsi="Times New Roman"/>
          <w:sz w:val="24"/>
          <w:szCs w:val="24"/>
          <w:highlight w:val="none"/>
        </w:rPr>
        <w:t xml:space="preserve"> общество «Российск</w:t>
      </w:r>
      <w:r>
        <w:rPr>
          <w:rFonts w:ascii="Times New Roman" w:hAnsi="Times New Roman"/>
          <w:sz w:val="24"/>
          <w:szCs w:val="24"/>
          <w:highlight w:val="none"/>
        </w:rPr>
        <w:t xml:space="preserve">и</w:t>
      </w:r>
      <w:r>
        <w:rPr>
          <w:rFonts w:ascii="Times New Roman" w:hAnsi="Times New Roman"/>
          <w:sz w:val="24"/>
          <w:szCs w:val="24"/>
          <w:highlight w:val="none"/>
        </w:rPr>
        <w:t xml:space="preserve">й Сельскохозяйственный </w:t>
      </w:r>
      <w:r>
        <w:rPr>
          <w:rFonts w:ascii="Times New Roman" w:hAnsi="Times New Roman"/>
          <w:sz w:val="24"/>
          <w:szCs w:val="24"/>
          <w:highlight w:val="none"/>
        </w:rPr>
        <w:t xml:space="preserve">б</w:t>
      </w:r>
      <w:r>
        <w:rPr>
          <w:rFonts w:ascii="Times New Roman" w:hAnsi="Times New Roman"/>
          <w:sz w:val="24"/>
          <w:szCs w:val="24"/>
          <w:highlight w:val="none"/>
        </w:rPr>
        <w:t xml:space="preserve">анк» </w:t>
      </w:r>
      <w:r>
        <w:rPr>
          <w:rFonts w:ascii="Times New Roman" w:hAnsi="Times New Roman"/>
          <w:sz w:val="24"/>
          <w:szCs w:val="24"/>
          <w:highlight w:val="none"/>
        </w:rPr>
        <w:br/>
      </w:r>
      <w:r>
        <w:rPr>
          <w:rFonts w:ascii="Times New Roman" w:hAnsi="Times New Roman"/>
          <w:sz w:val="24"/>
          <w:szCs w:val="24"/>
          <w:highlight w:val="none"/>
        </w:rPr>
        <w:t xml:space="preserve">(АО «Россельхозбанк»)</w:t>
      </w:r>
      <w:r>
        <w:rPr>
          <w:rFonts w:ascii="Times New Roman" w:hAnsi="Times New Roman"/>
          <w:sz w:val="24"/>
          <w:szCs w:val="24"/>
          <w:highlight w:val="none"/>
        </w:rPr>
        <w:t xml:space="preserve">. </w:t>
      </w:r>
      <w:r>
        <w:rPr>
          <w:rFonts w:ascii="Times New Roman" w:hAnsi="Times New Roman"/>
          <w:b/>
          <w:sz w:val="24"/>
          <w:szCs w:val="24"/>
          <w:highlight w:val="none"/>
        </w:rPr>
      </w:r>
      <w:r>
        <w:rPr>
          <w:rFonts w:ascii="Times New Roman" w:hAnsi="Times New Roman"/>
          <w:b/>
          <w:sz w:val="24"/>
          <w:szCs w:val="24"/>
          <w:highlight w:val="none"/>
        </w:rPr>
      </w:r>
    </w:p>
    <w:p>
      <w:pPr>
        <w:pStyle w:val="1859"/>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b/>
          <w:sz w:val="24"/>
          <w:szCs w:val="24"/>
          <w:highlight w:val="none"/>
        </w:rPr>
        <w:t xml:space="preserve">Бенефициарный владелец</w:t>
      </w:r>
      <w:r>
        <w:rPr>
          <w:rFonts w:ascii="Times New Roman" w:hAnsi="Times New Roman"/>
          <w:b/>
          <w:sz w:val="24"/>
          <w:szCs w:val="24"/>
          <w:highlight w:val="none"/>
        </w:rPr>
        <w:t xml:space="preserve"> - </w:t>
      </w:r>
      <w:r>
        <w:rPr>
          <w:rFonts w:ascii="Times New Roman" w:hAnsi="Times New Roman"/>
          <w:sz w:val="24"/>
          <w:szCs w:val="24"/>
          <w:highlight w:val="none"/>
        </w:rPr>
        <w:t xml:space="preserve">физическое лицо, которое в конечном счете прямо или косвенно (через третьих лиц, в том числе через юридическое лицо, н</w:t>
      </w:r>
      <w:r>
        <w:rPr>
          <w:rFonts w:ascii="Times New Roman" w:hAnsi="Times New Roman"/>
          <w:sz w:val="24"/>
          <w:szCs w:val="24"/>
          <w:highlight w:val="none"/>
        </w:rPr>
        <w:t xml:space="preserve">ескольких юридических лиц либо группу связанных юридических лиц) владеет (имеет преобладающее участие более 25 процентов в капитале) клиентом - юридическим лицом либо прямо или косвенно контролирует действия клиента – юридического или физического лица, в т</w:t>
      </w:r>
      <w:r>
        <w:rPr>
          <w:rFonts w:ascii="Times New Roman" w:hAnsi="Times New Roman"/>
          <w:sz w:val="24"/>
          <w:szCs w:val="24"/>
          <w:highlight w:val="none"/>
        </w:rPr>
        <w:t xml:space="preserve">ом числе имеет возможность определять решения, принимаемые клиентом. Бенефициарным владельцем клиента – физического лица считается это лицо, за исключением случаев, если имеются основания полагать, что бенефициарным владельцем является иное физическое лицо</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pStyle w:val="1859"/>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eastAsia="Times New Roman"/>
          <w:b/>
          <w:sz w:val="24"/>
          <w:szCs w:val="24"/>
          <w:highlight w:val="none"/>
          <w:lang w:eastAsia="ru-RU"/>
        </w:rPr>
        <w:t xml:space="preserve">Бизнес-карта (Корпоративная карта)</w:t>
      </w:r>
      <w:r>
        <w:rPr>
          <w:rFonts w:ascii="Times New Roman" w:hAnsi="Times New Roman"/>
          <w:b/>
          <w:sz w:val="24"/>
          <w:highlight w:val="none"/>
        </w:rPr>
        <w:t xml:space="preserve"> </w:t>
      </w:r>
      <w:r>
        <w:rPr>
          <w:rFonts w:ascii="Times New Roman" w:hAnsi="Times New Roman"/>
          <w:sz w:val="24"/>
          <w:highlight w:val="none"/>
        </w:rPr>
        <w:t xml:space="preserve">– расчетная (дебетовая) платежн</w:t>
      </w:r>
      <w:r>
        <w:rPr>
          <w:rFonts w:ascii="Times New Roman" w:hAnsi="Times New Roman"/>
          <w:sz w:val="24"/>
          <w:highlight w:val="none"/>
        </w:rPr>
        <w:t xml:space="preserve">ая карта (персонифицированная/неперсонифицированная), выпускаемая Банком с целью оплаты расходов, связанных с деятельностью Клиента – резидента Российской Федерации, в том числе оплатой командировочных и представительских расходов, в предприятиях торговли/</w:t>
      </w:r>
      <w:r>
        <w:rPr>
          <w:rFonts w:ascii="Times New Roman" w:hAnsi="Times New Roman"/>
          <w:sz w:val="24"/>
          <w:highlight w:val="none"/>
        </w:rPr>
        <w:t xml:space="preserve">С</w:t>
      </w:r>
      <w:r>
        <w:rPr>
          <w:rFonts w:ascii="Times New Roman" w:hAnsi="Times New Roman"/>
          <w:sz w:val="24"/>
          <w:highlight w:val="none"/>
        </w:rPr>
        <w:t xml:space="preserve">ервиса, получения на эти цели наличных денежных средств в пунктах выдачи наличных и банкоматах Банка и в сторонних кредитных организациях, а также внесения наличных денежных средств на банковский счет за исключением специальных банковс</w:t>
      </w:r>
      <w:r>
        <w:rPr>
          <w:rFonts w:ascii="Times New Roman" w:hAnsi="Times New Roman"/>
          <w:sz w:val="24"/>
          <w:highlight w:val="none"/>
        </w:rPr>
        <w:t xml:space="preserve">ких счетов (специальный банковский счет платежного агента/банковского платежного агента (субагента)/поставщика/специальный брокерский счет, а также счет доверительного управления средствами пенсионных накоплений, специальный банковский счет для формировани</w:t>
      </w:r>
      <w:r>
        <w:rPr>
          <w:rFonts w:ascii="Times New Roman" w:hAnsi="Times New Roman"/>
          <w:sz w:val="24"/>
          <w:highlight w:val="none"/>
        </w:rPr>
        <w:t xml:space="preserve">я фонда капитального ремонта, номинальный социальный счет, публичный депозитный счет и т.д.) через банкоматы/ИПТ Банка. Использование Бизнес-карты регулируется законодательством Российской Федерации, а также отдельным договором и отдельным тарифным планом.</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b/>
          <w:sz w:val="24"/>
          <w:szCs w:val="24"/>
          <w:highlight w:val="none"/>
        </w:rPr>
      </w:pPr>
      <w:r>
        <w:rPr>
          <w:rFonts w:ascii="Times New Roman" w:hAnsi="Times New Roman"/>
          <w:b/>
          <w:sz w:val="24"/>
          <w:szCs w:val="24"/>
          <w:highlight w:val="none"/>
        </w:rPr>
        <w:t xml:space="preserve">Взыскатель</w:t>
      </w:r>
      <w:r>
        <w:rPr>
          <w:rFonts w:ascii="Times New Roman" w:hAnsi="Times New Roman"/>
          <w:b/>
          <w:sz w:val="24"/>
          <w:szCs w:val="24"/>
          <w:highlight w:val="none"/>
        </w:rPr>
        <w:t xml:space="preserve"> </w:t>
      </w:r>
      <w:r>
        <w:rPr>
          <w:rFonts w:ascii="Times New Roman" w:hAnsi="Times New Roman"/>
          <w:b/>
          <w:sz w:val="24"/>
          <w:szCs w:val="24"/>
          <w:highlight w:val="none"/>
        </w:rPr>
        <w:t xml:space="preserve">–</w:t>
      </w:r>
      <w:r>
        <w:rPr>
          <w:rFonts w:ascii="Times New Roman" w:hAnsi="Times New Roman"/>
          <w:sz w:val="24"/>
          <w:szCs w:val="24"/>
          <w:highlight w:val="none"/>
        </w:rPr>
        <w:t xml:space="preserve"> </w:t>
      </w:r>
      <w:r>
        <w:rPr>
          <w:rFonts w:ascii="Times New Roman" w:hAnsi="Times New Roman"/>
          <w:sz w:val="24"/>
          <w:szCs w:val="24"/>
          <w:highlight w:val="none"/>
        </w:rPr>
        <w:t xml:space="preserve">ю</w:t>
      </w:r>
      <w:r>
        <w:rPr>
          <w:rFonts w:ascii="Times New Roman" w:hAnsi="Times New Roman"/>
          <w:color w:val="000000"/>
          <w:sz w:val="24"/>
          <w:szCs w:val="24"/>
          <w:highlight w:val="none"/>
        </w:rPr>
        <w:t xml:space="preserve">ридическое или физическое лицо, а также государственный орган (в том числе налоговый орган), имеющие право на основании законодательства Российской Федерации предъявлять распоряжения/исполнительные документы о списании денежных средств к Счетам Клиента</w:t>
      </w:r>
      <w:r>
        <w:rPr>
          <w:rFonts w:ascii="Times New Roman" w:hAnsi="Times New Roman"/>
          <w:color w:val="000000"/>
          <w:sz w:val="24"/>
          <w:szCs w:val="24"/>
          <w:highlight w:val="none"/>
        </w:rPr>
        <w:t xml:space="preserve">.</w:t>
      </w:r>
      <w:r>
        <w:rPr>
          <w:rFonts w:ascii="Times New Roman" w:hAnsi="Times New Roman"/>
          <w:b/>
          <w:sz w:val="24"/>
          <w:szCs w:val="24"/>
          <w:highlight w:val="none"/>
        </w:rPr>
      </w:r>
      <w:r>
        <w:rPr>
          <w:rFonts w:ascii="Times New Roman" w:hAnsi="Times New Roman"/>
          <w:b/>
          <w:sz w:val="24"/>
          <w:szCs w:val="24"/>
          <w:highlight w:val="none"/>
        </w:rPr>
      </w:r>
    </w:p>
    <w:p>
      <w:pPr>
        <w:pStyle w:val="1859"/>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b/>
          <w:sz w:val="24"/>
          <w:szCs w:val="24"/>
          <w:highlight w:val="none"/>
        </w:rPr>
        <w:t xml:space="preserve">Выгодоприобретат</w:t>
      </w:r>
      <w:r>
        <w:rPr>
          <w:rFonts w:ascii="Times New Roman" w:hAnsi="Times New Roman"/>
          <w:b/>
          <w:sz w:val="24"/>
          <w:szCs w:val="24"/>
          <w:highlight w:val="none"/>
        </w:rPr>
        <w:t xml:space="preserve">е</w:t>
      </w:r>
      <w:r>
        <w:rPr>
          <w:rFonts w:ascii="Times New Roman" w:hAnsi="Times New Roman"/>
          <w:b/>
          <w:sz w:val="24"/>
          <w:szCs w:val="24"/>
          <w:highlight w:val="none"/>
        </w:rPr>
        <w:t xml:space="preserve">ль</w:t>
      </w:r>
      <w:r>
        <w:rPr>
          <w:rFonts w:ascii="Times New Roman" w:hAnsi="Times New Roman"/>
          <w:b/>
          <w:sz w:val="24"/>
          <w:szCs w:val="24"/>
          <w:highlight w:val="none"/>
        </w:rPr>
        <w:t xml:space="preserve"> </w:t>
      </w:r>
      <w:r>
        <w:rPr>
          <w:rFonts w:ascii="Times New Roman" w:hAnsi="Times New Roman"/>
          <w:b/>
          <w:sz w:val="24"/>
          <w:szCs w:val="24"/>
          <w:highlight w:val="none"/>
        </w:rPr>
        <w:t xml:space="preserve">-</w:t>
      </w:r>
      <w:r>
        <w:rPr>
          <w:rFonts w:ascii="Times New Roman" w:hAnsi="Times New Roman"/>
          <w:sz w:val="24"/>
          <w:szCs w:val="24"/>
          <w:highlight w:val="none"/>
        </w:rPr>
        <w:t xml:space="preserve"> лиц</w:t>
      </w:r>
      <w:r>
        <w:rPr>
          <w:rFonts w:ascii="Times New Roman" w:hAnsi="Times New Roman"/>
          <w:sz w:val="24"/>
          <w:szCs w:val="24"/>
          <w:highlight w:val="none"/>
        </w:rPr>
        <w:t xml:space="preserve">о, к выгоде которого действует К</w:t>
      </w:r>
      <w:r>
        <w:rPr>
          <w:rFonts w:ascii="Times New Roman" w:hAnsi="Times New Roman"/>
          <w:sz w:val="24"/>
          <w:szCs w:val="24"/>
          <w:highlight w:val="none"/>
        </w:rPr>
        <w:t xml:space="preserve">лиент, в том числе на основании агентского договора, договоров поручения, комиссии и доверительного управления, при проведении операций с </w:t>
      </w:r>
      <w:r>
        <w:rPr>
          <w:rFonts w:ascii="Times New Roman" w:hAnsi="Times New Roman"/>
          <w:iCs/>
          <w:sz w:val="24"/>
          <w:szCs w:val="24"/>
          <w:highlight w:val="none"/>
        </w:rPr>
        <w:t xml:space="preserve">д</w:t>
      </w:r>
      <w:r>
        <w:rPr>
          <w:rFonts w:ascii="Times New Roman" w:hAnsi="Times New Roman"/>
          <w:sz w:val="24"/>
          <w:szCs w:val="24"/>
          <w:highlight w:val="none"/>
        </w:rPr>
        <w:t xml:space="preserve">енежными средствами и иным имуществом.</w:t>
      </w:r>
      <w:r>
        <w:rPr>
          <w:rFonts w:ascii="Times New Roman" w:hAnsi="Times New Roman"/>
          <w:sz w:val="24"/>
          <w:szCs w:val="24"/>
          <w:highlight w:val="none"/>
        </w:rPr>
      </w:r>
      <w:r>
        <w:rPr>
          <w:rFonts w:ascii="Times New Roman" w:hAnsi="Times New Roman"/>
          <w:sz w:val="24"/>
          <w:szCs w:val="24"/>
          <w:highlight w:val="none"/>
        </w:rPr>
      </w:r>
    </w:p>
    <w:p>
      <w:pPr>
        <w:pStyle w:val="1859"/>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cs="Times New Roman"/>
          <w:sz w:val="24"/>
          <w:szCs w:val="24"/>
          <w:highlight w:val="none"/>
        </w:rPr>
      </w:pPr>
      <w:r>
        <w:rPr>
          <w:rFonts w:ascii="Times New Roman" w:hAnsi="Times New Roman" w:eastAsia="Times New Roman" w:cs="Times New Roman"/>
          <w:b/>
          <w:sz w:val="24"/>
          <w:szCs w:val="24"/>
          <w:highlight w:val="none"/>
          <w:lang w:eastAsia="ru-RU"/>
        </w:rPr>
      </w:r>
      <w:r>
        <w:rPr>
          <w:rFonts w:ascii="Times New Roman" w:hAnsi="Times New Roman" w:eastAsia="Times New Roman" w:cs="Times New Roman"/>
          <w:b/>
          <w:bCs/>
          <w:sz w:val="24"/>
          <w:szCs w:val="24"/>
          <w:highlight w:val="none"/>
        </w:rPr>
        <w:t xml:space="preserve">ДБО</w:t>
      </w:r>
      <w:r>
        <w:rPr>
          <w:rFonts w:ascii="Times New Roman" w:hAnsi="Times New Roman" w:eastAsia="Times New Roman" w:cs="Times New Roman"/>
          <w:sz w:val="24"/>
          <w:szCs w:val="24"/>
          <w:highlight w:val="none"/>
        </w:rPr>
        <w:t xml:space="preserve"> – дистанционное банковское обслуживание с исполь</w:t>
      </w:r>
      <w:r>
        <w:rPr>
          <w:rFonts w:ascii="Times New Roman" w:hAnsi="Times New Roman" w:eastAsia="Times New Roman" w:cs="Times New Roman"/>
          <w:sz w:val="24"/>
          <w:szCs w:val="24"/>
          <w:highlight w:val="none"/>
        </w:rPr>
        <w:t xml:space="preserve">зованием ИС Свой Бизнес.</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859"/>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highlight w:val="none"/>
        </w:rPr>
      </w:pPr>
      <w:r>
        <w:rPr>
          <w:rFonts w:ascii="Times New Roman" w:hAnsi="Times New Roman"/>
          <w:b/>
          <w:sz w:val="24"/>
          <w:highlight w:val="none"/>
        </w:rPr>
        <w:t xml:space="preserve">Держатель </w:t>
      </w:r>
      <w:r>
        <w:rPr>
          <w:rFonts w:ascii="Times New Roman" w:hAnsi="Times New Roman"/>
          <w:sz w:val="24"/>
          <w:highlight w:val="none"/>
        </w:rPr>
        <w:t xml:space="preserve">– физическое лицо (резидент и нерезидент Рос</w:t>
      </w:r>
      <w:r>
        <w:rPr>
          <w:rFonts w:ascii="Times New Roman" w:hAnsi="Times New Roman"/>
          <w:sz w:val="24"/>
          <w:highlight w:val="none"/>
        </w:rPr>
        <w:t xml:space="preserve">сийской Федерации), являющееся работником Клиента, на имя которого в соответствии с Заявлением на получение бизнес-карты АО «Россельхозбанк», оформленным по типовой форме Банка, Банк выпустил бизнес-карту (персонифицированную/неперсонифицированную карту). </w:t>
      </w:r>
      <w:r>
        <w:rPr>
          <w:rFonts w:ascii="Times New Roman" w:hAnsi="Times New Roman"/>
          <w:sz w:val="24"/>
          <w:highlight w:val="none"/>
        </w:rPr>
      </w:r>
      <w:r>
        <w:rPr>
          <w:rFonts w:ascii="Times New Roman" w:hAnsi="Times New Roman"/>
          <w:sz w:val="24"/>
          <w:highlight w:val="none"/>
        </w:rPr>
      </w:r>
    </w:p>
    <w:p>
      <w:pPr>
        <w:pStyle w:val="1859"/>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8"/>
          <w:szCs w:val="24"/>
          <w:highlight w:val="none"/>
        </w:rPr>
      </w:pPr>
      <w:r>
        <w:rPr>
          <w:rFonts w:ascii="Times New Roman" w:hAnsi="Times New Roman"/>
          <w:b/>
          <w:sz w:val="24"/>
          <w:highlight w:val="none"/>
        </w:rPr>
        <w:t xml:space="preserve">Договор на оказание услуг</w:t>
      </w:r>
      <w:r>
        <w:rPr>
          <w:rFonts w:ascii="Times New Roman" w:hAnsi="Times New Roman"/>
          <w:sz w:val="24"/>
          <w:highlight w:val="none"/>
        </w:rPr>
        <w:t xml:space="preserve"> – договор в рамках оказания услуг</w:t>
      </w:r>
      <w:r>
        <w:rPr>
          <w:rFonts w:ascii="Times New Roman" w:hAnsi="Times New Roman"/>
          <w:sz w:val="24"/>
          <w:highlight w:val="none"/>
        </w:rPr>
        <w:t xml:space="preserve"> эквайринга, заключаемый между Партнером Банка и Клиентом, подключившим ТП «Всегда сезон», на предоставление Партнером Банка Клиенту в аренду оборудования с установленным на нем программным обеспечением и оказание услуг по обслуживанию такого оборудования.</w:t>
      </w:r>
      <w:r>
        <w:rPr>
          <w:rFonts w:ascii="Times New Roman" w:hAnsi="Times New Roman"/>
          <w:sz w:val="28"/>
          <w:szCs w:val="24"/>
          <w:highlight w:val="none"/>
        </w:rPr>
      </w:r>
      <w:r>
        <w:rPr>
          <w:rFonts w:ascii="Times New Roman" w:hAnsi="Times New Roman"/>
          <w:sz w:val="28"/>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rPr>
      </w:pPr>
      <w:r>
        <w:rPr>
          <w:rFonts w:ascii="Times New Roman" w:hAnsi="Times New Roman"/>
          <w:b/>
          <w:sz w:val="24"/>
          <w:szCs w:val="24"/>
          <w:highlight w:val="none"/>
        </w:rPr>
        <w:t xml:space="preserve">Договор </w:t>
      </w:r>
      <w:r>
        <w:rPr>
          <w:rFonts w:ascii="Times New Roman" w:hAnsi="Times New Roman"/>
          <w:b/>
          <w:sz w:val="24"/>
          <w:szCs w:val="24"/>
          <w:highlight w:val="none"/>
        </w:rPr>
        <w:t xml:space="preserve">РКО </w:t>
      </w:r>
      <w:r>
        <w:rPr>
          <w:rFonts w:ascii="Times New Roman" w:hAnsi="Times New Roman"/>
          <w:b/>
          <w:sz w:val="24"/>
          <w:szCs w:val="24"/>
          <w:highlight w:val="none"/>
        </w:rPr>
        <w:t xml:space="preserve">–</w:t>
      </w:r>
      <w:r>
        <w:rPr>
          <w:rFonts w:ascii="Times New Roman" w:hAnsi="Times New Roman"/>
          <w:b/>
          <w:sz w:val="24"/>
          <w:szCs w:val="24"/>
          <w:highlight w:val="none"/>
        </w:rPr>
        <w:t xml:space="preserve"> </w:t>
      </w:r>
      <w:r>
        <w:rPr>
          <w:rFonts w:ascii="Times New Roman" w:hAnsi="Times New Roman"/>
          <w:sz w:val="24"/>
          <w:szCs w:val="24"/>
          <w:highlight w:val="none"/>
        </w:rPr>
        <w:t xml:space="preserve">договор</w:t>
      </w:r>
      <w:r>
        <w:rPr>
          <w:rFonts w:ascii="Times New Roman" w:hAnsi="Times New Roman"/>
          <w:sz w:val="24"/>
          <w:szCs w:val="24"/>
          <w:highlight w:val="none"/>
        </w:rPr>
        <w:t xml:space="preserve"> банковского счета</w:t>
      </w:r>
      <w:r>
        <w:rPr>
          <w:rFonts w:ascii="Times New Roman" w:hAnsi="Times New Roman"/>
          <w:sz w:val="24"/>
          <w:szCs w:val="24"/>
          <w:highlight w:val="none"/>
        </w:rPr>
        <w:t xml:space="preserve">, заключ</w:t>
      </w:r>
      <w:r>
        <w:rPr>
          <w:rFonts w:ascii="Times New Roman" w:hAnsi="Times New Roman"/>
          <w:sz w:val="24"/>
          <w:szCs w:val="24"/>
          <w:highlight w:val="none"/>
        </w:rPr>
        <w:t xml:space="preserve">енный между Банком и Клиентом путем присоединения Клиента</w:t>
      </w:r>
      <w:r>
        <w:rPr>
          <w:rFonts w:ascii="Times New Roman" w:hAnsi="Times New Roman"/>
          <w:sz w:val="24"/>
          <w:szCs w:val="24"/>
          <w:highlight w:val="none"/>
        </w:rPr>
        <w:t xml:space="preserve"> </w:t>
      </w:r>
      <w:r>
        <w:rPr>
          <w:rFonts w:ascii="Times New Roman" w:hAnsi="Times New Roman"/>
          <w:sz w:val="24"/>
          <w:szCs w:val="24"/>
          <w:highlight w:val="none"/>
        </w:rPr>
        <w:t xml:space="preserve">к</w:t>
      </w:r>
      <w:r>
        <w:rPr>
          <w:rFonts w:ascii="Times New Roman" w:hAnsi="Times New Roman"/>
          <w:sz w:val="24"/>
          <w:szCs w:val="24"/>
          <w:highlight w:val="none"/>
        </w:rPr>
        <w:t xml:space="preserve"> Условиям, определяющий </w:t>
      </w:r>
      <w:r>
        <w:rPr>
          <w:rFonts w:ascii="Times New Roman" w:hAnsi="Times New Roman"/>
          <w:sz w:val="24"/>
          <w:szCs w:val="24"/>
          <w:highlight w:val="none"/>
        </w:rPr>
        <w:t xml:space="preserve">порядок открытия Счета и </w:t>
      </w:r>
      <w:r>
        <w:rPr>
          <w:rFonts w:ascii="Times New Roman" w:hAnsi="Times New Roman"/>
          <w:sz w:val="24"/>
          <w:szCs w:val="24"/>
          <w:highlight w:val="none"/>
        </w:rPr>
        <w:t xml:space="preserve">расчетно-кассово</w:t>
      </w:r>
      <w:r>
        <w:rPr>
          <w:rFonts w:ascii="Times New Roman" w:hAnsi="Times New Roman"/>
          <w:sz w:val="24"/>
          <w:szCs w:val="24"/>
          <w:highlight w:val="none"/>
        </w:rPr>
        <w:t xml:space="preserve">го</w:t>
      </w:r>
      <w:r>
        <w:rPr>
          <w:rFonts w:ascii="Times New Roman" w:hAnsi="Times New Roman"/>
          <w:sz w:val="24"/>
          <w:szCs w:val="24"/>
          <w:highlight w:val="none"/>
        </w:rPr>
        <w:t xml:space="preserve"> обслуживани</w:t>
      </w:r>
      <w:r>
        <w:rPr>
          <w:rFonts w:ascii="Times New Roman" w:hAnsi="Times New Roman"/>
          <w:sz w:val="24"/>
          <w:szCs w:val="24"/>
          <w:highlight w:val="none"/>
        </w:rPr>
        <w:t xml:space="preserve">я</w:t>
      </w:r>
      <w:r>
        <w:rPr>
          <w:rFonts w:ascii="Times New Roman" w:hAnsi="Times New Roman"/>
          <w:sz w:val="24"/>
          <w:szCs w:val="24"/>
          <w:highlight w:val="none"/>
        </w:rPr>
        <w:t xml:space="preserve"> Клиента</w:t>
      </w:r>
      <w:r>
        <w:rPr>
          <w:rFonts w:ascii="Times New Roman" w:hAnsi="Times New Roman"/>
          <w:sz w:val="24"/>
          <w:szCs w:val="24"/>
          <w:highlight w:val="none"/>
        </w:rPr>
        <w:t xml:space="preserve"> в Банке</w:t>
      </w:r>
      <w:r>
        <w:rPr>
          <w:rFonts w:ascii="Times New Roman" w:hAnsi="Times New Roman"/>
          <w:sz w:val="24"/>
          <w:szCs w:val="24"/>
          <w:highlight w:val="none"/>
        </w:rPr>
        <w:t xml:space="preserve">. </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highlight w:val="none"/>
        </w:rPr>
      </w:pPr>
      <w:r>
        <w:rPr>
          <w:rFonts w:ascii="Times New Roman" w:hAnsi="Times New Roman"/>
          <w:b/>
          <w:sz w:val="24"/>
          <w:highlight w:val="none"/>
        </w:rPr>
        <w:t xml:space="preserve">Договор о выпуске и обслуживании бизнес-карты к расчетному счету</w:t>
      </w:r>
      <w:r>
        <w:rPr>
          <w:rFonts w:ascii="Times New Roman" w:hAnsi="Times New Roman"/>
          <w:sz w:val="24"/>
          <w:highlight w:val="none"/>
        </w:rPr>
        <w:t xml:space="preserve"> – договор, заключенный между Клиентом и Банком, состоящий из Условий выпуска и обслуживания бизнес-карт АО «Россельхозбанк» к расчетному счету, Памятки</w:t>
      </w:r>
      <w:r>
        <w:rPr>
          <w:rStyle w:val="1864"/>
          <w:rFonts w:ascii="Times New Roman" w:hAnsi="Times New Roman"/>
          <w:sz w:val="24"/>
          <w:highlight w:val="none"/>
        </w:rPr>
        <w:footnoteReference w:id="3"/>
      </w:r>
      <w:r>
        <w:rPr>
          <w:rFonts w:ascii="Times New Roman" w:hAnsi="Times New Roman"/>
          <w:sz w:val="24"/>
          <w:highlight w:val="none"/>
        </w:rPr>
        <w:t xml:space="preserve"> и Заявления о присоединении к Условиям выпуска и обслуживания бизнес-карт АО «Россельхозбанк» к расчетному счету, оформленного по типовой форме Банка.</w:t>
      </w:r>
      <w:r>
        <w:rPr>
          <w:rFonts w:ascii="Times New Roman" w:hAnsi="Times New Roman"/>
          <w:sz w:val="24"/>
          <w:highlight w:val="none"/>
        </w:rPr>
      </w:r>
      <w:r>
        <w:rPr>
          <w:rFonts w:ascii="Times New Roman" w:hAnsi="Times New Roman"/>
          <w:sz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8"/>
          <w:szCs w:val="24"/>
          <w:highlight w:val="none"/>
        </w:rPr>
      </w:pPr>
      <w:r>
        <w:rPr>
          <w:rFonts w:ascii="Times New Roman" w:hAnsi="Times New Roman" w:eastAsia="Times New Roman"/>
          <w:b/>
          <w:bCs/>
          <w:sz w:val="24"/>
          <w:szCs w:val="24"/>
          <w:highlight w:val="none"/>
          <w:lang w:eastAsia="ru-RU"/>
        </w:rPr>
        <w:t xml:space="preserve">Договор о выпуске и обслуживании Бизнес-карты к расчетному счету</w:t>
      </w:r>
      <w:r>
        <w:rPr>
          <w:rFonts w:ascii="Times New Roman" w:hAnsi="Times New Roman" w:eastAsia="Times New Roman"/>
          <w:b/>
          <w:bCs/>
          <w:sz w:val="24"/>
          <w:szCs w:val="24"/>
          <w:highlight w:val="none"/>
          <w:lang w:eastAsia="ru-RU"/>
        </w:rPr>
        <w:t xml:space="preserve"> </w:t>
      </w:r>
      <w:r>
        <w:rPr>
          <w:rFonts w:ascii="Times New Roman" w:hAnsi="Times New Roman" w:eastAsia="Times New Roman"/>
          <w:b/>
          <w:bCs/>
          <w:sz w:val="24"/>
          <w:szCs w:val="24"/>
          <w:highlight w:val="none"/>
          <w:lang w:eastAsia="ru-RU"/>
        </w:rPr>
        <w:t xml:space="preserve">в рамках Единого сервисного договора</w:t>
      </w:r>
      <w:r>
        <w:rPr>
          <w:rFonts w:ascii="Times New Roman" w:hAnsi="Times New Roman" w:eastAsia="Times New Roman"/>
          <w:bCs/>
          <w:sz w:val="24"/>
          <w:szCs w:val="24"/>
          <w:highlight w:val="none"/>
          <w:lang w:eastAsia="ru-RU"/>
        </w:rPr>
        <w:t xml:space="preserve"> – </w:t>
      </w:r>
      <w:r>
        <w:rPr>
          <w:rFonts w:ascii="Times New Roman" w:hAnsi="Times New Roman" w:eastAsia="Times New Roman"/>
          <w:sz w:val="24"/>
          <w:szCs w:val="24"/>
          <w:highlight w:val="none"/>
          <w:lang w:eastAsia="ru-RU"/>
        </w:rPr>
        <w:t xml:space="preserve">договор, заключенный между Клиентом и Банком, состоящий из </w:t>
      </w:r>
      <w:r>
        <w:rPr>
          <w:rFonts w:ascii="Times New Roman" w:hAnsi="Times New Roman"/>
          <w:sz w:val="24"/>
          <w:szCs w:val="24"/>
          <w:highlight w:val="none"/>
        </w:rPr>
        <w:t xml:space="preserve">состоящий из Условий выпуска и обслуживания Бизнес-карт</w:t>
      </w:r>
      <w:r>
        <w:rPr>
          <w:rFonts w:ascii="Times New Roman" w:hAnsi="Times New Roman"/>
          <w:sz w:val="24"/>
          <w:szCs w:val="24"/>
          <w:highlight w:val="none"/>
        </w:rPr>
        <w:t xml:space="preserve"> </w:t>
      </w:r>
      <w:r>
        <w:rPr>
          <w:rFonts w:ascii="Times New Roman" w:hAnsi="Times New Roman"/>
          <w:sz w:val="24"/>
          <w:szCs w:val="24"/>
          <w:highlight w:val="none"/>
        </w:rPr>
        <w:t xml:space="preserve">АО «Россельхозбанк» к расчетному счету в рамках Единого сервисного договора, </w:t>
      </w:r>
      <w:r>
        <w:rPr>
          <w:rFonts w:ascii="Times New Roman" w:hAnsi="Times New Roman"/>
          <w:bCs/>
          <w:iCs/>
          <w:sz w:val="24"/>
          <w:szCs w:val="24"/>
          <w:highlight w:val="none"/>
        </w:rPr>
        <w:t xml:space="preserve">Памятки</w:t>
      </w:r>
      <w:r>
        <w:rPr>
          <w:rStyle w:val="1864"/>
          <w:rFonts w:ascii="Times New Roman" w:hAnsi="Times New Roman"/>
          <w:bCs/>
          <w:iCs/>
          <w:sz w:val="24"/>
          <w:szCs w:val="24"/>
          <w:highlight w:val="none"/>
        </w:rPr>
        <w:footnoteReference w:id="4"/>
      </w:r>
      <w:r>
        <w:rPr>
          <w:rFonts w:ascii="Times New Roman" w:hAnsi="Times New Roman"/>
          <w:bCs/>
          <w:iCs/>
          <w:sz w:val="24"/>
          <w:szCs w:val="24"/>
          <w:highlight w:val="none"/>
        </w:rPr>
        <w:t xml:space="preserve"> </w:t>
      </w:r>
      <w:r>
        <w:rPr>
          <w:rFonts w:ascii="Times New Roman" w:hAnsi="Times New Roman"/>
          <w:sz w:val="24"/>
          <w:szCs w:val="24"/>
          <w:highlight w:val="none"/>
        </w:rPr>
        <w:t xml:space="preserve">и </w:t>
      </w:r>
      <w:r>
        <w:rPr>
          <w:rFonts w:ascii="Times New Roman" w:hAnsi="Times New Roman"/>
          <w:sz w:val="24"/>
          <w:szCs w:val="24"/>
          <w:highlight w:val="none"/>
          <w:shd w:val="clear" w:color="auto" w:fill="ffffff"/>
        </w:rPr>
        <w:t xml:space="preserve">Заявления о присоединении к Единому сервисному договору/</w:t>
      </w:r>
      <w:r>
        <w:rPr>
          <w:rFonts w:ascii="Times New Roman" w:hAnsi="Times New Roman" w:eastAsia="Times New Roman"/>
          <w:sz w:val="24"/>
          <w:szCs w:val="24"/>
          <w:highlight w:val="none"/>
          <w:lang w:eastAsia="ru-RU"/>
        </w:rPr>
        <w:t xml:space="preserve">Заявлени</w:t>
      </w:r>
      <w:r>
        <w:rPr>
          <w:rFonts w:ascii="Times New Roman" w:hAnsi="Times New Roman" w:eastAsia="Times New Roman"/>
          <w:sz w:val="24"/>
          <w:szCs w:val="24"/>
          <w:highlight w:val="none"/>
          <w:lang w:eastAsia="ru-RU"/>
        </w:rPr>
        <w:t xml:space="preserve">я</w:t>
      </w:r>
      <w:r>
        <w:rPr>
          <w:rFonts w:ascii="Times New Roman" w:hAnsi="Times New Roman" w:eastAsia="Times New Roman"/>
          <w:sz w:val="24"/>
          <w:szCs w:val="24"/>
          <w:highlight w:val="none"/>
          <w:lang w:eastAsia="ru-RU"/>
        </w:rPr>
        <w:t xml:space="preserve"> о присоединении</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t xml:space="preserve">к Условиям открытия банковских счетов и расчетно-кассового обслуживания клиента в</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br/>
      </w:r>
      <w:r>
        <w:rPr>
          <w:rFonts w:ascii="Times New Roman" w:hAnsi="Times New Roman" w:eastAsia="Times New Roman"/>
          <w:sz w:val="24"/>
          <w:szCs w:val="24"/>
          <w:highlight w:val="none"/>
          <w:lang w:eastAsia="ru-RU"/>
        </w:rPr>
        <w:t xml:space="preserve">АО </w:t>
      </w:r>
      <w:r>
        <w:rPr>
          <w:rFonts w:ascii="Times New Roman" w:hAnsi="Times New Roman" w:eastAsia="Times New Roman"/>
          <w:sz w:val="24"/>
          <w:szCs w:val="24"/>
          <w:highlight w:val="none"/>
          <w:lang w:eastAsia="ru-RU"/>
        </w:rPr>
        <w:t xml:space="preserve">Р</w:t>
      </w:r>
      <w:r>
        <w:rPr>
          <w:rFonts w:ascii="Times New Roman" w:hAnsi="Times New Roman" w:eastAsia="Times New Roman"/>
          <w:sz w:val="24"/>
          <w:szCs w:val="24"/>
          <w:highlight w:val="none"/>
          <w:lang w:eastAsia="ru-RU"/>
        </w:rPr>
        <w:t xml:space="preserve">оссельхозбанк» </w:t>
      </w:r>
      <w:r>
        <w:rPr>
          <w:rFonts w:ascii="Times New Roman" w:hAnsi="Times New Roman" w:eastAsia="Times New Roman"/>
          <w:bCs/>
          <w:spacing w:val="-6"/>
          <w:sz w:val="24"/>
          <w:szCs w:val="24"/>
          <w:highlight w:val="none"/>
          <w:lang w:eastAsia="ru-RU"/>
        </w:rPr>
        <w:t xml:space="preserve">в рамках Единого сервисного договора</w:t>
      </w:r>
      <w:r>
        <w:rPr>
          <w:rFonts w:ascii="Times New Roman" w:hAnsi="Times New Roman" w:eastAsia="Times New Roman"/>
          <w:b/>
          <w:bCs/>
          <w:spacing w:val="-6"/>
          <w:sz w:val="24"/>
          <w:szCs w:val="24"/>
          <w:highlight w:val="none"/>
          <w:lang w:eastAsia="ru-RU"/>
        </w:rPr>
        <w:t xml:space="preserve">/</w:t>
      </w:r>
      <w:r>
        <w:rPr>
          <w:rFonts w:ascii="Times New Roman" w:hAnsi="Times New Roman"/>
          <w:sz w:val="24"/>
          <w:szCs w:val="24"/>
          <w:highlight w:val="none"/>
        </w:rPr>
        <w:t xml:space="preserve">Заявления о присоединении к Условиям выпуска и обслуживания Бизнес-карт АО «Россельхозбанк» к расчетному счету в рамках Единого сервисного договора</w:t>
      </w:r>
      <w:r>
        <w:rPr>
          <w:rFonts w:ascii="Times New Roman" w:hAnsi="Times New Roman"/>
          <w:sz w:val="28"/>
          <w:szCs w:val="24"/>
          <w:highlight w:val="none"/>
        </w:rPr>
      </w:r>
      <w:r>
        <w:rPr>
          <w:rFonts w:ascii="Times New Roman" w:hAnsi="Times New Roman"/>
          <w:sz w:val="28"/>
          <w:szCs w:val="24"/>
          <w:highlight w:val="none"/>
        </w:rPr>
      </w:r>
    </w:p>
    <w:p>
      <w:pPr>
        <w:ind w:firstLine="709"/>
        <w:jc w:val="both"/>
        <w:spacing w:after="0" w:line="240" w:lineRule="auto"/>
        <w:shd w:val="clear" w:color="auto" w:fill="ffffff"/>
        <w:tabs>
          <w:tab w:val="left" w:pos="1134" w:leader="none"/>
        </w:tabs>
        <w:rPr>
          <w:rFonts w:ascii="Times New Roman" w:hAnsi="Times New Roman"/>
          <w:sz w:val="24"/>
          <w:szCs w:val="24"/>
          <w:highlight w:val="none"/>
        </w:rPr>
      </w:pPr>
      <w:r>
        <w:rPr>
          <w:rFonts w:ascii="Times New Roman" w:hAnsi="Times New Roman"/>
          <w:b/>
          <w:sz w:val="24"/>
          <w:szCs w:val="24"/>
          <w:highlight w:val="none"/>
        </w:rPr>
        <w:t xml:space="preserve">Договор о ДБО – </w:t>
      </w:r>
      <w:r>
        <w:rPr>
          <w:rFonts w:ascii="Times New Roman" w:hAnsi="Times New Roman"/>
          <w:sz w:val="24"/>
          <w:szCs w:val="24"/>
          <w:highlight w:val="none"/>
        </w:rPr>
        <w:t xml:space="preserve">договор о дистанционном банковском обслуживании между Банком и Клиентом, состоящий из </w:t>
      </w:r>
      <w:r>
        <w:rPr>
          <w:rFonts w:ascii="Times New Roman" w:hAnsi="Times New Roman"/>
          <w:sz w:val="24"/>
          <w:szCs w:val="24"/>
          <w:highlight w:val="none"/>
        </w:rPr>
        <w:t xml:space="preserve">Условий дистанционного банковского обслуживания юридических лиц и индивидуальных</w:t>
      </w:r>
      <w:r>
        <w:rPr>
          <w:rFonts w:ascii="Times New Roman" w:hAnsi="Times New Roman"/>
          <w:sz w:val="24"/>
          <w:szCs w:val="24"/>
          <w:highlight w:val="none"/>
        </w:rPr>
        <w:t xml:space="preserve"> предпринимателей в АО «Россельхозбанк» с использованием информационной системы «Цифровой канал обслуживания юридических лиц «Свой бизнес» с соответствующими приложениями Заявления о присоединении к Условиям дистанционного банковского обслуживания юридичес</w:t>
      </w:r>
      <w:r>
        <w:rPr>
          <w:rFonts w:ascii="Times New Roman" w:hAnsi="Times New Roman"/>
          <w:sz w:val="24"/>
          <w:szCs w:val="24"/>
          <w:highlight w:val="none"/>
        </w:rPr>
        <w:t xml:space="preserve">ких лиц и индивидуальных предпринимателей в АО «Россельхозбанк» с использованием информационной системы «Цифровой канал обслуживания юридических лиц «Свой бизнес» в рамках Единого сервисного договора/Заявления о присоединении к Единому сервисному договору.</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shd w:val="clear" w:color="auto" w:fill="ffffff"/>
        <w:tabs>
          <w:tab w:val="left" w:pos="1134" w:leader="none"/>
        </w:tabs>
        <w:rPr>
          <w:rFonts w:ascii="Times New Roman" w:hAnsi="Times New Roman"/>
          <w:sz w:val="24"/>
          <w:szCs w:val="24"/>
          <w:highlight w:val="none"/>
        </w:rPr>
      </w:pPr>
      <w:r>
        <w:rPr>
          <w:rFonts w:ascii="Times New Roman" w:hAnsi="Times New Roman"/>
          <w:sz w:val="24"/>
          <w:szCs w:val="24"/>
          <w:highlight w:val="none"/>
        </w:rPr>
      </w:r>
      <w:r>
        <w:rPr>
          <w:rFonts w:ascii="Times New Roman" w:hAnsi="Times New Roman"/>
          <w:b/>
          <w:color w:val="000000" w:themeColor="text1"/>
          <w:sz w:val="24"/>
          <w:szCs w:val="24"/>
          <w:highlight w:val="none"/>
        </w:rPr>
        <w:t xml:space="preserve">Договор эквайринга</w:t>
      </w:r>
      <w:r>
        <w:rPr>
          <w:rFonts w:ascii="Times New Roman" w:hAnsi="Times New Roman"/>
          <w:color w:val="000000" w:themeColor="text1"/>
          <w:sz w:val="24"/>
          <w:szCs w:val="24"/>
          <w:highlight w:val="none"/>
        </w:rPr>
        <w:t xml:space="preserve"> – заключенный между Банком и Клиентом договор, </w:t>
      </w:r>
      <w:r>
        <w:rPr>
          <w:rFonts w:ascii="Times New Roman" w:hAnsi="Times New Roman"/>
          <w:color w:val="000000" w:themeColor="text1"/>
          <w:sz w:val="24"/>
          <w:szCs w:val="24"/>
          <w:highlight w:val="none"/>
        </w:rPr>
        <w:t xml:space="preserve">состоящий из Условий эквайрингового обслуживания клиентов АО «Россельхозбанк» (торговый эквайринг) и Заявления о присоединении к условиям эквайрингового обслуживания клиентов АО «Россельхозбанк» (торговый эквайринг).</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 w:val="left" w:pos="1276" w:leader="none"/>
        </w:tabs>
        <w:rPr>
          <w:rFonts w:ascii="Times New Roman" w:hAnsi="Times New Roman"/>
          <w:sz w:val="24"/>
          <w:szCs w:val="24"/>
          <w:highlight w:val="none"/>
        </w:rPr>
      </w:pPr>
      <w:r>
        <w:rPr>
          <w:rFonts w:ascii="Times New Roman" w:hAnsi="Times New Roman"/>
          <w:b/>
          <w:sz w:val="24"/>
          <w:szCs w:val="24"/>
          <w:highlight w:val="none"/>
        </w:rPr>
        <w:t xml:space="preserve">Договор эквайринга в рамках ТП «Всегда сезон»</w:t>
      </w:r>
      <w:r>
        <w:rPr>
          <w:rFonts w:ascii="Times New Roman" w:hAnsi="Times New Roman"/>
          <w:sz w:val="24"/>
          <w:szCs w:val="24"/>
          <w:highlight w:val="none"/>
        </w:rPr>
        <w:t xml:space="preserve"> – договор</w:t>
      </w:r>
      <w:r>
        <w:rPr>
          <w:rFonts w:ascii="Times New Roman" w:hAnsi="Times New Roman"/>
          <w:sz w:val="24"/>
          <w:szCs w:val="24"/>
          <w:highlight w:val="none"/>
        </w:rPr>
        <w:t xml:space="preserve"> эквайринга, заключаемый между Банком и Клиентом, на предоставление услуг торгового эквайринга в рамках ТП «Всегда сезон», состоящий из Заявления о присоединении к ЕСД/Заявления о присоединении к Условиям РКО, Заявления о присоединении к Условиям, Условий </w:t>
      </w:r>
      <w:r>
        <w:rPr>
          <w:rFonts w:ascii="Times New Roman" w:hAnsi="Times New Roman"/>
          <w:sz w:val="24"/>
          <w:szCs w:val="24"/>
          <w:highlight w:val="none"/>
        </w:rPr>
        <w:t xml:space="preserve">и приложений к Условиям. Договор заключается в порядке, определенном ст. 428 Гражданского кодекса Российской Федерации, после подписания Банком Заявления о присоединении к ЕСД/Заявления о присоединении к Условиям РКО и Заявления о присоединении к Условиям.</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 w:val="left" w:pos="1276" w:leader="none"/>
        </w:tabs>
        <w:rPr>
          <w:rFonts w:ascii="Times New Roman" w:hAnsi="Times New Roman"/>
          <w:sz w:val="24"/>
          <w:szCs w:val="24"/>
          <w:highlight w:val="none"/>
        </w:rPr>
      </w:pPr>
      <w:r>
        <w:rPr>
          <w:rFonts w:ascii="Times New Roman" w:hAnsi="Times New Roman"/>
          <w:b/>
          <w:sz w:val="24"/>
          <w:szCs w:val="24"/>
          <w:highlight w:val="none"/>
        </w:rPr>
        <w:t xml:space="preserve">Единый сервисный договор</w:t>
      </w:r>
      <w:r>
        <w:rPr>
          <w:rFonts w:ascii="Times New Roman" w:hAnsi="Times New Roman"/>
          <w:sz w:val="24"/>
          <w:szCs w:val="24"/>
          <w:highlight w:val="none"/>
        </w:rPr>
        <w:t xml:space="preserve"> – </w:t>
      </w:r>
      <w:r>
        <w:rPr>
          <w:rFonts w:ascii="Times New Roman" w:hAnsi="Times New Roman"/>
          <w:sz w:val="24"/>
          <w:szCs w:val="24"/>
          <w:highlight w:val="none"/>
        </w:rPr>
        <w:t xml:space="preserve">договор о предоставлении банковских продуктов/услуг, состоящий из условий Единого сервисного договора банковского обслуживания юридических лиц (за искл</w:t>
      </w:r>
      <w:r>
        <w:rPr>
          <w:rFonts w:ascii="Times New Roman" w:hAnsi="Times New Roman"/>
          <w:sz w:val="24"/>
          <w:szCs w:val="24"/>
          <w:highlight w:val="none"/>
        </w:rPr>
        <w:t xml:space="preserve">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в АО «Россельхозбанк» и Заявления о присоединении к Единому сервисному договору</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rPr>
      </w:pPr>
      <w:r>
        <w:rPr>
          <w:rFonts w:ascii="Times New Roman" w:hAnsi="Times New Roman"/>
          <w:b/>
          <w:sz w:val="24"/>
          <w:szCs w:val="24"/>
          <w:highlight w:val="none"/>
        </w:rPr>
        <w:t xml:space="preserve">Законодательство Р</w:t>
      </w:r>
      <w:r>
        <w:rPr>
          <w:rFonts w:ascii="Times New Roman" w:hAnsi="Times New Roman"/>
          <w:b/>
          <w:sz w:val="24"/>
          <w:szCs w:val="24"/>
          <w:highlight w:val="none"/>
        </w:rPr>
        <w:t xml:space="preserve">оссийской Федерации</w:t>
      </w:r>
      <w:r>
        <w:rPr>
          <w:rFonts w:ascii="Times New Roman" w:hAnsi="Times New Roman"/>
          <w:b/>
          <w:sz w:val="24"/>
          <w:szCs w:val="24"/>
          <w:highlight w:val="none"/>
        </w:rPr>
        <w:t xml:space="preserve"> </w:t>
      </w:r>
      <w:r>
        <w:rPr>
          <w:rFonts w:ascii="Times New Roman" w:hAnsi="Times New Roman"/>
          <w:b/>
          <w:sz w:val="24"/>
          <w:szCs w:val="24"/>
          <w:highlight w:val="none"/>
        </w:rPr>
        <w:t xml:space="preserve">–</w:t>
      </w:r>
      <w:r>
        <w:rPr>
          <w:rFonts w:ascii="Times New Roman" w:hAnsi="Times New Roman"/>
          <w:b/>
          <w:sz w:val="24"/>
          <w:szCs w:val="24"/>
          <w:highlight w:val="none"/>
        </w:rPr>
        <w:t xml:space="preserve"> </w:t>
      </w:r>
      <w:r>
        <w:rPr>
          <w:rFonts w:ascii="Times New Roman" w:hAnsi="Times New Roman"/>
          <w:sz w:val="24"/>
          <w:szCs w:val="24"/>
          <w:highlight w:val="none"/>
        </w:rPr>
        <w:t xml:space="preserve">действующее законодательство </w:t>
      </w:r>
      <w:r>
        <w:rPr>
          <w:rFonts w:ascii="Times New Roman" w:hAnsi="Times New Roman"/>
          <w:sz w:val="24"/>
          <w:szCs w:val="24"/>
          <w:highlight w:val="none"/>
        </w:rPr>
        <w:t xml:space="preserve">и подзаконные нормативные акты </w:t>
      </w:r>
      <w:r>
        <w:rPr>
          <w:rFonts w:ascii="Times New Roman" w:hAnsi="Times New Roman"/>
          <w:sz w:val="24"/>
          <w:szCs w:val="24"/>
          <w:highlight w:val="none"/>
        </w:rPr>
        <w:t xml:space="preserve">Российской Федерации, в том числе нормативные акты Банка России. </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rPr>
      </w:pPr>
      <w:r>
        <w:rPr>
          <w:rFonts w:ascii="Times New Roman" w:hAnsi="Times New Roman"/>
          <w:b/>
          <w:sz w:val="24"/>
          <w:szCs w:val="24"/>
          <w:highlight w:val="none"/>
        </w:rPr>
        <w:t xml:space="preserve">Заявление о присоединении к ЕСД</w:t>
      </w:r>
      <w:r>
        <w:rPr>
          <w:rFonts w:ascii="Times New Roman" w:hAnsi="Times New Roman"/>
          <w:sz w:val="24"/>
          <w:szCs w:val="24"/>
          <w:highlight w:val="none"/>
        </w:rPr>
        <w:t xml:space="preserve"> – Заявление о присоединении к ЕСД по форме Приложения 4 к ЕСД.</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rPr>
      </w:pPr>
      <w:r>
        <w:rPr>
          <w:rFonts w:ascii="Times New Roman" w:hAnsi="Times New Roman"/>
          <w:sz w:val="24"/>
          <w:szCs w:val="24"/>
          <w:highlight w:val="none"/>
        </w:rPr>
      </w:r>
      <w:r>
        <w:rPr>
          <w:rFonts w:ascii="Times New Roman" w:hAnsi="Times New Roman"/>
          <w:b/>
          <w:bCs/>
          <w:color w:val="000000" w:themeColor="text1"/>
          <w:sz w:val="24"/>
          <w:szCs w:val="24"/>
          <w:highlight w:val="none"/>
        </w:rPr>
        <w:t xml:space="preserve">Заявление о присоединении к Условиям ТЭ</w:t>
      </w:r>
      <w:r>
        <w:rPr>
          <w:rFonts w:ascii="Times New Roman" w:hAnsi="Times New Roman"/>
          <w:color w:val="000000" w:themeColor="text1"/>
          <w:sz w:val="24"/>
          <w:szCs w:val="24"/>
          <w:highlight w:val="none"/>
        </w:rPr>
        <w:t xml:space="preserve"> - Заявление о присоединении к условиям эквайрингового обслуживания клиентов АО «Россельхозбанк» (торговый эквайринг)</w:t>
      </w:r>
      <w:r>
        <w:rPr>
          <w:rFonts w:ascii="Times New Roman" w:hAnsi="Times New Roman"/>
          <w:color w:val="000000" w:themeColor="text1"/>
          <w:sz w:val="24"/>
          <w:szCs w:val="24"/>
          <w:highlight w:val="none"/>
        </w:rPr>
        <w:t xml:space="preserve"> Приложение 2.1 к Условиям </w:t>
      </w:r>
      <w:r>
        <w:rPr>
          <w:rFonts w:ascii="Times New Roman" w:hAnsi="Times New Roman"/>
          <w:color w:val="000000" w:themeColor="text1"/>
          <w:sz w:val="24"/>
          <w:szCs w:val="24"/>
          <w:highlight w:val="none"/>
        </w:rPr>
        <w:t xml:space="preserve">ТЭ</w:t>
      </w:r>
      <w:r>
        <w:rPr>
          <w:rFonts w:ascii="Times New Roman" w:hAnsi="Times New Roman"/>
          <w:color w:val="000000" w:themeColor="text1"/>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rPr>
      </w:pPr>
      <w:r>
        <w:rPr>
          <w:rFonts w:ascii="Times New Roman" w:hAnsi="Times New Roman"/>
          <w:b/>
          <w:sz w:val="24"/>
          <w:szCs w:val="24"/>
          <w:highlight w:val="none"/>
        </w:rPr>
        <w:t xml:space="preserve">Заявление о смене ТП</w:t>
      </w:r>
      <w:r>
        <w:rPr>
          <w:rFonts w:ascii="Times New Roman" w:hAnsi="Times New Roman"/>
          <w:sz w:val="24"/>
          <w:szCs w:val="24"/>
          <w:highlight w:val="none"/>
        </w:rPr>
        <w:t xml:space="preserve"> – Заявление об изменении условий взимания комиссионного вознаграждения в рамках Договора банковского счета</w:t>
      </w:r>
      <w:r>
        <w:rPr>
          <w:rFonts w:ascii="Times New Roman" w:hAnsi="Times New Roman"/>
          <w:b/>
          <w:sz w:val="24"/>
          <w:szCs w:val="24"/>
          <w:highlight w:val="none"/>
        </w:rPr>
        <w:t xml:space="preserve"> </w:t>
      </w:r>
      <w:r>
        <w:rPr>
          <w:rFonts w:ascii="Times New Roman" w:hAnsi="Times New Roman"/>
          <w:sz w:val="24"/>
          <w:szCs w:val="24"/>
          <w:highlight w:val="none"/>
        </w:rPr>
        <w:t xml:space="preserve">по форме Приложения 11</w:t>
      </w:r>
      <w:r>
        <w:rPr>
          <w:rFonts w:ascii="Times New Roman" w:hAnsi="Times New Roman"/>
          <w:sz w:val="24"/>
          <w:szCs w:val="24"/>
          <w:highlight w:val="none"/>
        </w:rPr>
        <w:t xml:space="preserve">/Приложения 18</w:t>
      </w:r>
      <w:r>
        <w:rPr>
          <w:rFonts w:ascii="Times New Roman" w:hAnsi="Times New Roman"/>
          <w:sz w:val="24"/>
          <w:szCs w:val="24"/>
          <w:highlight w:val="none"/>
        </w:rPr>
        <w:t xml:space="preserve"> </w:t>
      </w:r>
      <w:r>
        <w:rPr>
          <w:rFonts w:ascii="Times New Roman" w:hAnsi="Times New Roman"/>
          <w:sz w:val="24"/>
          <w:szCs w:val="24"/>
          <w:highlight w:val="none"/>
        </w:rPr>
        <w:t xml:space="preserve">к Условиям РКО.</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rPr>
      </w:pPr>
      <w:r>
        <w:rPr>
          <w:rFonts w:ascii="Times New Roman" w:hAnsi="Times New Roman"/>
          <w:b/>
          <w:sz w:val="24"/>
          <w:szCs w:val="24"/>
          <w:highlight w:val="none"/>
        </w:rPr>
        <w:t xml:space="preserve">Заявление о присоединении к Условиям</w:t>
      </w:r>
      <w:r>
        <w:rPr>
          <w:rFonts w:ascii="Times New Roman" w:hAnsi="Times New Roman"/>
          <w:sz w:val="24"/>
          <w:szCs w:val="24"/>
          <w:highlight w:val="none"/>
        </w:rPr>
        <w:t xml:space="preserve"> – Заявление о присоединении к Условиям эквайрингового обслуживания Клиентов АО «Россельхозбанк» в рамках ТП «Всегда сезон» по форме Приложения 2 к Заявлению о присоединении к ЕСД/Приложения 1 к Заявлению о присоединении к Условиям РКО.</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rPr>
      </w:pPr>
      <w:r>
        <w:rPr>
          <w:rFonts w:ascii="Times New Roman" w:hAnsi="Times New Roman"/>
          <w:b/>
          <w:sz w:val="24"/>
          <w:szCs w:val="24"/>
          <w:highlight w:val="none"/>
        </w:rPr>
        <w:t xml:space="preserve">Заявление о присоединении к Условиям</w:t>
      </w:r>
      <w:r>
        <w:rPr>
          <w:rFonts w:ascii="Times New Roman" w:hAnsi="Times New Roman"/>
          <w:sz w:val="24"/>
          <w:szCs w:val="24"/>
          <w:highlight w:val="none"/>
        </w:rPr>
        <w:t xml:space="preserve"> </w:t>
      </w:r>
      <w:r>
        <w:rPr>
          <w:rFonts w:ascii="Times New Roman" w:hAnsi="Times New Roman"/>
          <w:b/>
          <w:sz w:val="24"/>
          <w:szCs w:val="24"/>
          <w:highlight w:val="none"/>
        </w:rPr>
        <w:t xml:space="preserve">РКО</w:t>
      </w:r>
      <w:r>
        <w:rPr>
          <w:rFonts w:ascii="Times New Roman" w:hAnsi="Times New Roman"/>
          <w:sz w:val="24"/>
          <w:szCs w:val="24"/>
          <w:highlight w:val="none"/>
        </w:rPr>
        <w:t xml:space="preserve"> – Заявление о присоединении к Условиям РКО</w:t>
      </w:r>
      <w:r>
        <w:rPr>
          <w:rFonts w:ascii="Times New Roman" w:hAnsi="Times New Roman"/>
          <w:b/>
          <w:sz w:val="24"/>
          <w:szCs w:val="24"/>
          <w:highlight w:val="none"/>
        </w:rPr>
        <w:t xml:space="preserve"> </w:t>
      </w:r>
      <w:r>
        <w:rPr>
          <w:rFonts w:ascii="Times New Roman" w:hAnsi="Times New Roman"/>
          <w:sz w:val="24"/>
          <w:szCs w:val="24"/>
          <w:highlight w:val="none"/>
        </w:rPr>
        <w:t xml:space="preserve">по форме Приложения 1 к Условиям РКО.</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b/>
          <w:sz w:val="24"/>
          <w:szCs w:val="24"/>
          <w:highlight w:val="none"/>
        </w:rPr>
      </w:pPr>
      <w:r>
        <w:rPr>
          <w:rFonts w:ascii="Times New Roman" w:hAnsi="Times New Roman"/>
          <w:b/>
          <w:sz w:val="24"/>
          <w:szCs w:val="24"/>
          <w:highlight w:val="none"/>
        </w:rPr>
        <w:t xml:space="preserve">Заявление на </w:t>
      </w:r>
      <w:r>
        <w:rPr>
          <w:rFonts w:ascii="Times New Roman" w:hAnsi="Times New Roman"/>
          <w:b/>
          <w:sz w:val="24"/>
          <w:szCs w:val="24"/>
          <w:highlight w:val="none"/>
        </w:rPr>
        <w:t xml:space="preserve">Опции </w:t>
      </w:r>
      <w:r>
        <w:rPr>
          <w:rFonts w:ascii="Times New Roman" w:hAnsi="Times New Roman"/>
          <w:sz w:val="24"/>
          <w:szCs w:val="24"/>
          <w:highlight w:val="none"/>
        </w:rPr>
        <w:t xml:space="preserve">–</w:t>
      </w:r>
      <w:r>
        <w:rPr>
          <w:rFonts w:ascii="Times New Roman" w:hAnsi="Times New Roman"/>
          <w:b/>
          <w:sz w:val="24"/>
          <w:szCs w:val="24"/>
          <w:highlight w:val="none"/>
        </w:rPr>
        <w:t xml:space="preserve"> </w:t>
      </w:r>
      <w:r>
        <w:rPr>
          <w:rFonts w:ascii="Times New Roman" w:hAnsi="Times New Roman"/>
          <w:sz w:val="24"/>
          <w:szCs w:val="24"/>
          <w:highlight w:val="none"/>
        </w:rPr>
        <w:t xml:space="preserve">Заявление о подключении/отключении Опции(ий) к тарифному плану в рамках Договора банковского счета по форме Приложения 13</w:t>
      </w:r>
      <w:r>
        <w:rPr>
          <w:rFonts w:ascii="Times New Roman" w:hAnsi="Times New Roman"/>
          <w:sz w:val="24"/>
          <w:szCs w:val="24"/>
          <w:highlight w:val="none"/>
        </w:rPr>
        <w:t xml:space="preserve">/</w:t>
      </w:r>
      <w:r>
        <w:rPr>
          <w:rFonts w:ascii="Times New Roman" w:hAnsi="Times New Roman"/>
          <w:sz w:val="24"/>
          <w:szCs w:val="24"/>
          <w:highlight w:val="none"/>
        </w:rPr>
        <w:t xml:space="preserve">Заявление об изменении условий взимания комиссионного вознаграждения в рамка</w:t>
      </w:r>
      <w:r>
        <w:rPr>
          <w:rFonts w:ascii="Times New Roman" w:hAnsi="Times New Roman"/>
          <w:color w:val="000000" w:themeColor="text1"/>
          <w:sz w:val="24"/>
          <w:szCs w:val="24"/>
          <w:highlight w:val="none"/>
        </w:rPr>
        <w:t xml:space="preserve">х Договора банковского счета по форме </w:t>
      </w:r>
      <w:r>
        <w:rPr>
          <w:rFonts w:ascii="Times New Roman" w:hAnsi="Times New Roman"/>
          <w:color w:val="000000" w:themeColor="text1"/>
          <w:sz w:val="24"/>
          <w:szCs w:val="24"/>
          <w:highlight w:val="none"/>
        </w:rPr>
        <w:t xml:space="preserve">Приложения 18</w:t>
      </w:r>
      <w:r>
        <w:rPr>
          <w:rFonts w:ascii="Times New Roman" w:hAnsi="Times New Roman"/>
          <w:sz w:val="24"/>
          <w:szCs w:val="24"/>
          <w:highlight w:val="none"/>
        </w:rPr>
        <w:t xml:space="preserve"> </w:t>
      </w:r>
      <w:r>
        <w:rPr>
          <w:rFonts w:ascii="Times New Roman" w:hAnsi="Times New Roman"/>
          <w:sz w:val="24"/>
          <w:szCs w:val="24"/>
          <w:highlight w:val="none"/>
        </w:rPr>
        <w:t xml:space="preserve">к Условиям РКО.</w:t>
      </w:r>
      <w:r>
        <w:rPr>
          <w:rFonts w:ascii="Times New Roman" w:hAnsi="Times New Roman"/>
          <w:b/>
          <w:sz w:val="24"/>
          <w:szCs w:val="24"/>
          <w:highlight w:val="none"/>
        </w:rPr>
      </w:r>
      <w:r>
        <w:rPr>
          <w:rFonts w:ascii="Times New Roman" w:hAnsi="Times New Roman"/>
          <w:b/>
          <w:sz w:val="24"/>
          <w:szCs w:val="24"/>
          <w:highlight w:val="none"/>
        </w:rPr>
      </w:r>
    </w:p>
    <w:p>
      <w:pPr>
        <w:ind w:firstLine="709"/>
        <w:jc w:val="both"/>
        <w:spacing w:after="0" w:line="240" w:lineRule="auto"/>
        <w:tabs>
          <w:tab w:val="left" w:pos="0" w:leader="none"/>
          <w:tab w:val="left" w:pos="709" w:leader="none"/>
          <w:tab w:val="left" w:pos="1134" w:leader="none"/>
        </w:tabs>
        <w:rPr>
          <w:rFonts w:ascii="Times New Roman" w:hAnsi="Times New Roman"/>
          <w:b/>
          <w:sz w:val="24"/>
          <w:szCs w:val="24"/>
          <w:highlight w:val="none"/>
        </w:rPr>
      </w:pPr>
      <w:r>
        <w:rPr>
          <w:rFonts w:ascii="Times New Roman" w:hAnsi="Times New Roman"/>
          <w:b/>
          <w:sz w:val="24"/>
          <w:szCs w:val="24"/>
          <w:highlight w:val="none"/>
        </w:rPr>
        <w:t xml:space="preserve">ИС Свой Бизнес</w:t>
      </w:r>
      <w:r>
        <w:rPr>
          <w:rFonts w:ascii="Times New Roman" w:hAnsi="Times New Roman"/>
          <w:sz w:val="24"/>
          <w:szCs w:val="24"/>
          <w:highlight w:val="none"/>
        </w:rPr>
        <w:t xml:space="preserve"> – информационная система «Цифровой канал обслуживания юр</w:t>
      </w:r>
      <w:r>
        <w:rPr>
          <w:rFonts w:ascii="Times New Roman" w:hAnsi="Times New Roman"/>
          <w:sz w:val="24"/>
          <w:szCs w:val="24"/>
          <w:highlight w:val="none"/>
        </w:rPr>
        <w:t xml:space="preserve">идических лиц «Свой бизнес», представляющая собой комплекс программно-технических средств, обеспечивающих подготовку, защиту, передачу и обработку сторонами электронных документов, в том числе электронных платежных документов, с использованием электронно-в</w:t>
      </w:r>
      <w:r>
        <w:rPr>
          <w:rFonts w:ascii="Times New Roman" w:hAnsi="Times New Roman"/>
          <w:sz w:val="24"/>
          <w:szCs w:val="24"/>
          <w:highlight w:val="none"/>
        </w:rPr>
        <w:t xml:space="preserve">ычислительных средств обработки информации, персональных компьютеров/мобильных устройств и сети Интернет. ИС Свой Бизнес содержит веб версию и мобильную версию. Является корпоративной информационной системой, в которой Банк является оператором системы и ос</w:t>
      </w:r>
      <w:r>
        <w:rPr>
          <w:rFonts w:ascii="Times New Roman" w:hAnsi="Times New Roman"/>
          <w:sz w:val="24"/>
          <w:szCs w:val="24"/>
          <w:highlight w:val="none"/>
        </w:rPr>
        <w:t xml:space="preserve">уществляет свою деятельность в соответствии со ст. 3 Федерального закона от 06.04.2011 № 63-ФЗ «Об электронной подписи». ИС Свой Бизнес относится к электронным системам документооборота (согласно п. 15 ч. 1 ст. 265 Налогового кодекса Российской Федерации).</w:t>
      </w:r>
      <w:r>
        <w:rPr>
          <w:rFonts w:ascii="Times New Roman" w:hAnsi="Times New Roman"/>
          <w:b/>
          <w:sz w:val="24"/>
          <w:szCs w:val="24"/>
          <w:highlight w:val="none"/>
        </w:rPr>
      </w:r>
      <w:r>
        <w:rPr>
          <w:rFonts w:ascii="Times New Roman" w:hAnsi="Times New Roman"/>
          <w:b/>
          <w:sz w:val="24"/>
          <w:szCs w:val="24"/>
          <w:highlight w:val="none"/>
        </w:rPr>
      </w:r>
    </w:p>
    <w:p>
      <w:pPr>
        <w:ind w:firstLine="709"/>
        <w:jc w:val="both"/>
        <w:spacing w:after="0" w:line="240" w:lineRule="auto"/>
        <w:tabs>
          <w:tab w:val="left" w:pos="0" w:leader="none"/>
          <w:tab w:val="left" w:pos="709" w:leader="none"/>
          <w:tab w:val="left" w:pos="1134" w:leader="none"/>
        </w:tabs>
        <w:rPr>
          <w:rFonts w:ascii="Times New Roman" w:hAnsi="Times New Roman"/>
          <w:sz w:val="24"/>
          <w:szCs w:val="24"/>
          <w:highlight w:val="none"/>
        </w:rPr>
      </w:pPr>
      <w:r>
        <w:rPr>
          <w:rFonts w:ascii="Times New Roman" w:hAnsi="Times New Roman"/>
          <w:b/>
          <w:sz w:val="24"/>
          <w:szCs w:val="24"/>
          <w:highlight w:val="none"/>
        </w:rPr>
        <w:t xml:space="preserve">Карточка</w:t>
      </w:r>
      <w:r>
        <w:rPr>
          <w:rFonts w:ascii="Times New Roman" w:hAnsi="Times New Roman"/>
          <w:sz w:val="24"/>
          <w:szCs w:val="24"/>
          <w:highlight w:val="none"/>
        </w:rPr>
        <w:t xml:space="preserve"> – карточка с образцами подписей и оттиска печати по форме Банка. Карточка не оформляется и не представляется Клиентом в Банк, если распоряжение денежными средствами, находящимися на Счете, осуществляется только в электронном виде посредством </w:t>
      </w:r>
      <w:r>
        <w:rPr>
          <w:rFonts w:ascii="Times New Roman" w:hAnsi="Times New Roman" w:eastAsia="Times New Roman" w:cs="Times New Roman"/>
          <w:sz w:val="24"/>
          <w:szCs w:val="24"/>
          <w:highlight w:val="none"/>
        </w:rPr>
        <w:t xml:space="preserve">ИС Свой</w:t>
      </w:r>
      <w:r>
        <w:rPr>
          <w:rFonts w:ascii="Times New Roman" w:hAnsi="Times New Roman" w:eastAsia="Times New Roman" w:cs="Times New Roman"/>
          <w:sz w:val="24"/>
          <w:szCs w:val="24"/>
          <w:highlight w:val="none"/>
        </w:rPr>
        <w:t xml:space="preserve"> Бизнес</w:t>
      </w:r>
      <w:r>
        <w:rPr>
          <w:rFonts w:ascii="Times New Roman" w:hAnsi="Times New Roman" w:eastAsia="Times New Roman" w:cs="Times New Roman"/>
          <w:sz w:val="24"/>
          <w:szCs w:val="24"/>
          <w:highlight w:val="none"/>
        </w:rPr>
        <w:t xml:space="preserve">, б</w:t>
      </w:r>
      <w:r>
        <w:rPr>
          <w:rFonts w:ascii="Times New Roman" w:hAnsi="Times New Roman" w:eastAsia="Times New Roman" w:cs="Times New Roman"/>
          <w:sz w:val="24"/>
          <w:szCs w:val="24"/>
          <w:highlight w:val="none"/>
        </w:rPr>
        <w:t xml:space="preserve">е</w:t>
      </w:r>
      <w:r>
        <w:rPr>
          <w:rFonts w:ascii="Times New Roman" w:hAnsi="Times New Roman"/>
          <w:sz w:val="24"/>
          <w:szCs w:val="24"/>
          <w:highlight w:val="none"/>
        </w:rPr>
        <w:t xml:space="preserve">з представления в Банк распоряжения о переводе денежных средств на бумажном носителе, а также по Счету не предполагается совершение кассовых операций</w:t>
      </w:r>
      <w:r>
        <w:rPr>
          <w:rFonts w:ascii="Times New Roman" w:hAnsi="Times New Roman"/>
          <w:sz w:val="24"/>
          <w:szCs w:val="24"/>
          <w:highlight w:val="none"/>
        </w:rPr>
        <w:t xml:space="preserve">. В данном случае Клиент предоставляет в Банк соглашение о количестве и сочетании подписей по форме Банка.</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rPr>
      </w:pPr>
      <w:r>
        <w:rPr>
          <w:rFonts w:ascii="Times New Roman" w:hAnsi="Times New Roman"/>
          <w:b/>
          <w:sz w:val="24"/>
          <w:szCs w:val="24"/>
          <w:highlight w:val="none"/>
        </w:rPr>
        <w:t xml:space="preserve">Клиент</w:t>
      </w:r>
      <w:r>
        <w:rPr>
          <w:rFonts w:ascii="Times New Roman" w:hAnsi="Times New Roman"/>
          <w:b/>
          <w:sz w:val="24"/>
          <w:szCs w:val="24"/>
          <w:highlight w:val="none"/>
        </w:rPr>
        <w:t xml:space="preserve"> – </w:t>
      </w:r>
      <w:r>
        <w:rPr>
          <w:rFonts w:ascii="Times New Roman" w:hAnsi="Times New Roman"/>
          <w:sz w:val="24"/>
          <w:szCs w:val="24"/>
          <w:highlight w:val="none"/>
        </w:rPr>
        <w:t xml:space="preserve">резидент или нерезидент</w:t>
      </w:r>
      <w:r>
        <w:rPr>
          <w:rStyle w:val="1864"/>
          <w:rFonts w:ascii="Times New Roman" w:hAnsi="Times New Roman"/>
          <w:sz w:val="24"/>
          <w:szCs w:val="24"/>
          <w:highlight w:val="none"/>
        </w:rPr>
        <w:footnoteReference w:id="5"/>
      </w:r>
      <w:r>
        <w:rPr>
          <w:rFonts w:ascii="Times New Roman" w:hAnsi="Times New Roman"/>
          <w:sz w:val="24"/>
          <w:szCs w:val="24"/>
          <w:highlight w:val="none"/>
        </w:rPr>
        <w:t xml:space="preserve"> Российской Федерации </w:t>
      </w:r>
      <w:r>
        <w:rPr>
          <w:rFonts w:ascii="Times New Roman" w:hAnsi="Times New Roman"/>
          <w:sz w:val="24"/>
          <w:szCs w:val="24"/>
          <w:highlight w:val="none"/>
        </w:rPr>
        <w:t xml:space="preserve">- </w:t>
      </w:r>
      <w:r>
        <w:rPr>
          <w:rFonts w:ascii="Times New Roman" w:hAnsi="Times New Roman"/>
          <w:sz w:val="24"/>
          <w:szCs w:val="24"/>
          <w:highlight w:val="none"/>
        </w:rPr>
        <w:t xml:space="preserve">юридическое лицо (за исключением кредитных организаций</w:t>
      </w:r>
      <w:r>
        <w:rPr>
          <w:rFonts w:ascii="Times New Roman" w:hAnsi="Times New Roman"/>
          <w:sz w:val="24"/>
          <w:szCs w:val="24"/>
          <w:highlight w:val="none"/>
        </w:rPr>
        <w:t xml:space="preserve">)/индивидуальный предприниматель/физическое лицо, </w:t>
      </w:r>
      <w:r>
        <w:rPr>
          <w:rFonts w:ascii="Times New Roman" w:hAnsi="Times New Roman"/>
          <w:sz w:val="24"/>
          <w:szCs w:val="24"/>
          <w:highlight w:val="none"/>
        </w:rPr>
        <w:t xml:space="preserve">занимающееся в установленном законодательством</w:t>
      </w:r>
      <w:r>
        <w:rPr>
          <w:rFonts w:ascii="Times New Roman" w:hAnsi="Times New Roman"/>
          <w:sz w:val="24"/>
          <w:szCs w:val="24"/>
          <w:highlight w:val="none"/>
        </w:rPr>
        <w:t xml:space="preserve"> Р</w:t>
      </w:r>
      <w:r>
        <w:rPr>
          <w:rFonts w:ascii="Times New Roman" w:hAnsi="Times New Roman"/>
          <w:sz w:val="24"/>
          <w:szCs w:val="24"/>
          <w:highlight w:val="none"/>
        </w:rPr>
        <w:t xml:space="preserve">оссийской Федерации</w:t>
      </w:r>
      <w:r>
        <w:rPr>
          <w:rFonts w:ascii="Times New Roman" w:hAnsi="Times New Roman"/>
          <w:sz w:val="24"/>
          <w:szCs w:val="24"/>
          <w:highlight w:val="none"/>
        </w:rPr>
        <w:t xml:space="preserve"> порядке частной </w:t>
      </w:r>
      <w:r>
        <w:rPr>
          <w:rFonts w:ascii="Times New Roman" w:hAnsi="Times New Roman"/>
          <w:sz w:val="24"/>
          <w:szCs w:val="24"/>
          <w:highlight w:val="none"/>
        </w:rPr>
        <w:t xml:space="preserve">практикой.</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rPr>
          <w:rFonts w:ascii="Times New Roman" w:hAnsi="Times New Roman"/>
          <w:sz w:val="24"/>
          <w:szCs w:val="24"/>
          <w:highlight w:val="none"/>
        </w:rPr>
      </w:pPr>
      <w:r>
        <w:rPr>
          <w:rFonts w:ascii="Times New Roman" w:hAnsi="Times New Roman"/>
          <w:b/>
          <w:sz w:val="24"/>
          <w:szCs w:val="24"/>
          <w:highlight w:val="none"/>
        </w:rPr>
        <w:t xml:space="preserve">Оборудование – </w:t>
      </w:r>
      <w:r>
        <w:rPr>
          <w:rFonts w:ascii="Times New Roman" w:hAnsi="Times New Roman"/>
          <w:sz w:val="24"/>
          <w:szCs w:val="24"/>
          <w:highlight w:val="none"/>
        </w:rPr>
        <w:t xml:space="preserve">предоставленное Партнером Банка в аренду Клиенту в рамках тарифного плана «Всегда сезон» торгово-кассовое оборудование, с установленным на нем программным обеспечением</w:t>
      </w:r>
      <w:r>
        <w:rPr>
          <w:rStyle w:val="1864"/>
          <w:rFonts w:ascii="Times New Roman" w:hAnsi="Times New Roman"/>
          <w:sz w:val="24"/>
          <w:szCs w:val="24"/>
          <w:highlight w:val="none"/>
        </w:rPr>
        <w:footnoteReference w:id="6"/>
      </w:r>
      <w:r>
        <w:rPr>
          <w:rFonts w:ascii="Times New Roman" w:hAnsi="Times New Roman"/>
          <w:sz w:val="24"/>
          <w:szCs w:val="24"/>
          <w:highlight w:val="none"/>
        </w:rPr>
        <w:t xml:space="preserve"> для работы с платежным терминалом с контактным и бесконтактным интерфейсом, обеспечивающим обработку транзакционных электронных платежей, с поддерживаемыми платежными системами и </w:t>
      </w:r>
      <w:r>
        <w:rPr>
          <w:rFonts w:ascii="Times New Roman" w:hAnsi="Times New Roman"/>
          <w:sz w:val="24"/>
          <w:szCs w:val="24"/>
          <w:highlight w:val="none"/>
        </w:rPr>
        <w:t xml:space="preserve">С</w:t>
      </w:r>
      <w:r>
        <w:rPr>
          <w:rFonts w:ascii="Times New Roman" w:hAnsi="Times New Roman"/>
          <w:sz w:val="24"/>
          <w:szCs w:val="24"/>
          <w:highlight w:val="none"/>
        </w:rPr>
        <w:t xml:space="preserve">ервисами (MS, contact, contactless, token) МИР, Union Pay, JCB и иных международных платежных систем, осуществление операций п</w:t>
      </w:r>
      <w:r>
        <w:rPr>
          <w:rFonts w:ascii="Times New Roman" w:hAnsi="Times New Roman"/>
          <w:sz w:val="24"/>
          <w:szCs w:val="24"/>
          <w:highlight w:val="none"/>
        </w:rPr>
        <w:t xml:space="preserve">о которым обеспечивается АО «НСПК» и производится исключительно на территории Российской Федерации для осуществления безналичной оплаты товаров и услуг через платежные терминалы. Оказание Партнером Банка услуг по предоставлению и обслуживанию оборудования </w:t>
      </w:r>
      <w:r>
        <w:rPr>
          <w:rFonts w:ascii="Times New Roman" w:hAnsi="Times New Roman"/>
          <w:sz w:val="24"/>
          <w:szCs w:val="24"/>
          <w:highlight w:val="none"/>
        </w:rPr>
        <w:t xml:space="preserve">осуществляется в рамках Договора на оказание услуг, заключаемого между </w:t>
      </w:r>
      <w:r>
        <w:rPr>
          <w:rFonts w:ascii="Times New Roman" w:hAnsi="Times New Roman"/>
          <w:sz w:val="24"/>
          <w:szCs w:val="24"/>
          <w:highlight w:val="none"/>
        </w:rPr>
        <w:t xml:space="preserve">Партнером Банка и Клиентом.</w:t>
      </w:r>
      <w:r>
        <w:rPr>
          <w:rFonts w:ascii="Times New Roman" w:hAnsi="Times New Roman"/>
          <w:sz w:val="24"/>
          <w:szCs w:val="24"/>
          <w:highlight w:val="none"/>
        </w:rPr>
      </w:r>
      <w:r>
        <w:rPr>
          <w:rFonts w:ascii="Times New Roman" w:hAnsi="Times New Roman"/>
          <w:sz w:val="24"/>
          <w:szCs w:val="24"/>
          <w:highlight w:val="none"/>
        </w:rPr>
      </w:r>
    </w:p>
    <w:p>
      <w:pPr>
        <w:pStyle w:val="1859"/>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eastAsia="Times New Roman"/>
          <w:sz w:val="24"/>
          <w:szCs w:val="24"/>
          <w:highlight w:val="none"/>
        </w:rPr>
      </w:pPr>
      <w:r>
        <w:rPr>
          <w:rFonts w:ascii="Times New Roman" w:hAnsi="Times New Roman" w:eastAsia="Times New Roman"/>
          <w:b/>
          <w:sz w:val="24"/>
          <w:szCs w:val="24"/>
          <w:highlight w:val="none"/>
          <w:lang w:eastAsia="ru-RU"/>
        </w:rPr>
        <w:t xml:space="preserve">Опция</w:t>
      </w:r>
      <w:r>
        <w:rPr>
          <w:rFonts w:ascii="Times New Roman" w:hAnsi="Times New Roman" w:eastAsia="Times New Roman"/>
          <w:sz w:val="24"/>
          <w:szCs w:val="24"/>
          <w:highlight w:val="none"/>
          <w:lang w:eastAsia="ru-RU"/>
        </w:rPr>
        <w:t xml:space="preserve"> – </w:t>
      </w:r>
      <w:r>
        <w:rPr>
          <w:rFonts w:ascii="Times New Roman" w:hAnsi="Times New Roman"/>
          <w:sz w:val="24"/>
          <w:szCs w:val="24"/>
          <w:highlight w:val="none"/>
        </w:rPr>
        <w:t xml:space="preserve">дополнительный набор операций, предоставляемых в рамках ТП «Агророст»/«Агропремиум»</w:t>
      </w:r>
      <w:r>
        <w:rPr>
          <w:rFonts w:ascii="Times New Roman" w:hAnsi="Times New Roman"/>
          <w:color w:val="000000" w:themeColor="text1"/>
          <w:sz w:val="24"/>
          <w:szCs w:val="24"/>
          <w:highlight w:val="none"/>
        </w:rPr>
        <w:t xml:space="preserve">/«Меню возможностей»</w:t>
      </w:r>
      <w:r>
        <w:rPr>
          <w:rFonts w:ascii="Times New Roman" w:hAnsi="Times New Roman"/>
          <w:sz w:val="24"/>
          <w:szCs w:val="24"/>
          <w:highlight w:val="none"/>
        </w:rPr>
        <w:t xml:space="preserve"> на основании заявления Клиента.</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993" w:leader="none"/>
          <w:tab w:val="left" w:pos="1080" w:leader="none"/>
        </w:tabs>
        <w:rPr>
          <w:rFonts w:ascii="Times New Roman" w:hAnsi="Times New Roman" w:eastAsia="Times New Roman"/>
          <w:sz w:val="24"/>
          <w:szCs w:val="24"/>
          <w:highlight w:val="none"/>
        </w:rPr>
      </w:pPr>
      <w:r>
        <w:rPr>
          <w:rFonts w:ascii="Times New Roman" w:hAnsi="Times New Roman"/>
          <w:b/>
          <w:sz w:val="24"/>
          <w:szCs w:val="24"/>
          <w:highlight w:val="none"/>
        </w:rPr>
        <w:t xml:space="preserve">Партнер Банка – </w:t>
      </w:r>
      <w:r>
        <w:rPr>
          <w:rFonts w:ascii="Times New Roman" w:hAnsi="Times New Roman" w:eastAsia="Times New Roman"/>
          <w:sz w:val="24"/>
          <w:szCs w:val="24"/>
          <w:highlight w:val="none"/>
          <w:lang w:eastAsia="ru-RU"/>
        </w:rPr>
        <w:t xml:space="preserve">юридическое лицо, осуществляющее в рамках оказания услуг эквайринга предоставление Клиенту</w:t>
      </w:r>
      <w:r>
        <w:rPr>
          <w:rFonts w:ascii="Times New Roman" w:hAnsi="Times New Roman" w:eastAsia="Times New Roman"/>
          <w:sz w:val="24"/>
          <w:szCs w:val="24"/>
          <w:highlight w:val="none"/>
          <w:lang w:eastAsia="ru-RU"/>
        </w:rPr>
        <w:t xml:space="preserve"> в аренду оборудование с установленным на нем программным обеспечением на основании заключаемого с Клиентом Договора на оказание услуг, </w:t>
      </w:r>
      <w:r>
        <w:rPr>
          <w:rFonts w:ascii="Times New Roman" w:hAnsi="Times New Roman" w:eastAsia="Times New Roman"/>
          <w:sz w:val="24"/>
          <w:szCs w:val="24"/>
          <w:highlight w:val="none"/>
          <w:lang w:eastAsia="ru-RU"/>
        </w:rPr>
        <w:t xml:space="preserve">предусматривающий в т.ч. условия пользования оборудованием.</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pStyle w:val="1859"/>
        <w:ind w:left="0" w:firstLine="709"/>
        <w:jc w:val="both"/>
        <w:spacing w:after="0" w:line="240" w:lineRule="auto"/>
        <w:tabs>
          <w:tab w:val="left" w:pos="1134" w:leader="none"/>
        </w:tabs>
        <w:rPr>
          <w:rFonts w:ascii="Times New Roman" w:hAnsi="Times New Roman"/>
          <w:iCs/>
          <w:sz w:val="24"/>
          <w:szCs w:val="24"/>
          <w:highlight w:val="none"/>
        </w:rPr>
      </w:pPr>
      <w:r>
        <w:rPr>
          <w:rFonts w:ascii="Times New Roman" w:hAnsi="Times New Roman"/>
          <w:b/>
          <w:sz w:val="24"/>
          <w:szCs w:val="24"/>
          <w:highlight w:val="none"/>
        </w:rPr>
        <w:t xml:space="preserve">Подразделение Банка</w:t>
      </w:r>
      <w:r>
        <w:rPr>
          <w:rFonts w:ascii="Times New Roman" w:hAnsi="Times New Roman"/>
          <w:sz w:val="24"/>
          <w:szCs w:val="24"/>
          <w:highlight w:val="none"/>
        </w:rPr>
        <w:t xml:space="preserve"> – филиал и дополнительные офисы филиала/дополнительные офисы Банка, организационно подчиненные головному офису Банка.</w:t>
      </w:r>
      <w:r>
        <w:rPr>
          <w:rFonts w:ascii="Times New Roman" w:hAnsi="Times New Roman"/>
          <w:iCs/>
          <w:sz w:val="24"/>
          <w:szCs w:val="24"/>
          <w:highlight w:val="none"/>
        </w:rPr>
      </w:r>
      <w:r>
        <w:rPr>
          <w:rFonts w:ascii="Times New Roman" w:hAnsi="Times New Roman"/>
          <w:iCs/>
          <w:sz w:val="24"/>
          <w:szCs w:val="24"/>
          <w:highlight w:val="none"/>
        </w:rPr>
      </w:r>
    </w:p>
    <w:p>
      <w:pPr>
        <w:pStyle w:val="1859"/>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b/>
          <w:sz w:val="24"/>
          <w:szCs w:val="24"/>
          <w:highlight w:val="none"/>
        </w:rPr>
        <w:t xml:space="preserve">Получатель средств –</w:t>
      </w:r>
      <w:r>
        <w:rPr>
          <w:rFonts w:ascii="Times New Roman" w:hAnsi="Times New Roman"/>
          <w:sz w:val="24"/>
          <w:szCs w:val="24"/>
          <w:highlight w:val="none"/>
        </w:rPr>
        <w:t xml:space="preserve"> юридическое лицо, индивидуальный предприниматель, физическое лицо, в том числе лицо, занимающееся в установленном законодательством Р</w:t>
      </w:r>
      <w:r>
        <w:rPr>
          <w:rFonts w:ascii="Times New Roman" w:hAnsi="Times New Roman"/>
          <w:sz w:val="24"/>
          <w:szCs w:val="24"/>
          <w:highlight w:val="none"/>
        </w:rPr>
        <w:t xml:space="preserve">оссийской </w:t>
      </w:r>
      <w:r>
        <w:rPr>
          <w:rFonts w:ascii="Times New Roman" w:hAnsi="Times New Roman"/>
          <w:sz w:val="24"/>
          <w:szCs w:val="24"/>
          <w:highlight w:val="none"/>
        </w:rPr>
        <w:t xml:space="preserve">Ф</w:t>
      </w:r>
      <w:r>
        <w:rPr>
          <w:rFonts w:ascii="Times New Roman" w:hAnsi="Times New Roman"/>
          <w:sz w:val="24"/>
          <w:szCs w:val="24"/>
          <w:highlight w:val="none"/>
        </w:rPr>
        <w:t xml:space="preserve">едерации</w:t>
      </w:r>
      <w:r>
        <w:rPr>
          <w:rFonts w:ascii="Times New Roman" w:hAnsi="Times New Roman"/>
          <w:sz w:val="24"/>
          <w:szCs w:val="24"/>
          <w:highlight w:val="none"/>
        </w:rPr>
        <w:t xml:space="preserve"> порядке частной практикой, предъявившее распоряжение к Счету Клиента на списание денежных средств в свою пользу</w:t>
      </w:r>
      <w:r>
        <w:rPr>
          <w:rFonts w:ascii="Times New Roman" w:hAnsi="Times New Roman"/>
          <w:sz w:val="24"/>
          <w:szCs w:val="24"/>
          <w:highlight w:val="none"/>
        </w:rPr>
        <w:t xml:space="preserve">. </w:t>
      </w:r>
      <w:r>
        <w:rPr>
          <w:rFonts w:ascii="Times New Roman" w:hAnsi="Times New Roman"/>
          <w:sz w:val="24"/>
          <w:szCs w:val="24"/>
          <w:highlight w:val="none"/>
        </w:rPr>
      </w:r>
      <w:r>
        <w:rPr>
          <w:rFonts w:ascii="Times New Roman" w:hAnsi="Times New Roman"/>
          <w:sz w:val="24"/>
          <w:szCs w:val="24"/>
          <w:highlight w:val="none"/>
        </w:rPr>
      </w:r>
    </w:p>
    <w:p>
      <w:pPr>
        <w:pStyle w:val="1859"/>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b/>
          <w:sz w:val="24"/>
          <w:szCs w:val="24"/>
          <w:highlight w:val="none"/>
        </w:rPr>
        <w:t xml:space="preserve">Расчетный период</w:t>
      </w:r>
      <w:r>
        <w:rPr>
          <w:rFonts w:ascii="Times New Roman" w:hAnsi="Times New Roman"/>
          <w:sz w:val="24"/>
          <w:szCs w:val="24"/>
          <w:highlight w:val="none"/>
        </w:rPr>
        <w:t xml:space="preserve"> – </w:t>
      </w:r>
      <w:r>
        <w:rPr>
          <w:rFonts w:ascii="Times New Roman" w:hAnsi="Times New Roman"/>
          <w:sz w:val="24"/>
          <w:szCs w:val="24"/>
          <w:highlight w:val="none"/>
        </w:rPr>
        <w:t xml:space="preserve">период обслуживания Cчета в рамках ТП «Расчетный»/«Расчетно-кассовый»/«Расчетный эконом»/«Расчетный стандарт»/«Расчетно-кассовый оптима», равный 3, 6, 9, 12 месяцам.</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b/>
          <w:sz w:val="24"/>
          <w:szCs w:val="24"/>
          <w:highlight w:val="none"/>
        </w:rPr>
        <w:t xml:space="preserve">Сервис «</w:t>
      </w:r>
      <w:r>
        <w:rPr>
          <w:rFonts w:ascii="Times New Roman" w:hAnsi="Times New Roman"/>
          <w:b/>
          <w:sz w:val="24"/>
          <w:szCs w:val="24"/>
          <w:highlight w:val="none"/>
          <w:lang w:val="en-US"/>
        </w:rPr>
        <w:t xml:space="preserve">SMS</w:t>
      </w:r>
      <w:r>
        <w:rPr>
          <w:rFonts w:ascii="Times New Roman" w:hAnsi="Times New Roman"/>
          <w:b/>
          <w:sz w:val="24"/>
          <w:szCs w:val="24"/>
          <w:highlight w:val="none"/>
        </w:rPr>
        <w:t xml:space="preserve"> информирование»</w:t>
      </w:r>
      <w:r>
        <w:rPr>
          <w:rFonts w:ascii="Times New Roman" w:hAnsi="Times New Roman"/>
          <w:sz w:val="24"/>
          <w:szCs w:val="24"/>
          <w:highlight w:val="none"/>
        </w:rPr>
        <w:t xml:space="preserve"> - услуга Банка по отправке SMS-сообщений </w:t>
      </w:r>
      <w:r>
        <w:rPr>
          <w:rFonts w:ascii="Times New Roman" w:hAnsi="Times New Roman"/>
          <w:sz w:val="24"/>
          <w:szCs w:val="24"/>
          <w:highlight w:val="none"/>
        </w:rPr>
        <w:br/>
        <w:t xml:space="preserve">на номер мобильного телефона Клиента, </w:t>
      </w:r>
      <w:r>
        <w:rPr>
          <w:rFonts w:ascii="Times New Roman" w:hAnsi="Times New Roman"/>
          <w:sz w:val="24"/>
          <w:szCs w:val="24"/>
          <w:highlight w:val="none"/>
        </w:rPr>
        <w:t xml:space="preserve">указанный Клиентом в </w:t>
      </w:r>
      <w:r>
        <w:rPr>
          <w:rFonts w:ascii="Times New Roman" w:hAnsi="Times New Roman"/>
          <w:sz w:val="24"/>
          <w:szCs w:val="24"/>
          <w:highlight w:val="none"/>
        </w:rPr>
        <w:t xml:space="preserve">соответствующем </w:t>
      </w:r>
      <w:r>
        <w:rPr>
          <w:rFonts w:ascii="Times New Roman" w:hAnsi="Times New Roman"/>
          <w:sz w:val="24"/>
          <w:szCs w:val="24"/>
          <w:highlight w:val="none"/>
        </w:rPr>
        <w:t xml:space="preserve">Заявлении </w:t>
      </w:r>
      <w:r>
        <w:rPr>
          <w:rFonts w:ascii="Times New Roman" w:hAnsi="Times New Roman"/>
          <w:sz w:val="24"/>
          <w:szCs w:val="24"/>
          <w:highlight w:val="none"/>
        </w:rPr>
        <w:t xml:space="preserve">на подключение/отключение/изменение </w:t>
      </w:r>
      <w:r>
        <w:rPr>
          <w:rFonts w:ascii="Times New Roman" w:hAnsi="Times New Roman"/>
          <w:sz w:val="24"/>
          <w:szCs w:val="24"/>
          <w:highlight w:val="none"/>
        </w:rPr>
        <w:t xml:space="preserve">С</w:t>
      </w:r>
      <w:r>
        <w:rPr>
          <w:rFonts w:ascii="Times New Roman" w:hAnsi="Times New Roman"/>
          <w:sz w:val="24"/>
          <w:szCs w:val="24"/>
          <w:highlight w:val="none"/>
        </w:rPr>
        <w:t xml:space="preserve">ервиса «SMS информирование», о следующих событиях:</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 о наступлении даты оплаты комиссии (абонентской платы)</w:t>
      </w:r>
      <w:r>
        <w:rPr>
          <w:rFonts w:ascii="Times New Roman" w:hAnsi="Times New Roman"/>
          <w:sz w:val="24"/>
          <w:szCs w:val="24"/>
          <w:highlight w:val="none"/>
        </w:rPr>
        <w:t xml:space="preserve"> за С</w:t>
      </w:r>
      <w:r>
        <w:rPr>
          <w:rFonts w:ascii="Times New Roman" w:hAnsi="Times New Roman"/>
          <w:sz w:val="24"/>
          <w:szCs w:val="24"/>
          <w:highlight w:val="none"/>
        </w:rPr>
        <w:t xml:space="preserve">ервис «SMS информирование» за 3 (три) рабочих дня;</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t xml:space="preserve">о недостаточности денежных средств для оплаты </w:t>
      </w:r>
      <w:r>
        <w:rPr>
          <w:rFonts w:ascii="Times New Roman" w:hAnsi="Times New Roman"/>
          <w:sz w:val="24"/>
          <w:szCs w:val="24"/>
          <w:highlight w:val="none"/>
        </w:rPr>
        <w:t xml:space="preserve">комиссии (</w:t>
      </w:r>
      <w:r>
        <w:rPr>
          <w:rFonts w:ascii="Times New Roman" w:hAnsi="Times New Roman"/>
          <w:sz w:val="24"/>
          <w:szCs w:val="24"/>
          <w:highlight w:val="none"/>
        </w:rPr>
        <w:t xml:space="preserve">абонентской платы</w:t>
      </w:r>
      <w:r>
        <w:rPr>
          <w:rFonts w:ascii="Times New Roman" w:hAnsi="Times New Roman"/>
          <w:sz w:val="24"/>
          <w:szCs w:val="24"/>
          <w:highlight w:val="none"/>
        </w:rPr>
        <w:t xml:space="preserve">)</w:t>
      </w:r>
      <w:r>
        <w:rPr>
          <w:rFonts w:ascii="Times New Roman" w:hAnsi="Times New Roman"/>
          <w:sz w:val="24"/>
          <w:szCs w:val="24"/>
          <w:highlight w:val="none"/>
        </w:rPr>
        <w:t xml:space="preserve"> за </w:t>
      </w:r>
      <w:r>
        <w:rPr>
          <w:rFonts w:ascii="Times New Roman" w:hAnsi="Times New Roman"/>
          <w:sz w:val="24"/>
          <w:szCs w:val="24"/>
          <w:highlight w:val="none"/>
        </w:rPr>
        <w:t xml:space="preserve">С</w:t>
      </w:r>
      <w:r>
        <w:rPr>
          <w:rFonts w:ascii="Times New Roman" w:hAnsi="Times New Roman"/>
          <w:sz w:val="24"/>
          <w:szCs w:val="24"/>
          <w:highlight w:val="none"/>
        </w:rPr>
        <w:t xml:space="preserve">ервис «SMS информирование» за 1 (один) рабочий день;</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t xml:space="preserve">об окончании срока действия подписи в карточке с образцами подписей </w:t>
      </w:r>
      <w:r>
        <w:rPr>
          <w:rFonts w:ascii="Times New Roman" w:hAnsi="Times New Roman"/>
          <w:sz w:val="24"/>
          <w:szCs w:val="24"/>
          <w:highlight w:val="none"/>
        </w:rPr>
        <w:br/>
        <w:t xml:space="preserve">и оттиском печати за 5 (пять) рабочих дней;</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t xml:space="preserve">о подключении Сервиса «SMS информирование»;</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t xml:space="preserve">о приостановлении Сервиса «SMS информирование»;</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t xml:space="preserve">о возобновлении Сервиса «SMS информирование»;</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t xml:space="preserve">об отключении Сервиса «SMS информирование»;</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t xml:space="preserve">о факте открытия/закрытия расчетного счета;</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t xml:space="preserve">о факте поступления/списания денежных средств в российских рублях и в иностранной валюте</w:t>
      </w:r>
      <w:r>
        <w:rPr>
          <w:rFonts w:ascii="Times New Roman" w:hAnsi="Times New Roman"/>
          <w:sz w:val="24"/>
          <w:szCs w:val="24"/>
          <w:highlight w:val="none"/>
        </w:rPr>
        <w:t xml:space="preserve"> </w:t>
      </w:r>
      <w:r>
        <w:rPr>
          <w:rFonts w:ascii="Times New Roman" w:hAnsi="Times New Roman"/>
          <w:sz w:val="24"/>
          <w:szCs w:val="24"/>
          <w:highlight w:val="none"/>
        </w:rPr>
        <w:t xml:space="preserve">на расчетный счет (в т.ч. c использованием Бизнес-карты (при наличии))</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t xml:space="preserve">о факте отказа в исполнении распоряжения/отзыва распоряжения Клиентом</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br/>
        <w:t xml:space="preserve">не связанном с отказом в рамках противодействия легализации (отмыванию) доходов, </w:t>
      </w:r>
      <w:r>
        <w:rPr>
          <w:rFonts w:ascii="Times New Roman" w:hAnsi="Times New Roman"/>
          <w:sz w:val="24"/>
          <w:szCs w:val="24"/>
          <w:highlight w:val="none"/>
        </w:rPr>
        <w:t xml:space="preserve">полученных преступным путем, и финансированию терроризма</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pStyle w:val="1859"/>
        <w:ind w:left="0" w:firstLine="709"/>
        <w:jc w:val="both"/>
        <w:spacing w:after="0"/>
        <w:tabs>
          <w:tab w:val="left" w:pos="0" w:leader="none"/>
          <w:tab w:val="left" w:pos="1560" w:leader="none"/>
        </w:tabs>
        <w:rPr>
          <w:rFonts w:ascii="Times New Roman" w:hAnsi="Times New Roman"/>
          <w:sz w:val="24"/>
          <w:szCs w:val="24"/>
          <w:highlight w:val="none"/>
        </w:rPr>
      </w:pPr>
      <w:r>
        <w:rPr>
          <w:rFonts w:ascii="Times New Roman" w:hAnsi="Times New Roman"/>
          <w:sz w:val="24"/>
          <w:szCs w:val="24"/>
          <w:highlight w:val="none"/>
        </w:rPr>
        <w:t xml:space="preserve">- о факте ограничений на операции по расчетным счетам: приостановление операций по решениям налоговых/таможенных органов/арест денежных средств на расчетном счете по решению суда/судебного пристава исполнителя</w:t>
      </w:r>
      <w:r>
        <w:rPr>
          <w:rFonts w:ascii="Times New Roman" w:hAnsi="Times New Roman"/>
          <w:sz w:val="24"/>
          <w:szCs w:val="24"/>
          <w:highlight w:val="none"/>
          <w:vertAlign w:val="superscript"/>
        </w:rPr>
        <w:footnoteReference w:id="7"/>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pStyle w:val="1859"/>
        <w:ind w:left="0" w:firstLine="709"/>
        <w:jc w:val="both"/>
        <w:spacing w:after="0"/>
        <w:tabs>
          <w:tab w:val="left" w:pos="0" w:leader="none"/>
          <w:tab w:val="left" w:pos="1560" w:leader="none"/>
        </w:tabs>
        <w:rPr>
          <w:rFonts w:ascii="Times New Roman" w:hAnsi="Times New Roman"/>
          <w:sz w:val="24"/>
          <w:szCs w:val="24"/>
          <w:highlight w:val="none"/>
        </w:rPr>
      </w:pPr>
      <w:r>
        <w:rPr>
          <w:rFonts w:ascii="Times New Roman" w:hAnsi="Times New Roman"/>
          <w:sz w:val="24"/>
          <w:szCs w:val="24"/>
          <w:highlight w:val="none"/>
        </w:rPr>
        <w:t xml:space="preserve">- о снятии ограничений на операции по расчетным счетам: приостановление операций по решениям налоговых/таможенных органов/арест денежных средств на расчетном счете по решению суда/судебного пристава исполнителя</w:t>
      </w:r>
      <w:r>
        <w:rPr>
          <w:rFonts w:ascii="Times New Roman" w:hAnsi="Times New Roman"/>
          <w:sz w:val="24"/>
          <w:szCs w:val="24"/>
          <w:highlight w:val="none"/>
          <w:vertAlign w:val="superscript"/>
        </w:rPr>
        <w:footnoteReference w:id="8"/>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t xml:space="preserve">о факте возникновения очереди ожидающих акцепта распоряжений/очереди распоряжений, ожидающих разрешения на проведение операции/очереди не исполненных </w:t>
      </w:r>
      <w:r>
        <w:rPr>
          <w:rFonts w:ascii="Times New Roman" w:hAnsi="Times New Roman"/>
          <w:sz w:val="24"/>
          <w:szCs w:val="24"/>
          <w:highlight w:val="none"/>
        </w:rPr>
        <w:br/>
        <w:t xml:space="preserve">в срок распоряжений;</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t xml:space="preserve">о снятии наличных денежных средств с расчетного счета</w:t>
      </w:r>
      <w:r>
        <w:rPr>
          <w:rFonts w:ascii="Times New Roman" w:hAnsi="Times New Roman"/>
          <w:sz w:val="24"/>
          <w:szCs w:val="24"/>
          <w:highlight w:val="none"/>
        </w:rPr>
        <w:t xml:space="preserve"> </w:t>
      </w:r>
      <w:r>
        <w:rPr>
          <w:rFonts w:ascii="Times New Roman" w:hAnsi="Times New Roman"/>
          <w:sz w:val="24"/>
          <w:szCs w:val="24"/>
          <w:highlight w:val="none"/>
        </w:rPr>
        <w:t xml:space="preserve">(в т.ч. c использованием Бизнес-карты (при наличии))</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t xml:space="preserve">о внесении наличных денежных средств на расчетный счет</w:t>
      </w:r>
      <w:r>
        <w:rPr>
          <w:rFonts w:ascii="Times New Roman" w:hAnsi="Times New Roman"/>
          <w:sz w:val="24"/>
          <w:szCs w:val="24"/>
          <w:highlight w:val="none"/>
        </w:rPr>
        <w:t xml:space="preserve"> </w:t>
      </w:r>
      <w:r>
        <w:rPr>
          <w:rFonts w:ascii="Times New Roman" w:hAnsi="Times New Roman"/>
          <w:sz w:val="24"/>
          <w:szCs w:val="24"/>
          <w:highlight w:val="none"/>
        </w:rPr>
        <w:t xml:space="preserve">(в т.ч. c использованием Бизнес-карты (при наличии))</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t xml:space="preserve">о факте заключения/расторжения соглашения по начислению процентов </w:t>
      </w:r>
      <w:r>
        <w:rPr>
          <w:rFonts w:ascii="Times New Roman" w:hAnsi="Times New Roman"/>
          <w:sz w:val="24"/>
          <w:szCs w:val="24"/>
          <w:highlight w:val="none"/>
        </w:rPr>
        <w:br/>
        <w:t xml:space="preserve">на остаток по расчетному счету;</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t xml:space="preserve">о факте выплаты процентов на расчетный счет по договору о начислении процентов на сумму неснижаемого остатка/фактического остатка по расчетному счету.</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 w:val="left" w:pos="1560"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r>
      <w:r>
        <w:rPr>
          <w:rFonts w:ascii="Times New Roman" w:hAnsi="Times New Roman"/>
          <w:sz w:val="24"/>
          <w:szCs w:val="24"/>
          <w:highlight w:val="none"/>
        </w:rPr>
        <w:t xml:space="preserve">о</w:t>
      </w:r>
      <w:r>
        <w:rPr>
          <w:rFonts w:ascii="Times New Roman" w:hAnsi="Times New Roman"/>
          <w:sz w:val="24"/>
          <w:szCs w:val="24"/>
          <w:highlight w:val="none"/>
        </w:rPr>
        <w:t xml:space="preserve"> </w:t>
      </w:r>
      <w:r>
        <w:rPr>
          <w:rFonts w:ascii="Times New Roman" w:hAnsi="Times New Roman"/>
          <w:sz w:val="24"/>
          <w:szCs w:val="24"/>
          <w:highlight w:val="none"/>
        </w:rPr>
        <w:t xml:space="preserve">нефинансовой операции, совершенной по</w:t>
      </w:r>
      <w:r>
        <w:rPr>
          <w:rFonts w:ascii="Times New Roman" w:hAnsi="Times New Roman"/>
          <w:sz w:val="24"/>
          <w:szCs w:val="24"/>
          <w:highlight w:val="none"/>
        </w:rPr>
        <w:t xml:space="preserve"> </w:t>
      </w:r>
      <w:r>
        <w:rPr>
          <w:rFonts w:ascii="Times New Roman" w:hAnsi="Times New Roman"/>
          <w:sz w:val="24"/>
          <w:szCs w:val="24"/>
          <w:highlight w:val="none"/>
        </w:rPr>
        <w:t xml:space="preserve">Бизнес-карте в банкомате/ информационно-платежном терминале (смена ПИН, запрос баланса, получение пароля для подтверждения операций в сети Интернет);</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 w:val="left" w:pos="1560"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r>
      <w:r>
        <w:rPr>
          <w:rFonts w:ascii="Times New Roman" w:hAnsi="Times New Roman"/>
          <w:sz w:val="24"/>
          <w:szCs w:val="24"/>
          <w:highlight w:val="none"/>
        </w:rPr>
        <w:t xml:space="preserve">о событии по Бизнес-карте сервисного характера (окончание срока действия, блокировка</w:t>
      </w:r>
      <w:r>
        <w:rPr>
          <w:rFonts w:ascii="Times New Roman" w:hAnsi="Times New Roman"/>
          <w:sz w:val="24"/>
          <w:szCs w:val="24"/>
          <w:highlight w:val="none"/>
        </w:rPr>
        <w:t xml:space="preserve">)</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 о статусах исполнения заявки на получение наличных денег, поступившей в Банк </w:t>
      </w:r>
      <w:r>
        <w:rPr>
          <w:rFonts w:ascii="Times New Roman" w:hAnsi="Times New Roman"/>
          <w:sz w:val="24"/>
          <w:szCs w:val="24"/>
          <w:highlight w:val="none"/>
        </w:rPr>
        <w:br/>
        <w:t xml:space="preserve">в виде формализованного электронного документа с использованием ИС Свой Бизнес (принята в обработку, готова к выдаче, отклонена, исполнена);</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 о факте открытия/закрытия Депозита(ов);</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 о факте выплате процентов/основной суммы Депозита(ов); </w:t>
      </w:r>
      <w:r>
        <w:rPr>
          <w:rFonts w:ascii="Times New Roman" w:hAnsi="Times New Roman"/>
          <w:sz w:val="24"/>
          <w:szCs w:val="24"/>
          <w:highlight w:val="none"/>
        </w:rPr>
      </w:r>
      <w:r>
        <w:rPr>
          <w:rFonts w:ascii="Times New Roman" w:hAnsi="Times New Roman"/>
          <w:sz w:val="24"/>
          <w:szCs w:val="24"/>
          <w:highlight w:val="none"/>
        </w:rPr>
      </w:r>
    </w:p>
    <w:p>
      <w:pPr>
        <w:ind w:left="709"/>
        <w:jc w:val="both"/>
        <w:spacing w:after="0" w:line="240" w:lineRule="auto"/>
        <w:tabs>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 о фак</w:t>
      </w:r>
      <w:r>
        <w:rPr>
          <w:rFonts w:ascii="Times New Roman" w:hAnsi="Times New Roman"/>
          <w:sz w:val="24"/>
          <w:szCs w:val="24"/>
          <w:highlight w:val="none"/>
        </w:rPr>
        <w:t xml:space="preserve">те аннулирования Депозита(ов).</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 w:val="left" w:pos="1560" w:leader="none"/>
        </w:tabs>
        <w:rPr>
          <w:rFonts w:ascii="Times New Roman" w:hAnsi="Times New Roman"/>
          <w:sz w:val="24"/>
          <w:szCs w:val="24"/>
          <w:highlight w:val="none"/>
        </w:rPr>
      </w:pPr>
      <w:r>
        <w:rPr>
          <w:rFonts w:ascii="Times New Roman" w:hAnsi="Times New Roman"/>
          <w:sz w:val="24"/>
          <w:szCs w:val="24"/>
          <w:highlight w:val="none"/>
        </w:rPr>
        <w:t xml:space="preserve">Также Клиенту могут направляться </w:t>
      </w:r>
      <w:r>
        <w:rPr>
          <w:rFonts w:ascii="Times New Roman" w:hAnsi="Times New Roman"/>
          <w:sz w:val="24"/>
          <w:szCs w:val="24"/>
          <w:highlight w:val="none"/>
        </w:rPr>
        <w:t xml:space="preserve">иные информационные сообщения, затрагивающие отношения между Клиентом и Банком и связанные с ведением счета, в том числе с предоставлением</w:t>
      </w:r>
      <w:r>
        <w:rPr>
          <w:highlight w:val="none"/>
        </w:rPr>
        <w:t xml:space="preserve"> </w:t>
      </w:r>
      <w:r>
        <w:rPr>
          <w:rFonts w:ascii="Times New Roman" w:hAnsi="Times New Roman"/>
          <w:sz w:val="24"/>
          <w:szCs w:val="24"/>
          <w:highlight w:val="none"/>
        </w:rPr>
        <w:t xml:space="preserve">Сервиса «SMS информирование».</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 w:val="left" w:pos="1276" w:leader="none"/>
        </w:tabs>
        <w:rPr>
          <w:rFonts w:ascii="Times New Roman" w:hAnsi="Times New Roman"/>
          <w:b/>
          <w:sz w:val="24"/>
          <w:szCs w:val="24"/>
          <w:highlight w:val="none"/>
        </w:rPr>
      </w:pPr>
      <w:r>
        <w:rPr>
          <w:rFonts w:ascii="Times New Roman" w:hAnsi="Times New Roman"/>
          <w:sz w:val="24"/>
          <w:szCs w:val="24"/>
          <w:highlight w:val="none"/>
        </w:rPr>
        <w:t xml:space="preserve">Услуга по подключению/отключению/изменению </w:t>
      </w:r>
      <w:r>
        <w:rPr>
          <w:rFonts w:ascii="Times New Roman" w:hAnsi="Times New Roman"/>
          <w:sz w:val="24"/>
          <w:szCs w:val="24"/>
          <w:highlight w:val="none"/>
        </w:rPr>
        <w:t xml:space="preserve">С</w:t>
      </w:r>
      <w:r>
        <w:rPr>
          <w:rFonts w:ascii="Times New Roman" w:hAnsi="Times New Roman"/>
          <w:sz w:val="24"/>
          <w:szCs w:val="24"/>
          <w:highlight w:val="none"/>
        </w:rPr>
        <w:t xml:space="preserve">ервиса «</w:t>
      </w:r>
      <w:r>
        <w:rPr>
          <w:rFonts w:ascii="Times New Roman" w:hAnsi="Times New Roman"/>
          <w:sz w:val="24"/>
          <w:szCs w:val="24"/>
          <w:highlight w:val="none"/>
        </w:rPr>
        <w:t xml:space="preserve">S</w:t>
      </w:r>
      <w:r>
        <w:rPr>
          <w:rFonts w:ascii="Times New Roman" w:hAnsi="Times New Roman"/>
          <w:sz w:val="24"/>
          <w:szCs w:val="24"/>
          <w:highlight w:val="none"/>
        </w:rPr>
        <w:t xml:space="preserve">MS информирование» доступна только для расчетных счетов Клиента, открытых в Банке</w:t>
      </w:r>
      <w:r>
        <w:rPr>
          <w:rFonts w:ascii="Times New Roman" w:hAnsi="Times New Roman"/>
          <w:sz w:val="24"/>
          <w:szCs w:val="24"/>
          <w:highlight w:val="none"/>
        </w:rPr>
        <w:t xml:space="preserve">, в том числе расчетных счетов, к которым выпущена Бизнес-карта(ы)</w:t>
      </w:r>
      <w:r>
        <w:rPr>
          <w:rFonts w:ascii="Times New Roman" w:hAnsi="Times New Roman"/>
          <w:sz w:val="24"/>
          <w:szCs w:val="24"/>
          <w:highlight w:val="none"/>
        </w:rPr>
        <w:t xml:space="preserve">.</w:t>
      </w:r>
      <w:r>
        <w:rPr>
          <w:rFonts w:ascii="Times New Roman" w:hAnsi="Times New Roman"/>
          <w:b/>
          <w:sz w:val="24"/>
          <w:szCs w:val="24"/>
          <w:highlight w:val="none"/>
        </w:rPr>
      </w:r>
      <w:r>
        <w:rPr>
          <w:rFonts w:ascii="Times New Roman" w:hAnsi="Times New Roman"/>
          <w:b/>
          <w:sz w:val="24"/>
          <w:szCs w:val="24"/>
          <w:highlight w:val="none"/>
        </w:rPr>
      </w:r>
    </w:p>
    <w:p>
      <w:pPr>
        <w:ind w:firstLine="709"/>
        <w:jc w:val="both"/>
        <w:spacing w:after="0" w:line="240" w:lineRule="auto"/>
        <w:tabs>
          <w:tab w:val="left" w:pos="1134" w:leader="none"/>
          <w:tab w:val="left" w:pos="1276" w:leader="none"/>
        </w:tabs>
        <w:rPr>
          <w:rFonts w:ascii="Times New Roman" w:hAnsi="Times New Roman"/>
          <w:sz w:val="24"/>
          <w:szCs w:val="24"/>
          <w:highlight w:val="none"/>
        </w:rPr>
      </w:pPr>
      <w:r>
        <w:rPr>
          <w:rFonts w:ascii="Times New Roman" w:hAnsi="Times New Roman"/>
          <w:b/>
          <w:sz w:val="24"/>
          <w:szCs w:val="24"/>
          <w:highlight w:val="none"/>
        </w:rPr>
        <w:t xml:space="preserve">Счет</w:t>
      </w:r>
      <w:r>
        <w:rPr>
          <w:rFonts w:ascii="Times New Roman" w:hAnsi="Times New Roman"/>
          <w:sz w:val="24"/>
          <w:szCs w:val="24"/>
          <w:highlight w:val="none"/>
        </w:rPr>
        <w:t xml:space="preserve"> </w:t>
      </w:r>
      <w:r>
        <w:rPr>
          <w:rFonts w:ascii="Times New Roman" w:hAnsi="Times New Roman"/>
          <w:sz w:val="24"/>
          <w:szCs w:val="24"/>
          <w:highlight w:val="none"/>
        </w:rPr>
        <w:t xml:space="preserve">–</w:t>
      </w:r>
      <w:r>
        <w:rPr>
          <w:rFonts w:ascii="Times New Roman" w:hAnsi="Times New Roman"/>
          <w:sz w:val="24"/>
          <w:szCs w:val="24"/>
          <w:highlight w:val="none"/>
        </w:rPr>
        <w:t xml:space="preserve"> </w:t>
      </w:r>
      <w:r>
        <w:rPr>
          <w:rFonts w:ascii="Times New Roman" w:hAnsi="Times New Roman"/>
          <w:sz w:val="24"/>
          <w:szCs w:val="24"/>
          <w:highlight w:val="none"/>
        </w:rPr>
        <w:t xml:space="preserve">банковский счет (в том числе специальные банковские счета: специальный банковский с</w:t>
      </w:r>
      <w:r>
        <w:rPr>
          <w:rFonts w:ascii="Times New Roman" w:hAnsi="Times New Roman"/>
          <w:sz w:val="24"/>
          <w:szCs w:val="24"/>
          <w:highlight w:val="none"/>
        </w:rPr>
        <w:t xml:space="preserve">чет платежного агента в валюте Российской Федерации/банковского платежного агента (субагента) в валюте Российской Федерации/поставщика в валюте Российской Федерации, специальный брокерский счет в валюте Российской Федерации, специальный банковский счет для</w:t>
      </w:r>
      <w:r>
        <w:rPr>
          <w:rFonts w:ascii="Times New Roman" w:hAnsi="Times New Roman"/>
          <w:sz w:val="24"/>
          <w:szCs w:val="24"/>
          <w:highlight w:val="none"/>
        </w:rPr>
        <w:t xml:space="preserve"> формирования фонда капитального ремонта в валюте Российской Федерации, а также отдельный банковский счет доверительного управления средствами пенсионных накоплений в валюте Российской Федерации или в иностранной валюте, открываемый Банком Клиенту на основ</w:t>
      </w:r>
      <w:r>
        <w:rPr>
          <w:rFonts w:ascii="Times New Roman" w:hAnsi="Times New Roman"/>
          <w:sz w:val="24"/>
          <w:szCs w:val="24"/>
          <w:highlight w:val="none"/>
        </w:rPr>
        <w:t xml:space="preserve">ании заключенного между Банком </w:t>
      </w:r>
      <w:r>
        <w:rPr>
          <w:rFonts w:ascii="Times New Roman" w:hAnsi="Times New Roman"/>
          <w:sz w:val="24"/>
          <w:szCs w:val="24"/>
          <w:highlight w:val="none"/>
        </w:rPr>
        <w:t xml:space="preserve">и Клиентом Договора РКО, по которому Банк осуществляет расчетно-кассовое обслуживание Клиента в соответствии с действующим законодательством Российской Федерации и настоящими Условиями.</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rPr>
      </w:pPr>
      <w:r>
        <w:rPr>
          <w:rFonts w:ascii="Times New Roman" w:hAnsi="Times New Roman"/>
          <w:b/>
          <w:sz w:val="24"/>
          <w:szCs w:val="24"/>
          <w:highlight w:val="none"/>
        </w:rPr>
        <w:t xml:space="preserve">Тариф</w:t>
      </w:r>
      <w:r>
        <w:rPr>
          <w:rFonts w:ascii="Times New Roman" w:hAnsi="Times New Roman"/>
          <w:b/>
          <w:sz w:val="24"/>
          <w:szCs w:val="24"/>
          <w:highlight w:val="none"/>
        </w:rPr>
        <w:t xml:space="preserve">ы Ба</w:t>
      </w:r>
      <w:r>
        <w:rPr>
          <w:rFonts w:ascii="Times New Roman" w:hAnsi="Times New Roman"/>
          <w:b/>
          <w:sz w:val="24"/>
          <w:szCs w:val="24"/>
          <w:highlight w:val="none"/>
        </w:rPr>
        <w:t xml:space="preserve">нка</w:t>
      </w:r>
      <w:r>
        <w:rPr>
          <w:rFonts w:ascii="Times New Roman" w:hAnsi="Times New Roman"/>
          <w:b/>
          <w:sz w:val="24"/>
          <w:szCs w:val="24"/>
          <w:highlight w:val="none"/>
        </w:rPr>
        <w:t xml:space="preserve"> </w:t>
      </w:r>
      <w:r>
        <w:rPr>
          <w:rFonts w:ascii="Times New Roman" w:hAnsi="Times New Roman"/>
          <w:b/>
          <w:sz w:val="24"/>
          <w:szCs w:val="24"/>
          <w:highlight w:val="none"/>
        </w:rPr>
        <w:t xml:space="preserve">–</w:t>
      </w:r>
      <w:r>
        <w:rPr>
          <w:rFonts w:ascii="Times New Roman" w:hAnsi="Times New Roman"/>
          <w:b/>
          <w:sz w:val="24"/>
          <w:szCs w:val="24"/>
          <w:highlight w:val="none"/>
        </w:rPr>
        <w:t xml:space="preserve"> </w:t>
      </w:r>
      <w:r>
        <w:rPr>
          <w:rFonts w:ascii="Times New Roman" w:hAnsi="Times New Roman"/>
          <w:sz w:val="24"/>
          <w:szCs w:val="24"/>
          <w:highlight w:val="none"/>
        </w:rPr>
        <w:t xml:space="preserve">утвержденны</w:t>
      </w:r>
      <w:r>
        <w:rPr>
          <w:rFonts w:ascii="Times New Roman" w:hAnsi="Times New Roman"/>
          <w:sz w:val="24"/>
          <w:szCs w:val="24"/>
          <w:highlight w:val="none"/>
        </w:rPr>
        <w:t xml:space="preserve">е</w:t>
      </w:r>
      <w:r>
        <w:rPr>
          <w:rFonts w:ascii="Times New Roman" w:hAnsi="Times New Roman"/>
          <w:sz w:val="24"/>
          <w:szCs w:val="24"/>
          <w:highlight w:val="none"/>
        </w:rPr>
        <w:t xml:space="preserve"> </w:t>
      </w:r>
      <w:r>
        <w:rPr>
          <w:rFonts w:ascii="Times New Roman" w:hAnsi="Times New Roman"/>
          <w:sz w:val="24"/>
          <w:szCs w:val="24"/>
          <w:highlight w:val="none"/>
        </w:rPr>
        <w:t xml:space="preserve">Банк</w:t>
      </w:r>
      <w:r>
        <w:rPr>
          <w:rFonts w:ascii="Times New Roman" w:hAnsi="Times New Roman"/>
          <w:sz w:val="24"/>
          <w:szCs w:val="24"/>
          <w:highlight w:val="none"/>
        </w:rPr>
        <w:t xml:space="preserve">ом</w:t>
      </w:r>
      <w:r>
        <w:rPr>
          <w:rFonts w:ascii="Times New Roman" w:hAnsi="Times New Roman"/>
          <w:sz w:val="24"/>
          <w:szCs w:val="24"/>
          <w:highlight w:val="none"/>
        </w:rPr>
        <w:t xml:space="preserve"> тарифы</w:t>
      </w:r>
      <w:r>
        <w:rPr>
          <w:rFonts w:ascii="Times New Roman" w:hAnsi="Times New Roman"/>
          <w:sz w:val="24"/>
          <w:szCs w:val="24"/>
          <w:highlight w:val="none"/>
        </w:rPr>
        <w:t xml:space="preserve"> </w:t>
      </w:r>
      <w:r>
        <w:rPr>
          <w:rFonts w:ascii="Times New Roman" w:hAnsi="Times New Roman"/>
          <w:sz w:val="24"/>
          <w:szCs w:val="24"/>
          <w:highlight w:val="none"/>
        </w:rPr>
        <w:t xml:space="preserve">комиссионного вознаграждения на услуги АО «Россельхозбанк» юридическим лицам, субъектам Российской Федерации</w:t>
      </w:r>
      <w:r>
        <w:rPr>
          <w:rFonts w:ascii="Times New Roman" w:hAnsi="Times New Roman"/>
          <w:sz w:val="24"/>
          <w:szCs w:val="24"/>
          <w:highlight w:val="none"/>
        </w:rPr>
        <w:t xml:space="preserve">, </w:t>
      </w:r>
      <w:r>
        <w:rPr>
          <w:rFonts w:ascii="Times New Roman" w:hAnsi="Times New Roman"/>
          <w:sz w:val="24"/>
          <w:szCs w:val="24"/>
          <w:highlight w:val="none"/>
        </w:rPr>
        <w:t xml:space="preserve">муниципальным образованиям, индивидуальным предпринимателям и физическим лицам, занимающимся в установленном законодательством Российской Федерации порядке частной практикой, </w:t>
      </w:r>
      <w:r>
        <w:rPr>
          <w:rFonts w:ascii="Times New Roman" w:hAnsi="Times New Roman"/>
          <w:sz w:val="24"/>
          <w:szCs w:val="24"/>
          <w:highlight w:val="none"/>
        </w:rPr>
        <w:t xml:space="preserve">определяющие размер комиссионного вознаграждения (и порядок его взимания) </w:t>
      </w:r>
      <w:r>
        <w:rPr>
          <w:rFonts w:ascii="Times New Roman" w:hAnsi="Times New Roman"/>
          <w:sz w:val="24"/>
          <w:szCs w:val="24"/>
          <w:highlight w:val="none"/>
        </w:rPr>
        <w:t xml:space="preserve">за</w:t>
      </w:r>
      <w:r>
        <w:rPr>
          <w:rFonts w:ascii="Times New Roman" w:hAnsi="Times New Roman"/>
          <w:sz w:val="24"/>
          <w:szCs w:val="24"/>
          <w:highlight w:val="none"/>
        </w:rPr>
        <w:t xml:space="preserve"> расчетно-касс</w:t>
      </w:r>
      <w:r>
        <w:rPr>
          <w:rFonts w:ascii="Times New Roman" w:hAnsi="Times New Roman"/>
          <w:sz w:val="24"/>
          <w:szCs w:val="24"/>
          <w:highlight w:val="none"/>
        </w:rPr>
        <w:t xml:space="preserve">ово</w:t>
      </w:r>
      <w:r>
        <w:rPr>
          <w:rFonts w:ascii="Times New Roman" w:hAnsi="Times New Roman"/>
          <w:sz w:val="24"/>
          <w:szCs w:val="24"/>
          <w:highlight w:val="none"/>
        </w:rPr>
        <w:t xml:space="preserve">е</w:t>
      </w:r>
      <w:r>
        <w:rPr>
          <w:rFonts w:ascii="Times New Roman" w:hAnsi="Times New Roman"/>
          <w:sz w:val="24"/>
          <w:szCs w:val="24"/>
          <w:highlight w:val="none"/>
        </w:rPr>
        <w:t xml:space="preserve"> обслуживани</w:t>
      </w:r>
      <w:r>
        <w:rPr>
          <w:rFonts w:ascii="Times New Roman" w:hAnsi="Times New Roman"/>
          <w:sz w:val="24"/>
          <w:szCs w:val="24"/>
          <w:highlight w:val="none"/>
        </w:rPr>
        <w:t xml:space="preserve">е</w:t>
      </w:r>
      <w:r>
        <w:rPr>
          <w:rFonts w:ascii="Times New Roman" w:hAnsi="Times New Roman"/>
          <w:sz w:val="24"/>
          <w:szCs w:val="24"/>
          <w:highlight w:val="none"/>
        </w:rPr>
        <w:t xml:space="preserve"> Клиента, в том числе размер комиссионного вознаграждения за </w:t>
      </w:r>
      <w:r>
        <w:rPr>
          <w:rFonts w:ascii="Times New Roman" w:hAnsi="Times New Roman"/>
          <w:sz w:val="24"/>
          <w:szCs w:val="24"/>
          <w:highlight w:val="none"/>
        </w:rPr>
        <w:t xml:space="preserve">услуги</w:t>
      </w:r>
      <w:r>
        <w:rPr>
          <w:rFonts w:ascii="Times New Roman" w:hAnsi="Times New Roman"/>
          <w:sz w:val="24"/>
          <w:szCs w:val="24"/>
          <w:highlight w:val="none"/>
        </w:rPr>
        <w:t xml:space="preserve">,</w:t>
      </w:r>
      <w:r>
        <w:rPr>
          <w:rFonts w:ascii="Times New Roman" w:hAnsi="Times New Roman"/>
          <w:sz w:val="24"/>
          <w:szCs w:val="24"/>
          <w:highlight w:val="none"/>
        </w:rPr>
        <w:t xml:space="preserve"> связанные с открытием, ведением </w:t>
      </w:r>
      <w:r>
        <w:rPr>
          <w:rFonts w:ascii="Times New Roman" w:hAnsi="Times New Roman"/>
          <w:sz w:val="24"/>
          <w:szCs w:val="24"/>
          <w:highlight w:val="none"/>
        </w:rPr>
        <w:t xml:space="preserve">Счета </w:t>
      </w:r>
      <w:r>
        <w:rPr>
          <w:rFonts w:ascii="Times New Roman" w:hAnsi="Times New Roman"/>
          <w:sz w:val="24"/>
          <w:szCs w:val="24"/>
          <w:highlight w:val="none"/>
        </w:rPr>
        <w:t xml:space="preserve">и </w:t>
      </w:r>
      <w:r>
        <w:rPr>
          <w:rFonts w:ascii="Times New Roman" w:hAnsi="Times New Roman"/>
          <w:sz w:val="24"/>
          <w:szCs w:val="24"/>
          <w:highlight w:val="none"/>
        </w:rPr>
        <w:t xml:space="preserve">предоставлением иных </w:t>
      </w:r>
      <w:r>
        <w:rPr>
          <w:rFonts w:ascii="Times New Roman" w:hAnsi="Times New Roman"/>
          <w:sz w:val="24"/>
          <w:szCs w:val="24"/>
          <w:highlight w:val="none"/>
        </w:rPr>
        <w:t xml:space="preserve">банковских услуг</w:t>
      </w:r>
      <w:r>
        <w:rPr>
          <w:rFonts w:ascii="Times New Roman" w:hAnsi="Times New Roman"/>
          <w:sz w:val="24"/>
          <w:szCs w:val="24"/>
          <w:highlight w:val="none"/>
        </w:rPr>
        <w:t xml:space="preserve"> </w:t>
      </w:r>
      <w:r>
        <w:rPr>
          <w:rFonts w:ascii="Times New Roman" w:hAnsi="Times New Roman"/>
          <w:sz w:val="24"/>
          <w:szCs w:val="24"/>
          <w:highlight w:val="none"/>
        </w:rPr>
        <w:t xml:space="preserve">в</w:t>
      </w:r>
      <w:r>
        <w:rPr>
          <w:rFonts w:ascii="Times New Roman" w:hAnsi="Times New Roman"/>
          <w:sz w:val="24"/>
          <w:szCs w:val="24"/>
          <w:highlight w:val="none"/>
        </w:rPr>
        <w:t xml:space="preserve"> </w:t>
      </w:r>
      <w:r>
        <w:rPr>
          <w:rFonts w:ascii="Times New Roman" w:hAnsi="Times New Roman"/>
          <w:sz w:val="24"/>
          <w:szCs w:val="24"/>
          <w:highlight w:val="none"/>
        </w:rPr>
        <w:t xml:space="preserve">рамках Договора</w:t>
      </w:r>
      <w:r>
        <w:rPr>
          <w:rFonts w:ascii="Times New Roman" w:hAnsi="Times New Roman"/>
          <w:sz w:val="24"/>
          <w:szCs w:val="24"/>
          <w:highlight w:val="none"/>
        </w:rPr>
        <w:t xml:space="preserve"> РКО</w:t>
      </w:r>
      <w:r>
        <w:rPr>
          <w:rFonts w:ascii="Times New Roman" w:hAnsi="Times New Roman"/>
          <w:sz w:val="24"/>
          <w:szCs w:val="24"/>
          <w:highlight w:val="none"/>
        </w:rPr>
        <w:t xml:space="preserve">. </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14:ligatures w14:val="none"/>
        </w:rPr>
      </w:pPr>
      <w:r>
        <w:rPr>
          <w:rFonts w:ascii="Times New Roman" w:hAnsi="Times New Roman"/>
          <w:b/>
          <w:sz w:val="24"/>
          <w:szCs w:val="24"/>
          <w:highlight w:val="none"/>
        </w:rPr>
        <w:t xml:space="preserve">Тарифные планы (ТП)</w:t>
      </w:r>
      <w:r>
        <w:rPr>
          <w:rFonts w:ascii="Times New Roman" w:hAnsi="Times New Roman"/>
          <w:b/>
          <w:sz w:val="24"/>
          <w:szCs w:val="24"/>
          <w:highlight w:val="none"/>
          <w:vertAlign w:val="superscript"/>
        </w:rPr>
        <w:footnoteReference w:id="9"/>
      </w:r>
      <w:r>
        <w:rPr>
          <w:rFonts w:ascii="Times New Roman" w:hAnsi="Times New Roman"/>
          <w:b/>
          <w:sz w:val="24"/>
          <w:szCs w:val="24"/>
          <w:highlight w:val="none"/>
        </w:rPr>
        <w:t xml:space="preserve"> </w:t>
      </w:r>
      <w:r>
        <w:rPr>
          <w:rFonts w:ascii="Times New Roman" w:hAnsi="Times New Roman"/>
          <w:sz w:val="24"/>
          <w:szCs w:val="24"/>
          <w:highlight w:val="none"/>
        </w:rPr>
        <w:t xml:space="preserve">– тарифные планы «Базовый лайт», «Базовый комфорт», «Расчетный эконом», «Расчетный стандарт», для экспортно-ориентированных компаний АПК, «Агростарт», «Агророст», «Агропремиум», «Всегда сезон», «Все просто!</w:t>
      </w:r>
      <w:r>
        <w:rPr>
          <w:rFonts w:ascii="Times New Roman" w:hAnsi="Times New Roman"/>
          <w:sz w:val="24"/>
          <w:szCs w:val="24"/>
          <w:highlight w:val="none"/>
        </w:rPr>
        <w:t xml:space="preserve">»</w:t>
      </w:r>
      <w:r>
        <w:rPr>
          <w:rFonts w:ascii="Times New Roman" w:hAnsi="Times New Roman"/>
          <w:sz w:val="24"/>
          <w:szCs w:val="24"/>
          <w:highlight w:val="none"/>
        </w:rPr>
        <w:t xml:space="preserve">, </w:t>
      </w:r>
      <w:r>
        <w:rPr>
          <w:rFonts w:ascii="Times New Roman" w:hAnsi="Times New Roman"/>
          <w:sz w:val="24"/>
          <w:szCs w:val="24"/>
          <w:highlight w:val="none"/>
        </w:rPr>
        <w:t xml:space="preserve">«Меню возможностей»</w:t>
      </w:r>
      <w:r>
        <w:rPr>
          <w:rFonts w:ascii="Times New Roman" w:hAnsi="Times New Roman"/>
          <w:sz w:val="24"/>
          <w:szCs w:val="24"/>
          <w:highlight w:val="none"/>
        </w:rPr>
        <w:t xml:space="preserve">.</w:t>
      </w:r>
      <w:r>
        <w:rPr>
          <w:rFonts w:ascii="Times New Roman" w:hAnsi="Times New Roman"/>
          <w:sz w:val="24"/>
          <w:szCs w:val="24"/>
          <w:highlight w:val="none"/>
          <w14:ligatures w14:val="none"/>
        </w:rPr>
      </w:r>
      <w:r>
        <w:rPr>
          <w:rFonts w:ascii="Times New Roman" w:hAnsi="Times New Roman"/>
          <w:sz w:val="24"/>
          <w:szCs w:val="24"/>
          <w:highlight w:val="none"/>
          <w14:ligatures w14:val="none"/>
        </w:rPr>
      </w:r>
    </w:p>
    <w:p>
      <w:pPr>
        <w:ind w:firstLine="709"/>
        <w:jc w:val="both"/>
        <w:spacing w:after="0" w:line="240" w:lineRule="auto"/>
        <w:shd w:val="clear" w:color="auto" w:fill="ffffff"/>
        <w:tabs>
          <w:tab w:val="left" w:pos="1134" w:leader="none"/>
          <w:tab w:val="left" w:pos="1276" w:leader="none"/>
        </w:tabs>
        <w:rPr>
          <w:rFonts w:ascii="Times New Roman" w:hAnsi="Times New Roman"/>
          <w:sz w:val="24"/>
          <w:szCs w:val="24"/>
          <w:highlight w:val="none"/>
        </w:rPr>
      </w:pPr>
      <w:r>
        <w:rPr>
          <w:rFonts w:ascii="Times New Roman" w:hAnsi="Times New Roman"/>
          <w:b/>
          <w:sz w:val="24"/>
          <w:szCs w:val="24"/>
          <w:highlight w:val="none"/>
        </w:rPr>
        <w:t xml:space="preserve">Транзитный валютный</w:t>
      </w:r>
      <w:r>
        <w:rPr>
          <w:rFonts w:ascii="Times New Roman" w:hAnsi="Times New Roman"/>
          <w:b/>
          <w:sz w:val="24"/>
          <w:szCs w:val="24"/>
          <w:highlight w:val="none"/>
        </w:rPr>
        <w:t xml:space="preserve"> счет</w:t>
      </w:r>
      <w:r>
        <w:rPr>
          <w:rFonts w:ascii="Times New Roman" w:hAnsi="Times New Roman"/>
          <w:sz w:val="24"/>
          <w:szCs w:val="24"/>
          <w:highlight w:val="none"/>
        </w:rPr>
        <w:t xml:space="preserve"> – </w:t>
      </w:r>
      <w:r>
        <w:rPr>
          <w:rFonts w:ascii="Times New Roman" w:hAnsi="Times New Roman"/>
          <w:sz w:val="24"/>
          <w:szCs w:val="24"/>
          <w:highlight w:val="none"/>
        </w:rPr>
        <w:t xml:space="preserve">счет, </w:t>
      </w:r>
      <w:r>
        <w:rPr>
          <w:rFonts w:ascii="Times New Roman" w:hAnsi="Times New Roman"/>
          <w:sz w:val="24"/>
          <w:szCs w:val="24"/>
          <w:highlight w:val="none"/>
        </w:rPr>
        <w:t xml:space="preserve">открываемый Банком </w:t>
      </w:r>
      <w:r>
        <w:rPr>
          <w:rFonts w:ascii="Times New Roman" w:hAnsi="Times New Roman"/>
          <w:sz w:val="24"/>
          <w:szCs w:val="24"/>
          <w:highlight w:val="none"/>
        </w:rPr>
        <w:t xml:space="preserve">К</w:t>
      </w:r>
      <w:r>
        <w:rPr>
          <w:rFonts w:ascii="Times New Roman" w:hAnsi="Times New Roman"/>
          <w:sz w:val="24"/>
          <w:szCs w:val="24"/>
          <w:highlight w:val="none"/>
        </w:rPr>
        <w:t xml:space="preserve">лиенту</w:t>
      </w:r>
      <w:r>
        <w:rPr>
          <w:rFonts w:ascii="Times New Roman" w:hAnsi="Times New Roman"/>
          <w:sz w:val="24"/>
          <w:szCs w:val="24"/>
          <w:highlight w:val="none"/>
        </w:rPr>
        <w:t xml:space="preserve"> </w:t>
      </w:r>
      <w:r>
        <w:rPr>
          <w:rFonts w:ascii="Times New Roman" w:hAnsi="Times New Roman"/>
          <w:sz w:val="24"/>
          <w:szCs w:val="24"/>
          <w:highlight w:val="none"/>
        </w:rPr>
        <w:t xml:space="preserve">–</w:t>
      </w:r>
      <w:r>
        <w:rPr>
          <w:rFonts w:ascii="Times New Roman" w:hAnsi="Times New Roman"/>
          <w:sz w:val="24"/>
          <w:szCs w:val="24"/>
          <w:highlight w:val="none"/>
        </w:rPr>
        <w:t xml:space="preserve"> </w:t>
      </w:r>
      <w:r>
        <w:rPr>
          <w:rFonts w:ascii="Times New Roman" w:hAnsi="Times New Roman"/>
          <w:sz w:val="24"/>
          <w:szCs w:val="24"/>
          <w:highlight w:val="none"/>
        </w:rPr>
        <w:t xml:space="preserve">резиденту одновременно </w:t>
      </w:r>
      <w:r>
        <w:rPr>
          <w:rFonts w:ascii="Times New Roman" w:hAnsi="Times New Roman"/>
          <w:sz w:val="24"/>
          <w:szCs w:val="24"/>
          <w:highlight w:val="none"/>
          <w:lang w:val="en-US"/>
        </w:rPr>
        <w:t xml:space="preserve">c</w:t>
      </w:r>
      <w:r>
        <w:rPr>
          <w:rFonts w:ascii="Times New Roman" w:hAnsi="Times New Roman"/>
          <w:sz w:val="24"/>
          <w:szCs w:val="24"/>
          <w:highlight w:val="none"/>
        </w:rPr>
        <w:t xml:space="preserve"> открытием </w:t>
      </w:r>
      <w:r>
        <w:rPr>
          <w:rFonts w:ascii="Times New Roman" w:hAnsi="Times New Roman"/>
          <w:sz w:val="24"/>
          <w:szCs w:val="24"/>
          <w:highlight w:val="none"/>
        </w:rPr>
        <w:t xml:space="preserve">С</w:t>
      </w:r>
      <w:r>
        <w:rPr>
          <w:rFonts w:ascii="Times New Roman" w:hAnsi="Times New Roman"/>
          <w:sz w:val="24"/>
          <w:szCs w:val="24"/>
          <w:highlight w:val="none"/>
        </w:rPr>
        <w:t xml:space="preserve">чета в иностранной валюте</w:t>
      </w:r>
      <w:r>
        <w:rPr>
          <w:rFonts w:ascii="Times New Roman" w:hAnsi="Times New Roman"/>
          <w:sz w:val="24"/>
          <w:szCs w:val="24"/>
          <w:highlight w:val="none"/>
        </w:rPr>
        <w:t xml:space="preserve"> для</w:t>
      </w:r>
      <w:r>
        <w:rPr>
          <w:rFonts w:ascii="Times New Roman" w:hAnsi="Times New Roman"/>
          <w:sz w:val="24"/>
          <w:szCs w:val="24"/>
          <w:highlight w:val="none"/>
        </w:rPr>
        <w:t xml:space="preserve"> </w:t>
      </w:r>
      <w:r>
        <w:rPr>
          <w:rFonts w:ascii="Times New Roman" w:hAnsi="Times New Roman"/>
          <w:sz w:val="24"/>
          <w:szCs w:val="24"/>
          <w:highlight w:val="none"/>
        </w:rPr>
        <w:t xml:space="preserve">идентификации поступлений иностранной валюты в пользу </w:t>
      </w:r>
      <w:r>
        <w:rPr>
          <w:rFonts w:ascii="Times New Roman" w:hAnsi="Times New Roman"/>
          <w:sz w:val="24"/>
          <w:szCs w:val="24"/>
          <w:highlight w:val="none"/>
        </w:rPr>
        <w:t xml:space="preserve">К</w:t>
      </w:r>
      <w:r>
        <w:rPr>
          <w:rFonts w:ascii="Times New Roman" w:hAnsi="Times New Roman"/>
          <w:sz w:val="24"/>
          <w:szCs w:val="24"/>
          <w:highlight w:val="none"/>
        </w:rPr>
        <w:t xml:space="preserve">лиент</w:t>
      </w:r>
      <w:r>
        <w:rPr>
          <w:rFonts w:ascii="Times New Roman" w:hAnsi="Times New Roman"/>
          <w:sz w:val="24"/>
          <w:szCs w:val="24"/>
          <w:highlight w:val="none"/>
        </w:rPr>
        <w:t xml:space="preserve">а</w:t>
      </w:r>
      <w:r>
        <w:rPr>
          <w:rFonts w:ascii="Times New Roman" w:hAnsi="Times New Roman"/>
          <w:sz w:val="24"/>
          <w:szCs w:val="24"/>
          <w:highlight w:val="none"/>
        </w:rPr>
        <w:t xml:space="preserve">-резидент</w:t>
      </w:r>
      <w:r>
        <w:rPr>
          <w:rFonts w:ascii="Times New Roman" w:hAnsi="Times New Roman"/>
          <w:sz w:val="24"/>
          <w:szCs w:val="24"/>
          <w:highlight w:val="none"/>
        </w:rPr>
        <w:t xml:space="preserve">а</w:t>
      </w:r>
      <w:r>
        <w:rPr>
          <w:rFonts w:ascii="Times New Roman" w:hAnsi="Times New Roman"/>
          <w:sz w:val="24"/>
          <w:szCs w:val="24"/>
          <w:highlight w:val="none"/>
        </w:rPr>
        <w:t xml:space="preserve"> и в целях учета валютных операций.</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 w:val="left" w:pos="1276" w:leader="none"/>
        </w:tabs>
        <w:rPr>
          <w:rFonts w:ascii="Times New Roman" w:hAnsi="Times New Roman"/>
          <w:sz w:val="24"/>
          <w:szCs w:val="24"/>
          <w:highlight w:val="none"/>
        </w:rPr>
      </w:pPr>
      <w:r>
        <w:rPr>
          <w:rFonts w:ascii="Times New Roman" w:hAnsi="Times New Roman"/>
          <w:b/>
          <w:sz w:val="24"/>
          <w:szCs w:val="24"/>
          <w:highlight w:val="none"/>
        </w:rPr>
        <w:t xml:space="preserve">Условия РКО</w:t>
      </w:r>
      <w:r>
        <w:rPr>
          <w:rFonts w:ascii="Times New Roman" w:hAnsi="Times New Roman"/>
          <w:sz w:val="24"/>
          <w:szCs w:val="24"/>
          <w:highlight w:val="none"/>
        </w:rPr>
        <w:t xml:space="preserve"> – договор банков</w:t>
      </w:r>
      <w:r>
        <w:rPr>
          <w:rFonts w:ascii="Times New Roman" w:hAnsi="Times New Roman"/>
          <w:sz w:val="24"/>
          <w:szCs w:val="24"/>
          <w:highlight w:val="none"/>
        </w:rPr>
        <w:t xml:space="preserve">ского счета, состоящий из настоящих Условий открытия банковских счетов и расчетно-кассового обслуживания клиента в АО «Россельхозбанк» (Приложение 1 к ЕСД) и Заявления о присоединении к ЕСД (Приложение 4 к ЕСД)/Заявления о присоединении к Условиям открытия</w:t>
      </w:r>
      <w:r>
        <w:rPr>
          <w:rFonts w:ascii="Times New Roman" w:hAnsi="Times New Roman"/>
          <w:sz w:val="24"/>
          <w:szCs w:val="24"/>
          <w:highlight w:val="none"/>
        </w:rPr>
        <w:t xml:space="preserve"> банковских счетов и расчетно-кассового обслуживания клиента в АО «Россельхозбанк» в рамках ЕСД (Приложение 1 к Приложению 1 к ЕСД), в том числе регулирующий отношения Банка и Клиента в процессе оказания Банком услуг в соответствии с выбранным Клиентом ТП.</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 w:val="left" w:pos="1276" w:leader="none"/>
        </w:tabs>
        <w:rPr>
          <w:rFonts w:ascii="Times New Roman" w:hAnsi="Times New Roman"/>
          <w:sz w:val="24"/>
          <w:szCs w:val="24"/>
          <w:highlight w:val="none"/>
        </w:rPr>
      </w:pPr>
      <w:r>
        <w:rPr>
          <w:rFonts w:ascii="Times New Roman" w:hAnsi="Times New Roman"/>
          <w:b/>
          <w:sz w:val="24"/>
          <w:szCs w:val="24"/>
          <w:highlight w:val="none"/>
        </w:rPr>
        <w:t xml:space="preserve">Условия</w:t>
      </w:r>
      <w:r>
        <w:rPr>
          <w:rFonts w:ascii="Times New Roman" w:hAnsi="Times New Roman"/>
          <w:sz w:val="24"/>
          <w:szCs w:val="24"/>
          <w:highlight w:val="none"/>
        </w:rPr>
        <w:t xml:space="preserve"> </w:t>
      </w:r>
      <w:r>
        <w:rPr>
          <w:rFonts w:ascii="Times New Roman" w:hAnsi="Times New Roman"/>
          <w:b/>
          <w:sz w:val="24"/>
          <w:szCs w:val="24"/>
          <w:highlight w:val="none"/>
        </w:rPr>
        <w:t xml:space="preserve">эквайринга</w:t>
      </w:r>
      <w:r>
        <w:rPr>
          <w:rFonts w:ascii="Times New Roman" w:hAnsi="Times New Roman"/>
          <w:sz w:val="24"/>
          <w:szCs w:val="24"/>
          <w:highlight w:val="none"/>
        </w:rPr>
        <w:t xml:space="preserve"> – Условия эквайрингового обслуживания клиентов </w:t>
      </w:r>
      <w:r>
        <w:rPr>
          <w:rFonts w:ascii="Times New Roman" w:hAnsi="Times New Roman"/>
          <w:sz w:val="24"/>
          <w:szCs w:val="24"/>
          <w:highlight w:val="none"/>
        </w:rPr>
        <w:br/>
      </w:r>
      <w:r>
        <w:rPr>
          <w:rFonts w:ascii="Times New Roman" w:hAnsi="Times New Roman"/>
          <w:sz w:val="24"/>
          <w:szCs w:val="24"/>
          <w:highlight w:val="none"/>
        </w:rPr>
        <w:t xml:space="preserve">АО «Россельхозбанк» в рамках тарифного плана «Всегда сезон» по форме Приложения 16 к Условиям РКО.</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b/>
          <w:sz w:val="24"/>
          <w:szCs w:val="24"/>
          <w:highlight w:val="none"/>
        </w:rPr>
      </w:pPr>
      <w:r>
        <w:rPr>
          <w:rFonts w:ascii="Times New Roman" w:hAnsi="Times New Roman"/>
          <w:b/>
          <w:sz w:val="24"/>
          <w:szCs w:val="24"/>
          <w:highlight w:val="none"/>
        </w:rPr>
        <w:t xml:space="preserve">Уполномоченное лицо Клиента</w:t>
      </w:r>
      <w:r>
        <w:rPr>
          <w:rFonts w:ascii="Times New Roman" w:hAnsi="Times New Roman"/>
          <w:b/>
          <w:sz w:val="24"/>
          <w:szCs w:val="24"/>
          <w:highlight w:val="none"/>
        </w:rPr>
        <w:t xml:space="preserve"> </w:t>
      </w:r>
      <w:r>
        <w:rPr>
          <w:rFonts w:ascii="Times New Roman" w:hAnsi="Times New Roman"/>
          <w:sz w:val="24"/>
          <w:szCs w:val="24"/>
          <w:highlight w:val="none"/>
        </w:rPr>
        <w:t xml:space="preserve">(представитель)</w:t>
      </w:r>
      <w:r>
        <w:rPr>
          <w:rFonts w:ascii="Times New Roman" w:hAnsi="Times New Roman"/>
          <w:b/>
          <w:sz w:val="24"/>
          <w:szCs w:val="24"/>
          <w:highlight w:val="none"/>
        </w:rPr>
        <w:t xml:space="preserve"> </w:t>
      </w:r>
      <w:r>
        <w:rPr>
          <w:rFonts w:ascii="Times New Roman" w:hAnsi="Times New Roman"/>
          <w:b/>
          <w:sz w:val="24"/>
          <w:szCs w:val="24"/>
          <w:highlight w:val="none"/>
        </w:rPr>
        <w:t xml:space="preserve">–</w:t>
      </w:r>
      <w:r>
        <w:rPr>
          <w:rFonts w:ascii="Times New Roman" w:hAnsi="Times New Roman"/>
          <w:b/>
          <w:sz w:val="24"/>
          <w:szCs w:val="24"/>
          <w:highlight w:val="none"/>
        </w:rPr>
        <w:t xml:space="preserve"> </w:t>
      </w:r>
      <w:r>
        <w:rPr>
          <w:rFonts w:ascii="Times New Roman" w:hAnsi="Times New Roman"/>
          <w:sz w:val="24"/>
          <w:szCs w:val="24"/>
          <w:highlight w:val="none"/>
        </w:rPr>
        <w:t xml:space="preserve">единоличный исполнит</w:t>
      </w:r>
      <w:r>
        <w:rPr>
          <w:rFonts w:ascii="Times New Roman" w:hAnsi="Times New Roman"/>
          <w:sz w:val="24"/>
          <w:szCs w:val="24"/>
          <w:highlight w:val="none"/>
        </w:rPr>
        <w:t xml:space="preserve">ельный орган </w:t>
      </w:r>
      <w:r>
        <w:rPr>
          <w:rFonts w:ascii="Times New Roman" w:hAnsi="Times New Roman"/>
          <w:sz w:val="24"/>
          <w:szCs w:val="24"/>
          <w:highlight w:val="none"/>
        </w:rPr>
        <w:t xml:space="preserve">Клиента - </w:t>
      </w:r>
      <w:r>
        <w:rPr>
          <w:rFonts w:ascii="Times New Roman" w:hAnsi="Times New Roman"/>
          <w:sz w:val="24"/>
          <w:szCs w:val="24"/>
          <w:highlight w:val="none"/>
        </w:rPr>
        <w:t xml:space="preserve">юридическо</w:t>
      </w:r>
      <w:r>
        <w:rPr>
          <w:rFonts w:ascii="Times New Roman" w:hAnsi="Times New Roman"/>
          <w:sz w:val="24"/>
          <w:szCs w:val="24"/>
          <w:highlight w:val="none"/>
        </w:rPr>
        <w:t xml:space="preserve">го</w:t>
      </w:r>
      <w:r>
        <w:rPr>
          <w:rFonts w:ascii="Times New Roman" w:hAnsi="Times New Roman"/>
          <w:sz w:val="24"/>
          <w:szCs w:val="24"/>
          <w:highlight w:val="none"/>
        </w:rPr>
        <w:t xml:space="preserve"> лиц</w:t>
      </w:r>
      <w:r>
        <w:rPr>
          <w:rFonts w:ascii="Times New Roman" w:hAnsi="Times New Roman"/>
          <w:sz w:val="24"/>
          <w:szCs w:val="24"/>
          <w:highlight w:val="none"/>
        </w:rPr>
        <w:t xml:space="preserve">а</w:t>
      </w:r>
      <w:r>
        <w:rPr>
          <w:rFonts w:ascii="Times New Roman" w:hAnsi="Times New Roman"/>
          <w:sz w:val="24"/>
          <w:szCs w:val="24"/>
          <w:highlight w:val="none"/>
        </w:rPr>
        <w:t xml:space="preserve"> или физическое лицо, </w:t>
      </w:r>
      <w:r>
        <w:rPr>
          <w:rFonts w:ascii="Times New Roman" w:hAnsi="Times New Roman"/>
          <w:sz w:val="24"/>
          <w:szCs w:val="24"/>
          <w:highlight w:val="none"/>
        </w:rPr>
        <w:t xml:space="preserve">осуществляющее </w:t>
      </w:r>
      <w:r>
        <w:rPr>
          <w:rFonts w:ascii="Times New Roman" w:hAnsi="Times New Roman"/>
          <w:sz w:val="24"/>
          <w:szCs w:val="24"/>
          <w:highlight w:val="none"/>
        </w:rPr>
        <w:t xml:space="preserve">действ</w:t>
      </w:r>
      <w:r>
        <w:rPr>
          <w:rFonts w:ascii="Times New Roman" w:hAnsi="Times New Roman"/>
          <w:sz w:val="24"/>
          <w:szCs w:val="24"/>
          <w:highlight w:val="none"/>
        </w:rPr>
        <w:t xml:space="preserve">ия </w:t>
      </w:r>
      <w:r>
        <w:rPr>
          <w:rFonts w:ascii="Times New Roman" w:hAnsi="Times New Roman"/>
          <w:sz w:val="24"/>
          <w:szCs w:val="24"/>
          <w:highlight w:val="none"/>
        </w:rPr>
        <w:t xml:space="preserve">от имени и в интересах Клиента в соответствии с полномочиям</w:t>
      </w:r>
      <w:r>
        <w:rPr>
          <w:rFonts w:ascii="Times New Roman" w:hAnsi="Times New Roman"/>
          <w:sz w:val="24"/>
          <w:szCs w:val="24"/>
          <w:highlight w:val="none"/>
        </w:rPr>
        <w:t xml:space="preserve">и, основанными </w:t>
      </w:r>
      <w:r>
        <w:rPr>
          <w:rFonts w:ascii="Times New Roman" w:hAnsi="Times New Roman"/>
          <w:sz w:val="24"/>
          <w:szCs w:val="24"/>
          <w:highlight w:val="none"/>
        </w:rPr>
        <w:t xml:space="preserve">на</w:t>
      </w:r>
      <w:r>
        <w:rPr>
          <w:rFonts w:ascii="Times New Roman" w:hAnsi="Times New Roman"/>
          <w:sz w:val="24"/>
          <w:szCs w:val="24"/>
          <w:highlight w:val="none"/>
        </w:rPr>
        <w:t xml:space="preserve"> договоре, </w:t>
      </w:r>
      <w:r>
        <w:rPr>
          <w:rFonts w:ascii="Times New Roman" w:hAnsi="Times New Roman"/>
          <w:sz w:val="24"/>
          <w:szCs w:val="24"/>
          <w:highlight w:val="none"/>
        </w:rPr>
        <w:t xml:space="preserve">доверенности, </w:t>
      </w:r>
      <w:r>
        <w:rPr>
          <w:rFonts w:ascii="Times New Roman" w:hAnsi="Times New Roman"/>
          <w:sz w:val="24"/>
          <w:szCs w:val="24"/>
          <w:highlight w:val="none"/>
        </w:rPr>
        <w:t xml:space="preserve">законе либо акте уполномоченного на то государственного органа или органа местного самоуправления</w:t>
      </w:r>
      <w:r>
        <w:rPr>
          <w:rFonts w:ascii="Times New Roman" w:hAnsi="Times New Roman"/>
          <w:sz w:val="24"/>
          <w:szCs w:val="24"/>
          <w:highlight w:val="none"/>
        </w:rPr>
        <w:t xml:space="preserve">.</w:t>
      </w:r>
      <w:r>
        <w:rPr>
          <w:rFonts w:ascii="Times New Roman" w:hAnsi="Times New Roman"/>
          <w:b/>
          <w:sz w:val="24"/>
          <w:szCs w:val="24"/>
          <w:highlight w:val="none"/>
        </w:rPr>
      </w:r>
      <w:r>
        <w:rPr>
          <w:rFonts w:ascii="Times New Roman" w:hAnsi="Times New Roman"/>
          <w:b/>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b/>
          <w:sz w:val="24"/>
          <w:szCs w:val="24"/>
          <w:highlight w:val="none"/>
        </w:rPr>
      </w:pPr>
      <w:r>
        <w:rPr>
          <w:rFonts w:ascii="Times New Roman" w:hAnsi="Times New Roman"/>
          <w:b/>
          <w:sz w:val="24"/>
          <w:szCs w:val="24"/>
          <w:highlight w:val="none"/>
        </w:rPr>
        <w:t xml:space="preserve">Уполномоченное лицо Банка</w:t>
      </w:r>
      <w:r>
        <w:rPr>
          <w:rFonts w:ascii="Times New Roman" w:hAnsi="Times New Roman"/>
          <w:b/>
          <w:sz w:val="24"/>
          <w:szCs w:val="24"/>
          <w:highlight w:val="none"/>
        </w:rPr>
        <w:t xml:space="preserve"> </w:t>
      </w:r>
      <w:r>
        <w:rPr>
          <w:rFonts w:ascii="Times New Roman" w:hAnsi="Times New Roman"/>
          <w:b/>
          <w:sz w:val="24"/>
          <w:szCs w:val="24"/>
          <w:highlight w:val="none"/>
        </w:rPr>
        <w:t xml:space="preserve">–</w:t>
      </w:r>
      <w:r>
        <w:rPr>
          <w:rFonts w:ascii="Times New Roman" w:hAnsi="Times New Roman"/>
          <w:b/>
          <w:sz w:val="24"/>
          <w:szCs w:val="24"/>
          <w:highlight w:val="none"/>
        </w:rPr>
        <w:t xml:space="preserve"> </w:t>
      </w:r>
      <w:r>
        <w:rPr>
          <w:rFonts w:ascii="Times New Roman" w:hAnsi="Times New Roman"/>
          <w:sz w:val="24"/>
          <w:szCs w:val="24"/>
          <w:highlight w:val="none"/>
        </w:rPr>
        <w:t xml:space="preserve">работ</w:t>
      </w:r>
      <w:r>
        <w:rPr>
          <w:rFonts w:ascii="Times New Roman" w:hAnsi="Times New Roman"/>
          <w:sz w:val="24"/>
          <w:szCs w:val="24"/>
          <w:highlight w:val="none"/>
        </w:rPr>
        <w:t xml:space="preserve">ни</w:t>
      </w:r>
      <w:r>
        <w:rPr>
          <w:rFonts w:ascii="Times New Roman" w:hAnsi="Times New Roman"/>
          <w:sz w:val="24"/>
          <w:szCs w:val="24"/>
          <w:highlight w:val="none"/>
        </w:rPr>
        <w:t xml:space="preserve">к Банка, которому </w:t>
      </w:r>
      <w:r>
        <w:rPr>
          <w:rFonts w:ascii="Times New Roman" w:hAnsi="Times New Roman"/>
          <w:sz w:val="24"/>
          <w:szCs w:val="24"/>
          <w:highlight w:val="none"/>
        </w:rPr>
        <w:t xml:space="preserve">представлены полномочия на</w:t>
      </w:r>
      <w:r>
        <w:rPr>
          <w:rFonts w:ascii="Times New Roman" w:hAnsi="Times New Roman"/>
          <w:sz w:val="24"/>
          <w:szCs w:val="24"/>
          <w:highlight w:val="none"/>
        </w:rPr>
        <w:t xml:space="preserve"> заключение</w:t>
      </w:r>
      <w:r>
        <w:rPr>
          <w:rFonts w:ascii="Times New Roman" w:hAnsi="Times New Roman"/>
          <w:sz w:val="24"/>
          <w:szCs w:val="24"/>
          <w:highlight w:val="none"/>
        </w:rPr>
        <w:t xml:space="preserve"> </w:t>
      </w:r>
      <w:r>
        <w:rPr>
          <w:rFonts w:ascii="Times New Roman" w:hAnsi="Times New Roman"/>
          <w:sz w:val="24"/>
          <w:szCs w:val="24"/>
          <w:highlight w:val="none"/>
        </w:rPr>
        <w:t xml:space="preserve">Договора </w:t>
      </w:r>
      <w:r>
        <w:rPr>
          <w:rFonts w:ascii="Times New Roman" w:hAnsi="Times New Roman"/>
          <w:sz w:val="24"/>
          <w:szCs w:val="24"/>
          <w:highlight w:val="none"/>
        </w:rPr>
        <w:t xml:space="preserve">РКО </w:t>
      </w:r>
      <w:r>
        <w:rPr>
          <w:rFonts w:ascii="Times New Roman" w:hAnsi="Times New Roman"/>
          <w:sz w:val="24"/>
          <w:szCs w:val="24"/>
          <w:highlight w:val="none"/>
        </w:rPr>
        <w:t xml:space="preserve">и подписание соответствующих документов.</w:t>
      </w:r>
      <w:r>
        <w:rPr>
          <w:rFonts w:ascii="Times New Roman" w:hAnsi="Times New Roman"/>
          <w:b/>
          <w:sz w:val="24"/>
          <w:szCs w:val="24"/>
          <w:highlight w:val="none"/>
        </w:rPr>
      </w:r>
      <w:r>
        <w:rPr>
          <w:rFonts w:ascii="Times New Roman" w:hAnsi="Times New Roman"/>
          <w:b/>
          <w:sz w:val="24"/>
          <w:szCs w:val="24"/>
          <w:highlight w:val="none"/>
        </w:rPr>
      </w:r>
    </w:p>
    <w:p>
      <w:pPr>
        <w:ind w:firstLine="709"/>
        <w:jc w:val="both"/>
        <w:spacing w:after="0" w:line="240" w:lineRule="auto"/>
        <w:tabs>
          <w:tab w:val="left" w:pos="0" w:leader="none"/>
          <w:tab w:val="left" w:pos="709" w:leader="none"/>
          <w:tab w:val="left" w:pos="1134" w:leader="none"/>
          <w:tab w:val="left" w:pos="1276" w:leader="none"/>
        </w:tabs>
        <w:rPr>
          <w:rFonts w:ascii="Times New Roman" w:hAnsi="Times New Roman"/>
          <w:sz w:val="24"/>
          <w:szCs w:val="24"/>
          <w:highlight w:val="none"/>
        </w:rPr>
      </w:pPr>
      <w:r>
        <w:rPr>
          <w:rFonts w:ascii="Times New Roman" w:hAnsi="Times New Roman"/>
          <w:b/>
          <w:sz w:val="24"/>
          <w:szCs w:val="24"/>
          <w:highlight w:val="none"/>
        </w:rPr>
        <w:t xml:space="preserve">Федеральный закон № 115-ФЗ</w:t>
      </w:r>
      <w:r>
        <w:rPr>
          <w:rFonts w:ascii="Times New Roman" w:hAnsi="Times New Roman"/>
          <w:b/>
          <w:sz w:val="24"/>
          <w:szCs w:val="24"/>
          <w:highlight w:val="none"/>
        </w:rPr>
        <w:t xml:space="preserve"> </w:t>
      </w:r>
      <w:r>
        <w:rPr>
          <w:rFonts w:ascii="Times New Roman" w:hAnsi="Times New Roman"/>
          <w:b/>
          <w:sz w:val="24"/>
          <w:szCs w:val="24"/>
          <w:highlight w:val="none"/>
        </w:rPr>
        <w:t xml:space="preserve">–</w:t>
      </w:r>
      <w:r>
        <w:rPr>
          <w:rFonts w:ascii="Times New Roman" w:hAnsi="Times New Roman"/>
          <w:b/>
          <w:sz w:val="24"/>
          <w:szCs w:val="24"/>
          <w:highlight w:val="none"/>
        </w:rPr>
        <w:t xml:space="preserve"> </w:t>
      </w:r>
      <w:r>
        <w:rPr>
          <w:rFonts w:ascii="Times New Roman" w:hAnsi="Times New Roman"/>
          <w:sz w:val="24"/>
          <w:szCs w:val="24"/>
          <w:highlight w:val="none"/>
        </w:rPr>
        <w:t xml:space="preserve">Федеральный закон от 07.08.2001 № 115-ФЗ </w:t>
      </w:r>
      <w:r>
        <w:rPr>
          <w:rFonts w:ascii="Times New Roman" w:hAnsi="Times New Roman"/>
          <w:sz w:val="24"/>
          <w:szCs w:val="24"/>
          <w:highlight w:val="none"/>
        </w:rPr>
        <w:t xml:space="preserve">«О противодействии легализации (отмыванию) доходов, полученных преступным путем, и финансированию терроризма».</w:t>
      </w:r>
      <w:r>
        <w:rPr>
          <w:rFonts w:ascii="Times New Roman" w:hAnsi="Times New Roman"/>
          <w:sz w:val="24"/>
          <w:szCs w:val="24"/>
          <w:highlight w:val="none"/>
        </w:rPr>
      </w:r>
      <w:r>
        <w:rPr>
          <w:rFonts w:ascii="Times New Roman" w:hAnsi="Times New Roman"/>
          <w:sz w:val="24"/>
          <w:szCs w:val="24"/>
          <w:highlight w:val="none"/>
        </w:rPr>
      </w:r>
    </w:p>
    <w:p>
      <w:pPr>
        <w:pStyle w:val="1859"/>
        <w:ind w:left="0" w:firstLine="709"/>
        <w:jc w:val="both"/>
        <w:spacing w:after="0" w:line="240" w:lineRule="auto"/>
        <w:tabs>
          <w:tab w:val="left" w:pos="1134" w:leader="none"/>
        </w:tabs>
        <w:rPr>
          <w:rFonts w:ascii="Times New Roman" w:hAnsi="Times New Roman"/>
          <w:b/>
          <w:sz w:val="24"/>
          <w:szCs w:val="24"/>
          <w:highlight w:val="none"/>
        </w:rPr>
      </w:pPr>
      <w:r>
        <w:rPr>
          <w:rFonts w:ascii="Times New Roman" w:hAnsi="Times New Roman"/>
          <w:b/>
          <w:iCs/>
          <w:sz w:val="24"/>
          <w:szCs w:val="24"/>
          <w:highlight w:val="none"/>
        </w:rPr>
        <w:t xml:space="preserve">Федеральный закон № 281-ФЗ</w:t>
      </w:r>
      <w:r>
        <w:rPr>
          <w:rFonts w:ascii="Times New Roman" w:hAnsi="Times New Roman"/>
          <w:iCs/>
          <w:sz w:val="24"/>
          <w:szCs w:val="24"/>
          <w:highlight w:val="none"/>
        </w:rPr>
        <w:t xml:space="preserve"> </w:t>
      </w:r>
      <w:r>
        <w:rPr>
          <w:rFonts w:ascii="Times New Roman" w:hAnsi="Times New Roman"/>
          <w:b/>
          <w:iCs/>
          <w:sz w:val="24"/>
          <w:szCs w:val="24"/>
          <w:highlight w:val="none"/>
        </w:rPr>
        <w:t xml:space="preserve">–</w:t>
      </w:r>
      <w:r>
        <w:rPr>
          <w:rFonts w:ascii="Times New Roman" w:hAnsi="Times New Roman"/>
          <w:iCs/>
          <w:sz w:val="24"/>
          <w:szCs w:val="24"/>
          <w:highlight w:val="none"/>
        </w:rPr>
        <w:t xml:space="preserve"> Федеральный закон от 30.12.2006 № 281-ФЗ </w:t>
      </w:r>
      <w:r>
        <w:rPr>
          <w:rFonts w:ascii="Times New Roman" w:hAnsi="Times New Roman"/>
          <w:iCs/>
          <w:sz w:val="24"/>
          <w:szCs w:val="24"/>
          <w:highlight w:val="none"/>
        </w:rPr>
        <w:br/>
      </w:r>
      <w:permStart w:edGrp="everyone" w:id="2113350037"/>
      <w:r>
        <w:rPr>
          <w:highlight w:val="none"/>
        </w:rPr>
      </w:r>
      <w:permEnd w:id="2113350037"/>
      <w:r>
        <w:rPr>
          <w:rFonts w:ascii="Times New Roman" w:hAnsi="Times New Roman"/>
          <w:iCs/>
          <w:sz w:val="24"/>
          <w:szCs w:val="24"/>
          <w:highlight w:val="none"/>
        </w:rPr>
        <w:t xml:space="preserve">«О специальных экономических мерах и принудительных мерах».</w:t>
      </w:r>
      <w:r>
        <w:rPr>
          <w:rFonts w:ascii="Times New Roman" w:hAnsi="Times New Roman"/>
          <w:b/>
          <w:sz w:val="24"/>
          <w:szCs w:val="24"/>
          <w:highlight w:val="none"/>
        </w:rPr>
      </w:r>
      <w:r>
        <w:rPr>
          <w:rFonts w:ascii="Times New Roman" w:hAnsi="Times New Roman"/>
          <w:b/>
          <w:sz w:val="24"/>
          <w:szCs w:val="24"/>
          <w:highlight w:val="none"/>
        </w:rPr>
      </w:r>
    </w:p>
    <w:p>
      <w:pPr>
        <w:pStyle w:val="1859"/>
        <w:ind w:left="0"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b/>
          <w:sz w:val="24"/>
          <w:szCs w:val="24"/>
          <w:highlight w:val="none"/>
        </w:rPr>
        <w:t xml:space="preserve">филиал</w:t>
      </w:r>
      <w:r>
        <w:rPr>
          <w:rFonts w:ascii="Times New Roman" w:hAnsi="Times New Roman"/>
          <w:sz w:val="24"/>
          <w:szCs w:val="24"/>
          <w:highlight w:val="none"/>
        </w:rPr>
        <w:t xml:space="preserve"> – региональный филиал Банка, являющийся обособленным подразделением Банка, в том числе его подразделения.</w:t>
      </w:r>
      <w:r>
        <w:rPr>
          <w:rFonts w:ascii="Times New Roman" w:hAnsi="Times New Roman"/>
          <w:sz w:val="24"/>
          <w:szCs w:val="24"/>
          <w:highlight w:val="none"/>
        </w:rPr>
      </w:r>
      <w:r>
        <w:rPr>
          <w:rFonts w:ascii="Times New Roman" w:hAnsi="Times New Roman"/>
          <w:sz w:val="24"/>
          <w:szCs w:val="24"/>
          <w:highlight w:val="none"/>
        </w:rPr>
      </w:r>
    </w:p>
    <w:p>
      <w:pPr>
        <w:jc w:val="center"/>
        <w:spacing w:before="120" w:after="120" w:line="240" w:lineRule="auto"/>
        <w:tabs>
          <w:tab w:val="left" w:pos="426" w:leader="none"/>
        </w:tabs>
        <w:rPr>
          <w:rFonts w:ascii="Times New Roman" w:hAnsi="Times New Roman"/>
          <w:b/>
          <w:sz w:val="24"/>
          <w:szCs w:val="24"/>
          <w:highlight w:val="none"/>
        </w:rPr>
      </w:pPr>
      <w:r>
        <w:rPr>
          <w:rFonts w:ascii="Times New Roman" w:hAnsi="Times New Roman"/>
          <w:b/>
          <w:sz w:val="24"/>
          <w:szCs w:val="24"/>
          <w:highlight w:val="none"/>
        </w:rPr>
        <w:t xml:space="preserve">2. </w:t>
      </w:r>
      <w:r>
        <w:rPr>
          <w:rFonts w:ascii="Times New Roman" w:hAnsi="Times New Roman"/>
          <w:b/>
          <w:sz w:val="24"/>
          <w:szCs w:val="24"/>
          <w:highlight w:val="none"/>
        </w:rPr>
        <w:t xml:space="preserve">Общие положения</w:t>
      </w:r>
      <w:r>
        <w:rPr>
          <w:rFonts w:ascii="Times New Roman" w:hAnsi="Times New Roman"/>
          <w:b/>
          <w:sz w:val="24"/>
          <w:szCs w:val="24"/>
          <w:highlight w:val="none"/>
        </w:rPr>
      </w:r>
      <w:r>
        <w:rPr>
          <w:rFonts w:ascii="Times New Roman" w:hAnsi="Times New Roman"/>
          <w:b/>
          <w:sz w:val="24"/>
          <w:szCs w:val="24"/>
          <w:highlight w:val="none"/>
        </w:rPr>
      </w:r>
    </w:p>
    <w:p>
      <w:pPr>
        <w:pStyle w:val="1859"/>
        <w:ind w:left="0" w:firstLine="709"/>
        <w:jc w:val="both"/>
        <w:spacing w:after="0" w:line="240" w:lineRule="auto"/>
        <w:tabs>
          <w:tab w:val="left" w:pos="709"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2.1.</w:t>
      </w:r>
      <w:r>
        <w:rPr>
          <w:rFonts w:ascii="Times New Roman" w:hAnsi="Times New Roman"/>
          <w:sz w:val="24"/>
          <w:szCs w:val="24"/>
          <w:highlight w:val="none"/>
        </w:rPr>
        <w:tab/>
      </w:r>
      <w:r>
        <w:rPr>
          <w:rFonts w:ascii="Times New Roman" w:hAnsi="Times New Roman"/>
          <w:sz w:val="24"/>
          <w:szCs w:val="24"/>
          <w:highlight w:val="none"/>
        </w:rPr>
        <w:t xml:space="preserve">Настоящие У</w:t>
      </w:r>
      <w:r>
        <w:rPr>
          <w:rFonts w:ascii="Times New Roman" w:hAnsi="Times New Roman"/>
          <w:sz w:val="24"/>
          <w:szCs w:val="24"/>
          <w:highlight w:val="none"/>
        </w:rPr>
        <w:t xml:space="preserve">с</w:t>
      </w:r>
      <w:r>
        <w:rPr>
          <w:rFonts w:ascii="Times New Roman" w:hAnsi="Times New Roman"/>
          <w:sz w:val="24"/>
          <w:szCs w:val="24"/>
          <w:highlight w:val="none"/>
        </w:rPr>
        <w:t xml:space="preserve">ловия </w:t>
      </w:r>
      <w:r>
        <w:rPr>
          <w:rFonts w:ascii="Times New Roman" w:hAnsi="Times New Roman"/>
          <w:sz w:val="24"/>
          <w:szCs w:val="24"/>
          <w:highlight w:val="none"/>
        </w:rPr>
        <w:t xml:space="preserve">устанавливают порядок открытия </w:t>
      </w:r>
      <w:r>
        <w:rPr>
          <w:rFonts w:ascii="Times New Roman" w:hAnsi="Times New Roman"/>
          <w:sz w:val="24"/>
          <w:szCs w:val="24"/>
          <w:highlight w:val="none"/>
        </w:rPr>
        <w:t xml:space="preserve">Счета </w:t>
      </w:r>
      <w:r>
        <w:rPr>
          <w:rFonts w:ascii="Times New Roman" w:hAnsi="Times New Roman"/>
          <w:sz w:val="24"/>
          <w:szCs w:val="24"/>
          <w:highlight w:val="none"/>
        </w:rPr>
        <w:t xml:space="preserve">и расчетно-кассовое обслуживани</w:t>
      </w:r>
      <w:r>
        <w:rPr>
          <w:rFonts w:ascii="Times New Roman" w:hAnsi="Times New Roman"/>
          <w:sz w:val="24"/>
          <w:szCs w:val="24"/>
          <w:highlight w:val="none"/>
        </w:rPr>
        <w:t xml:space="preserve">е</w:t>
      </w:r>
      <w:r>
        <w:rPr>
          <w:rFonts w:ascii="Times New Roman" w:hAnsi="Times New Roman"/>
          <w:sz w:val="24"/>
          <w:szCs w:val="24"/>
          <w:highlight w:val="none"/>
        </w:rPr>
        <w:t xml:space="preserve"> Клиента </w:t>
      </w:r>
      <w:r>
        <w:rPr>
          <w:rFonts w:ascii="Times New Roman" w:hAnsi="Times New Roman"/>
          <w:sz w:val="24"/>
          <w:szCs w:val="24"/>
          <w:highlight w:val="none"/>
        </w:rPr>
        <w:t xml:space="preserve">и</w:t>
      </w:r>
      <w:r>
        <w:rPr>
          <w:rFonts w:ascii="Times New Roman" w:hAnsi="Times New Roman"/>
          <w:sz w:val="24"/>
          <w:szCs w:val="24"/>
          <w:highlight w:val="none"/>
        </w:rPr>
        <w:t xml:space="preserve"> </w:t>
      </w:r>
      <w:r>
        <w:rPr>
          <w:rFonts w:ascii="Times New Roman" w:hAnsi="Times New Roman"/>
          <w:sz w:val="24"/>
          <w:szCs w:val="24"/>
          <w:highlight w:val="none"/>
        </w:rPr>
        <w:t xml:space="preserve">регулируют от</w:t>
      </w:r>
      <w:r>
        <w:rPr>
          <w:rFonts w:ascii="Times New Roman" w:hAnsi="Times New Roman"/>
          <w:sz w:val="24"/>
          <w:szCs w:val="24"/>
          <w:highlight w:val="none"/>
        </w:rPr>
        <w:t xml:space="preserve">ношения</w:t>
      </w:r>
      <w:r>
        <w:rPr>
          <w:rFonts w:ascii="Times New Roman" w:hAnsi="Times New Roman"/>
          <w:sz w:val="24"/>
          <w:szCs w:val="24"/>
          <w:highlight w:val="none"/>
        </w:rPr>
        <w:t xml:space="preserve">, возникающие в связи с этим</w:t>
      </w:r>
      <w:r>
        <w:rPr>
          <w:rFonts w:ascii="Times New Roman" w:hAnsi="Times New Roman"/>
          <w:sz w:val="24"/>
          <w:szCs w:val="24"/>
          <w:highlight w:val="none"/>
        </w:rPr>
        <w:t xml:space="preserve"> </w:t>
      </w:r>
      <w:r>
        <w:rPr>
          <w:rFonts w:ascii="Times New Roman" w:hAnsi="Times New Roman"/>
          <w:sz w:val="24"/>
          <w:szCs w:val="24"/>
          <w:highlight w:val="none"/>
        </w:rPr>
        <w:t xml:space="preserve">между Банком и К</w:t>
      </w:r>
      <w:r>
        <w:rPr>
          <w:rFonts w:ascii="Times New Roman" w:hAnsi="Times New Roman"/>
          <w:b/>
          <w:sz w:val="24"/>
          <w:szCs w:val="24"/>
          <w:highlight w:val="none"/>
        </w:rPr>
        <w:t xml:space="preserve">л</w:t>
      </w:r>
      <w:r>
        <w:rPr>
          <w:rFonts w:ascii="Times New Roman" w:hAnsi="Times New Roman"/>
          <w:sz w:val="24"/>
          <w:szCs w:val="24"/>
          <w:highlight w:val="none"/>
        </w:rPr>
        <w:t xml:space="preserve">иентом</w:t>
      </w:r>
      <w:r>
        <w:rPr>
          <w:rFonts w:ascii="Times New Roman" w:hAnsi="Times New Roman"/>
          <w:sz w:val="24"/>
          <w:szCs w:val="24"/>
          <w:highlight w:val="none"/>
        </w:rPr>
        <w:t xml:space="preserve"> (далее – вместе именуемые Стороны)</w:t>
      </w:r>
      <w:r>
        <w:rPr>
          <w:rFonts w:ascii="Times New Roman" w:hAnsi="Times New Roman"/>
          <w:sz w:val="24"/>
          <w:szCs w:val="24"/>
          <w:highlight w:val="none"/>
        </w:rPr>
        <w:t xml:space="preserve">. </w:t>
      </w:r>
      <w:r>
        <w:rPr>
          <w:rFonts w:ascii="Times New Roman" w:hAnsi="Times New Roman"/>
          <w:sz w:val="24"/>
          <w:szCs w:val="24"/>
          <w:highlight w:val="none"/>
        </w:rPr>
      </w:r>
      <w:r>
        <w:rPr>
          <w:rFonts w:ascii="Times New Roman" w:hAnsi="Times New Roman"/>
          <w:sz w:val="24"/>
          <w:szCs w:val="24"/>
          <w:highlight w:val="none"/>
        </w:rPr>
      </w:r>
    </w:p>
    <w:p>
      <w:pPr>
        <w:pStyle w:val="1859"/>
        <w:ind w:left="0" w:firstLine="709"/>
        <w:jc w:val="both"/>
        <w:spacing w:after="0" w:line="240" w:lineRule="auto"/>
        <w:tabs>
          <w:tab w:val="left" w:pos="709" w:leader="none"/>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2.2.</w:t>
      </w:r>
      <w:r>
        <w:rPr>
          <w:rFonts w:ascii="Times New Roman" w:hAnsi="Times New Roman"/>
          <w:sz w:val="24"/>
          <w:szCs w:val="24"/>
          <w:highlight w:val="none"/>
        </w:rPr>
        <w:tab/>
      </w:r>
      <w:r>
        <w:rPr>
          <w:rFonts w:ascii="Times New Roman" w:hAnsi="Times New Roman"/>
          <w:sz w:val="24"/>
          <w:szCs w:val="24"/>
          <w:highlight w:val="none"/>
        </w:rPr>
        <w:t xml:space="preserve">Настоящие Условия являются типовыми для всех Клиентов и определяют положения Договора РКО, заключаемого между Банком и Клиентом.</w:t>
      </w:r>
      <w:r>
        <w:rPr>
          <w:rFonts w:ascii="Times New Roman" w:hAnsi="Times New Roman"/>
          <w:sz w:val="24"/>
          <w:szCs w:val="24"/>
          <w:highlight w:val="none"/>
        </w:rPr>
      </w:r>
      <w:r>
        <w:rPr>
          <w:rFonts w:ascii="Times New Roman" w:hAnsi="Times New Roman"/>
          <w:sz w:val="24"/>
          <w:szCs w:val="24"/>
          <w:highlight w:val="none"/>
        </w:rPr>
      </w:r>
    </w:p>
    <w:p>
      <w:pPr>
        <w:pStyle w:val="1859"/>
        <w:ind w:left="0" w:firstLine="709"/>
        <w:jc w:val="both"/>
        <w:spacing w:after="0" w:line="240" w:lineRule="auto"/>
        <w:tabs>
          <w:tab w:val="left" w:pos="709" w:leader="none"/>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2.3.</w:t>
      </w:r>
      <w:r>
        <w:rPr>
          <w:rFonts w:ascii="Times New Roman" w:hAnsi="Times New Roman"/>
          <w:sz w:val="24"/>
          <w:szCs w:val="24"/>
          <w:highlight w:val="none"/>
        </w:rPr>
        <w:tab/>
      </w:r>
      <w:r>
        <w:rPr>
          <w:rFonts w:ascii="Times New Roman" w:hAnsi="Times New Roman"/>
          <w:sz w:val="24"/>
          <w:szCs w:val="24"/>
          <w:highlight w:val="none"/>
        </w:rPr>
        <w:t xml:space="preserve">Открытие </w:t>
      </w:r>
      <w:r>
        <w:rPr>
          <w:rFonts w:ascii="Times New Roman" w:hAnsi="Times New Roman"/>
          <w:sz w:val="24"/>
          <w:szCs w:val="24"/>
          <w:highlight w:val="none"/>
        </w:rPr>
        <w:t xml:space="preserve">Счета </w:t>
      </w:r>
      <w:r>
        <w:rPr>
          <w:rFonts w:ascii="Times New Roman" w:hAnsi="Times New Roman"/>
          <w:sz w:val="24"/>
          <w:szCs w:val="24"/>
          <w:highlight w:val="none"/>
        </w:rPr>
        <w:t xml:space="preserve">и расчетно-кассовое обслуживание </w:t>
      </w:r>
      <w:r>
        <w:rPr>
          <w:rFonts w:ascii="Times New Roman" w:hAnsi="Times New Roman"/>
          <w:sz w:val="24"/>
          <w:szCs w:val="24"/>
          <w:highlight w:val="none"/>
        </w:rPr>
        <w:t xml:space="preserve">Клиента </w:t>
      </w:r>
      <w:r>
        <w:rPr>
          <w:rFonts w:ascii="Times New Roman" w:hAnsi="Times New Roman"/>
          <w:sz w:val="24"/>
          <w:szCs w:val="24"/>
          <w:highlight w:val="none"/>
        </w:rPr>
        <w:t xml:space="preserve">осуществляется Банком на основании Договора</w:t>
      </w:r>
      <w:r>
        <w:rPr>
          <w:rFonts w:ascii="Times New Roman" w:hAnsi="Times New Roman"/>
          <w:sz w:val="24"/>
          <w:szCs w:val="24"/>
          <w:highlight w:val="none"/>
        </w:rPr>
        <w:t xml:space="preserve"> РКО</w:t>
      </w:r>
      <w:r>
        <w:rPr>
          <w:rFonts w:ascii="Times New Roman" w:hAnsi="Times New Roman"/>
          <w:sz w:val="24"/>
          <w:szCs w:val="24"/>
          <w:highlight w:val="none"/>
        </w:rPr>
        <w:t xml:space="preserve">, состоящего </w:t>
      </w:r>
      <w:r>
        <w:rPr>
          <w:rFonts w:ascii="Times New Roman" w:hAnsi="Times New Roman"/>
          <w:sz w:val="24"/>
          <w:szCs w:val="24"/>
          <w:highlight w:val="none"/>
        </w:rPr>
        <w:t xml:space="preserve">из </w:t>
      </w:r>
      <w:r>
        <w:rPr>
          <w:rFonts w:ascii="Times New Roman" w:hAnsi="Times New Roman"/>
          <w:sz w:val="24"/>
          <w:szCs w:val="24"/>
          <w:highlight w:val="none"/>
        </w:rPr>
        <w:t xml:space="preserve">Заявления о присоединении к Единому сервисному договору/</w:t>
      </w:r>
      <w:r>
        <w:rPr>
          <w:rFonts w:ascii="Times New Roman" w:hAnsi="Times New Roman"/>
          <w:sz w:val="24"/>
          <w:szCs w:val="24"/>
          <w:highlight w:val="none"/>
        </w:rPr>
        <w:t xml:space="preserve">Заяв</w:t>
      </w:r>
      <w:r>
        <w:rPr>
          <w:rFonts w:ascii="Times New Roman" w:hAnsi="Times New Roman"/>
          <w:sz w:val="24"/>
          <w:szCs w:val="24"/>
          <w:highlight w:val="none"/>
        </w:rPr>
        <w:t xml:space="preserve">ления о присоединении к Условиям</w:t>
      </w:r>
      <w:r>
        <w:rPr>
          <w:rFonts w:ascii="Times New Roman" w:hAnsi="Times New Roman"/>
          <w:sz w:val="24"/>
          <w:szCs w:val="24"/>
          <w:highlight w:val="none"/>
        </w:rPr>
        <w:t xml:space="preserve"> и настоящих Условий</w:t>
      </w:r>
      <w:r>
        <w:rPr>
          <w:rFonts w:ascii="Times New Roman" w:hAnsi="Times New Roman"/>
          <w:sz w:val="24"/>
          <w:szCs w:val="24"/>
          <w:highlight w:val="none"/>
        </w:rPr>
        <w:t xml:space="preserve">, а также в </w:t>
      </w:r>
      <w:r>
        <w:rPr>
          <w:rFonts w:ascii="Times New Roman" w:hAnsi="Times New Roman"/>
          <w:sz w:val="24"/>
          <w:szCs w:val="24"/>
          <w:highlight w:val="none"/>
        </w:rPr>
        <w:t xml:space="preserve">соответствии с действующим законодательством Российской Федерации</w:t>
      </w:r>
      <w:r>
        <w:rPr>
          <w:rFonts w:ascii="Times New Roman" w:hAnsi="Times New Roman"/>
          <w:sz w:val="24"/>
          <w:szCs w:val="24"/>
          <w:highlight w:val="none"/>
        </w:rPr>
        <w:t xml:space="preserve">. </w:t>
      </w:r>
      <w:r>
        <w:rPr>
          <w:rFonts w:ascii="Times New Roman" w:hAnsi="Times New Roman"/>
          <w:sz w:val="24"/>
          <w:szCs w:val="24"/>
          <w:highlight w:val="none"/>
        </w:rPr>
        <w:t xml:space="preserve">Расчетно-кассов</w:t>
      </w:r>
      <w:r>
        <w:rPr>
          <w:rFonts w:ascii="Times New Roman" w:hAnsi="Times New Roman"/>
          <w:sz w:val="24"/>
          <w:szCs w:val="24"/>
          <w:highlight w:val="none"/>
        </w:rPr>
        <w:t xml:space="preserve">ое обслуживание Клиента и предоставление банковских услуг в рамках Договора РКО осуществляется в любом Подразделении Банка в рамках одного филиала, в котором был открыт Счет, если иное не предусмотрено настоящими Условиями и приложениями к ним. В случае ес</w:t>
      </w:r>
      <w:r>
        <w:rPr>
          <w:rFonts w:ascii="Times New Roman" w:hAnsi="Times New Roman"/>
          <w:sz w:val="24"/>
          <w:szCs w:val="24"/>
          <w:highlight w:val="none"/>
        </w:rPr>
        <w:t xml:space="preserve">ли Счет был открыт в дополнительном офисе Банка, организационно подчиненном головному офису Банка, то расчетно-кассовое обслуживание Клиента и предоставление банковских услуг в рамках Договора РКО осуществляется в любом Подразделении Банка, организационно </w:t>
      </w:r>
      <w:r>
        <w:rPr>
          <w:rFonts w:ascii="Times New Roman" w:hAnsi="Times New Roman"/>
          <w:sz w:val="24"/>
          <w:szCs w:val="24"/>
          <w:highlight w:val="none"/>
        </w:rPr>
        <w:t xml:space="preserve">подчиненном головному офису Банка, если иное не предусмотрено настоящими Условиями и приложениями к ним.</w:t>
      </w:r>
      <w:r>
        <w:rPr>
          <w:rFonts w:ascii="Times New Roman" w:hAnsi="Times New Roman"/>
          <w:sz w:val="24"/>
          <w:szCs w:val="24"/>
          <w:highlight w:val="none"/>
        </w:rPr>
      </w:r>
      <w:r>
        <w:rPr>
          <w:rFonts w:ascii="Times New Roman" w:hAnsi="Times New Roman"/>
          <w:sz w:val="24"/>
          <w:szCs w:val="24"/>
          <w:highlight w:val="none"/>
        </w:rPr>
      </w:r>
    </w:p>
    <w:p>
      <w:pPr>
        <w:pStyle w:val="1859"/>
        <w:ind w:left="0" w:firstLine="709"/>
        <w:jc w:val="both"/>
        <w:spacing w:after="0" w:line="240" w:lineRule="auto"/>
        <w:tabs>
          <w:tab w:val="left" w:pos="709" w:leader="none"/>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2.4.</w:t>
      </w:r>
      <w:r>
        <w:rPr>
          <w:rFonts w:ascii="Times New Roman" w:hAnsi="Times New Roman"/>
          <w:sz w:val="24"/>
          <w:szCs w:val="24"/>
          <w:highlight w:val="none"/>
        </w:rPr>
        <w:tab/>
      </w:r>
      <w:r>
        <w:rPr>
          <w:rFonts w:ascii="Times New Roman" w:hAnsi="Times New Roman"/>
          <w:sz w:val="24"/>
          <w:szCs w:val="24"/>
          <w:highlight w:val="none"/>
        </w:rPr>
        <w:t xml:space="preserve">Банк, с целью ознакомления Клиентов с </w:t>
      </w:r>
      <w:r>
        <w:rPr>
          <w:rFonts w:ascii="Times New Roman" w:hAnsi="Times New Roman"/>
          <w:sz w:val="24"/>
          <w:szCs w:val="24"/>
          <w:highlight w:val="none"/>
        </w:rPr>
        <w:t xml:space="preserve">настоящ</w:t>
      </w:r>
      <w:r>
        <w:rPr>
          <w:rFonts w:ascii="Times New Roman" w:hAnsi="Times New Roman"/>
          <w:sz w:val="24"/>
          <w:szCs w:val="24"/>
          <w:highlight w:val="none"/>
        </w:rPr>
        <w:t xml:space="preserve">ими Условиями</w:t>
      </w:r>
      <w:r>
        <w:rPr>
          <w:rFonts w:ascii="Times New Roman" w:hAnsi="Times New Roman"/>
          <w:sz w:val="24"/>
          <w:szCs w:val="24"/>
          <w:highlight w:val="none"/>
        </w:rPr>
        <w:t xml:space="preserve"> </w:t>
      </w:r>
      <w:r>
        <w:rPr>
          <w:rFonts w:ascii="Times New Roman" w:hAnsi="Times New Roman"/>
          <w:sz w:val="24"/>
          <w:szCs w:val="24"/>
          <w:highlight w:val="none"/>
        </w:rPr>
        <w:t xml:space="preserve">и Тарифами Банка</w:t>
      </w:r>
      <w:r>
        <w:rPr>
          <w:rFonts w:ascii="Times New Roman" w:hAnsi="Times New Roman"/>
          <w:sz w:val="24"/>
          <w:szCs w:val="24"/>
          <w:highlight w:val="none"/>
        </w:rPr>
        <w:t xml:space="preserve">, размещает</w:t>
      </w:r>
      <w:r>
        <w:rPr>
          <w:rFonts w:ascii="Times New Roman" w:hAnsi="Times New Roman"/>
          <w:sz w:val="24"/>
          <w:szCs w:val="24"/>
          <w:highlight w:val="none"/>
        </w:rPr>
        <w:t xml:space="preserve"> </w:t>
      </w:r>
      <w:r>
        <w:rPr>
          <w:rFonts w:ascii="Times New Roman" w:hAnsi="Times New Roman"/>
          <w:sz w:val="24"/>
          <w:szCs w:val="24"/>
          <w:highlight w:val="none"/>
        </w:rPr>
        <w:t xml:space="preserve">их</w:t>
      </w:r>
      <w:r>
        <w:rPr>
          <w:rFonts w:ascii="Times New Roman" w:hAnsi="Times New Roman"/>
          <w:sz w:val="24"/>
          <w:szCs w:val="24"/>
          <w:highlight w:val="none"/>
        </w:rPr>
        <w:t xml:space="preserve">, в том числе изменения и дополнения</w:t>
      </w:r>
      <w:r>
        <w:rPr>
          <w:rFonts w:ascii="Times New Roman" w:hAnsi="Times New Roman"/>
          <w:sz w:val="24"/>
          <w:szCs w:val="24"/>
          <w:highlight w:val="none"/>
        </w:rPr>
        <w:t xml:space="preserve"> к ним</w:t>
      </w:r>
      <w:r>
        <w:rPr>
          <w:rFonts w:ascii="Times New Roman" w:hAnsi="Times New Roman"/>
          <w:sz w:val="24"/>
          <w:szCs w:val="24"/>
          <w:highlight w:val="none"/>
        </w:rPr>
        <w:t xml:space="preserve">, п</w:t>
      </w:r>
      <w:r>
        <w:rPr>
          <w:rFonts w:ascii="Times New Roman" w:hAnsi="Times New Roman"/>
          <w:sz w:val="24"/>
          <w:szCs w:val="24"/>
          <w:highlight w:val="none"/>
        </w:rPr>
        <w:t xml:space="preserve">утем </w:t>
      </w:r>
      <w:r>
        <w:rPr>
          <w:rFonts w:ascii="Times New Roman" w:hAnsi="Times New Roman"/>
          <w:sz w:val="24"/>
          <w:szCs w:val="24"/>
          <w:highlight w:val="none"/>
        </w:rPr>
        <w:t xml:space="preserve">их </w:t>
      </w:r>
      <w:r>
        <w:rPr>
          <w:rFonts w:ascii="Times New Roman" w:hAnsi="Times New Roman"/>
          <w:sz w:val="24"/>
          <w:szCs w:val="24"/>
          <w:highlight w:val="none"/>
        </w:rPr>
        <w:t xml:space="preserve">опубликования </w:t>
      </w:r>
      <w:r>
        <w:rPr>
          <w:rFonts w:ascii="Times New Roman" w:hAnsi="Times New Roman"/>
          <w:sz w:val="24"/>
          <w:szCs w:val="24"/>
          <w:highlight w:val="none"/>
        </w:rPr>
        <w:t xml:space="preserve">одним из следующих способов:</w:t>
      </w:r>
      <w:r>
        <w:rPr>
          <w:rFonts w:ascii="Times New Roman" w:hAnsi="Times New Roman"/>
          <w:sz w:val="24"/>
          <w:szCs w:val="24"/>
          <w:highlight w:val="none"/>
        </w:rPr>
      </w:r>
      <w:r>
        <w:rPr>
          <w:rFonts w:ascii="Times New Roman" w:hAnsi="Times New Roman"/>
          <w:sz w:val="24"/>
          <w:szCs w:val="24"/>
          <w:highlight w:val="none"/>
        </w:rPr>
      </w:r>
    </w:p>
    <w:p>
      <w:pPr>
        <w:pStyle w:val="1859"/>
        <w:ind w:left="0"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t xml:space="preserve">размещения на официальном сайте Банка в сети интернет по адресу: </w:t>
      </w:r>
      <w:hyperlink r:id="rId11" w:tooltip="https://www.rshb.ru" w:history="1">
        <w:r>
          <w:rPr>
            <w:rStyle w:val="1860"/>
            <w:rFonts w:ascii="Times New Roman" w:hAnsi="Times New Roman"/>
            <w:color w:val="000000"/>
            <w:sz w:val="24"/>
            <w:szCs w:val="24"/>
            <w:highlight w:val="none"/>
          </w:rPr>
          <w:t xml:space="preserve">http</w:t>
        </w:r>
        <w:r>
          <w:rPr>
            <w:rStyle w:val="1860"/>
            <w:rFonts w:ascii="Times New Roman" w:hAnsi="Times New Roman"/>
            <w:color w:val="000000"/>
            <w:sz w:val="24"/>
            <w:szCs w:val="24"/>
            <w:highlight w:val="none"/>
            <w:lang w:val="en-US"/>
          </w:rPr>
          <w:t xml:space="preserve">s</w:t>
        </w:r>
        <w:r>
          <w:rPr>
            <w:rStyle w:val="1860"/>
            <w:rFonts w:ascii="Times New Roman" w:hAnsi="Times New Roman"/>
            <w:color w:val="000000"/>
            <w:sz w:val="24"/>
            <w:szCs w:val="24"/>
            <w:highlight w:val="none"/>
          </w:rPr>
          <w:t xml:space="preserve">://www.rshb.ru</w:t>
        </w:r>
      </w:hyperlink>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pStyle w:val="1859"/>
        <w:ind w:left="0"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t xml:space="preserve">размещения на информационных стендах подразделений Банка, осуществляющих обслуживание Клиентов. </w:t>
      </w:r>
      <w:r>
        <w:rPr>
          <w:rFonts w:ascii="Times New Roman" w:hAnsi="Times New Roman"/>
          <w:sz w:val="24"/>
          <w:szCs w:val="24"/>
          <w:highlight w:val="none"/>
        </w:rPr>
      </w:r>
      <w:r>
        <w:rPr>
          <w:rFonts w:ascii="Times New Roman" w:hAnsi="Times New Roman"/>
          <w:sz w:val="24"/>
          <w:szCs w:val="24"/>
          <w:highlight w:val="none"/>
        </w:rPr>
      </w:r>
    </w:p>
    <w:p>
      <w:pPr>
        <w:pStyle w:val="1859"/>
        <w:ind w:left="0" w:firstLine="709"/>
        <w:jc w:val="both"/>
        <w:spacing w:after="0" w:line="240" w:lineRule="auto"/>
        <w:tabs>
          <w:tab w:val="left" w:pos="709"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2.</w:t>
      </w:r>
      <w:r>
        <w:rPr>
          <w:rFonts w:ascii="Times New Roman" w:hAnsi="Times New Roman"/>
          <w:sz w:val="24"/>
          <w:szCs w:val="24"/>
          <w:highlight w:val="none"/>
        </w:rPr>
        <w:t xml:space="preserve">5</w:t>
      </w:r>
      <w:r>
        <w:rPr>
          <w:rFonts w:ascii="Times New Roman" w:hAnsi="Times New Roman"/>
          <w:sz w:val="24"/>
          <w:szCs w:val="24"/>
          <w:highlight w:val="none"/>
        </w:rPr>
        <w:t xml:space="preserve">.</w:t>
      </w:r>
      <w:r>
        <w:rPr>
          <w:rFonts w:ascii="Times New Roman" w:hAnsi="Times New Roman"/>
          <w:sz w:val="24"/>
          <w:szCs w:val="24"/>
          <w:highlight w:val="none"/>
        </w:rPr>
        <w:tab/>
        <w:t xml:space="preserve">Заключая Договор </w:t>
      </w:r>
      <w:r>
        <w:rPr>
          <w:rFonts w:ascii="Times New Roman" w:hAnsi="Times New Roman"/>
          <w:sz w:val="24"/>
          <w:szCs w:val="24"/>
          <w:highlight w:val="none"/>
        </w:rPr>
        <w:t xml:space="preserve">РКО </w:t>
      </w:r>
      <w:r>
        <w:rPr>
          <w:rFonts w:ascii="Times New Roman" w:hAnsi="Times New Roman"/>
          <w:sz w:val="24"/>
          <w:szCs w:val="24"/>
          <w:highlight w:val="none"/>
        </w:rPr>
        <w:t xml:space="preserve">Стороны принимают на себя обязательство исполнять в полном объеме требования </w:t>
      </w:r>
      <w:r>
        <w:rPr>
          <w:rFonts w:ascii="Times New Roman" w:hAnsi="Times New Roman"/>
          <w:sz w:val="24"/>
          <w:szCs w:val="24"/>
          <w:highlight w:val="none"/>
        </w:rPr>
        <w:t xml:space="preserve">настоящих </w:t>
      </w:r>
      <w:r>
        <w:rPr>
          <w:rFonts w:ascii="Times New Roman" w:hAnsi="Times New Roman"/>
          <w:sz w:val="24"/>
          <w:szCs w:val="24"/>
          <w:highlight w:val="none"/>
        </w:rPr>
        <w:t xml:space="preserve">Условий. </w:t>
      </w:r>
      <w:r>
        <w:rPr>
          <w:rFonts w:ascii="Times New Roman" w:hAnsi="Times New Roman"/>
          <w:sz w:val="24"/>
          <w:szCs w:val="24"/>
          <w:highlight w:val="none"/>
        </w:rPr>
      </w:r>
      <w:r>
        <w:rPr>
          <w:rFonts w:ascii="Times New Roman" w:hAnsi="Times New Roman"/>
          <w:sz w:val="24"/>
          <w:szCs w:val="24"/>
          <w:highlight w:val="none"/>
        </w:rPr>
      </w:r>
    </w:p>
    <w:p>
      <w:pPr>
        <w:pStyle w:val="1859"/>
        <w:ind w:left="0" w:firstLine="709"/>
        <w:jc w:val="both"/>
        <w:spacing w:after="0" w:line="240" w:lineRule="auto"/>
        <w:tabs>
          <w:tab w:val="left" w:pos="709"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2</w:t>
      </w:r>
      <w:r>
        <w:rPr>
          <w:rFonts w:ascii="Times New Roman" w:hAnsi="Times New Roman"/>
          <w:sz w:val="24"/>
          <w:szCs w:val="24"/>
          <w:highlight w:val="none"/>
        </w:rPr>
        <w:t xml:space="preserve">.</w:t>
      </w:r>
      <w:r>
        <w:rPr>
          <w:rFonts w:ascii="Times New Roman" w:hAnsi="Times New Roman"/>
          <w:sz w:val="24"/>
          <w:szCs w:val="24"/>
          <w:highlight w:val="none"/>
        </w:rPr>
        <w:t xml:space="preserve">6</w:t>
      </w:r>
      <w:r>
        <w:rPr>
          <w:rFonts w:ascii="Times New Roman" w:hAnsi="Times New Roman"/>
          <w:sz w:val="24"/>
          <w:szCs w:val="24"/>
          <w:highlight w:val="none"/>
        </w:rPr>
        <w:t xml:space="preserve">.</w:t>
      </w:r>
      <w:r>
        <w:rPr>
          <w:rFonts w:ascii="Times New Roman" w:hAnsi="Times New Roman"/>
          <w:sz w:val="24"/>
          <w:szCs w:val="24"/>
          <w:highlight w:val="none"/>
        </w:rPr>
        <w:tab/>
      </w:r>
      <w:r>
        <w:rPr>
          <w:rFonts w:ascii="Times New Roman" w:hAnsi="Times New Roman"/>
          <w:sz w:val="24"/>
          <w:szCs w:val="24"/>
          <w:highlight w:val="none"/>
        </w:rPr>
        <w:t xml:space="preserve">Предоставление б</w:t>
      </w:r>
      <w:r>
        <w:rPr>
          <w:rFonts w:ascii="Times New Roman" w:hAnsi="Times New Roman"/>
          <w:sz w:val="24"/>
          <w:szCs w:val="24"/>
          <w:highlight w:val="none"/>
        </w:rPr>
        <w:t xml:space="preserve">анковски</w:t>
      </w:r>
      <w:r>
        <w:rPr>
          <w:rFonts w:ascii="Times New Roman" w:hAnsi="Times New Roman"/>
          <w:sz w:val="24"/>
          <w:szCs w:val="24"/>
          <w:highlight w:val="none"/>
        </w:rPr>
        <w:t xml:space="preserve">х</w:t>
      </w:r>
      <w:r>
        <w:rPr>
          <w:rFonts w:ascii="Times New Roman" w:hAnsi="Times New Roman"/>
          <w:sz w:val="24"/>
          <w:szCs w:val="24"/>
          <w:highlight w:val="none"/>
        </w:rPr>
        <w:t xml:space="preserve"> услуг в рамках Договора</w:t>
      </w:r>
      <w:r>
        <w:rPr>
          <w:rFonts w:ascii="Times New Roman" w:hAnsi="Times New Roman"/>
          <w:sz w:val="24"/>
          <w:szCs w:val="24"/>
          <w:highlight w:val="none"/>
        </w:rPr>
        <w:t xml:space="preserve"> РКО</w:t>
      </w:r>
      <w:r>
        <w:rPr>
          <w:rFonts w:ascii="Times New Roman" w:hAnsi="Times New Roman"/>
          <w:sz w:val="24"/>
          <w:szCs w:val="24"/>
          <w:highlight w:val="none"/>
        </w:rPr>
        <w:t xml:space="preserve">, </w:t>
      </w:r>
      <w:r>
        <w:rPr>
          <w:rFonts w:ascii="Times New Roman" w:hAnsi="Times New Roman"/>
          <w:sz w:val="24"/>
          <w:szCs w:val="24"/>
          <w:highlight w:val="none"/>
        </w:rPr>
        <w:t xml:space="preserve">в том числе услуг по открытию</w:t>
      </w:r>
      <w:r>
        <w:rPr>
          <w:rFonts w:ascii="Times New Roman" w:hAnsi="Times New Roman"/>
          <w:sz w:val="24"/>
          <w:szCs w:val="24"/>
          <w:highlight w:val="none"/>
        </w:rPr>
        <w:t xml:space="preserve"> и</w:t>
      </w:r>
      <w:r>
        <w:rPr>
          <w:rFonts w:ascii="Times New Roman" w:hAnsi="Times New Roman"/>
          <w:sz w:val="24"/>
          <w:szCs w:val="24"/>
          <w:highlight w:val="none"/>
        </w:rPr>
        <w:t xml:space="preserve"> ведению</w:t>
      </w:r>
      <w:r>
        <w:rPr>
          <w:rFonts w:ascii="Times New Roman" w:hAnsi="Times New Roman"/>
          <w:sz w:val="24"/>
          <w:szCs w:val="24"/>
          <w:highlight w:val="none"/>
        </w:rPr>
        <w:t xml:space="preserve"> Счета</w:t>
      </w:r>
      <w:r>
        <w:rPr>
          <w:rFonts w:ascii="Times New Roman" w:hAnsi="Times New Roman"/>
          <w:sz w:val="24"/>
          <w:szCs w:val="24"/>
          <w:highlight w:val="none"/>
        </w:rPr>
        <w:t xml:space="preserve"> и расчетно-кассов</w:t>
      </w:r>
      <w:r>
        <w:rPr>
          <w:rFonts w:ascii="Times New Roman" w:hAnsi="Times New Roman"/>
          <w:sz w:val="24"/>
          <w:szCs w:val="24"/>
          <w:highlight w:val="none"/>
        </w:rPr>
        <w:t xml:space="preserve">ому</w:t>
      </w:r>
      <w:r>
        <w:rPr>
          <w:rFonts w:ascii="Times New Roman" w:hAnsi="Times New Roman"/>
          <w:sz w:val="24"/>
          <w:szCs w:val="24"/>
          <w:highlight w:val="none"/>
        </w:rPr>
        <w:t xml:space="preserve"> обслуживани</w:t>
      </w:r>
      <w:r>
        <w:rPr>
          <w:rFonts w:ascii="Times New Roman" w:hAnsi="Times New Roman"/>
          <w:sz w:val="24"/>
          <w:szCs w:val="24"/>
          <w:highlight w:val="none"/>
        </w:rPr>
        <w:t xml:space="preserve">ю</w:t>
      </w:r>
      <w:r>
        <w:rPr>
          <w:rFonts w:ascii="Times New Roman" w:hAnsi="Times New Roman"/>
          <w:sz w:val="24"/>
          <w:szCs w:val="24"/>
          <w:highlight w:val="none"/>
        </w:rPr>
        <w:t xml:space="preserve"> </w:t>
      </w:r>
      <w:r>
        <w:rPr>
          <w:rFonts w:ascii="Times New Roman" w:hAnsi="Times New Roman"/>
          <w:sz w:val="24"/>
          <w:szCs w:val="24"/>
          <w:highlight w:val="none"/>
        </w:rPr>
        <w:t xml:space="preserve">осуществляется Банком </w:t>
      </w:r>
      <w:r>
        <w:rPr>
          <w:rFonts w:ascii="Times New Roman" w:hAnsi="Times New Roman"/>
          <w:sz w:val="24"/>
          <w:szCs w:val="24"/>
          <w:highlight w:val="none"/>
        </w:rPr>
        <w:t xml:space="preserve">за плату </w:t>
      </w:r>
      <w:r>
        <w:rPr>
          <w:rFonts w:ascii="Times New Roman" w:hAnsi="Times New Roman"/>
          <w:sz w:val="24"/>
          <w:szCs w:val="24"/>
          <w:highlight w:val="none"/>
        </w:rPr>
        <w:t xml:space="preserve">в соответствии с Тарифами</w:t>
      </w:r>
      <w:r>
        <w:rPr>
          <w:rFonts w:ascii="Times New Roman" w:hAnsi="Times New Roman"/>
          <w:sz w:val="24"/>
          <w:szCs w:val="24"/>
          <w:highlight w:val="none"/>
        </w:rPr>
        <w:t xml:space="preserve">/Тарифными плана</w:t>
      </w:r>
      <w:r>
        <w:rPr>
          <w:rFonts w:ascii="Times New Roman" w:hAnsi="Times New Roman"/>
          <w:sz w:val="24"/>
          <w:szCs w:val="24"/>
          <w:highlight w:val="none"/>
        </w:rPr>
        <w:t xml:space="preserve"> Банк</w:t>
      </w:r>
      <w:r>
        <w:rPr>
          <w:rFonts w:ascii="Times New Roman" w:hAnsi="Times New Roman"/>
          <w:sz w:val="24"/>
          <w:szCs w:val="24"/>
          <w:highlight w:val="none"/>
        </w:rPr>
        <w:t xml:space="preserve">а, действующими на момент предоставления </w:t>
      </w:r>
      <w:r>
        <w:rPr>
          <w:rFonts w:ascii="Times New Roman" w:hAnsi="Times New Roman"/>
          <w:sz w:val="24"/>
          <w:szCs w:val="24"/>
          <w:highlight w:val="none"/>
        </w:rPr>
        <w:t xml:space="preserve">услуги.</w:t>
      </w:r>
      <w:r>
        <w:rPr>
          <w:rFonts w:ascii="Times New Roman" w:hAnsi="Times New Roman"/>
          <w:sz w:val="24"/>
          <w:szCs w:val="24"/>
          <w:highlight w:val="none"/>
        </w:rPr>
      </w:r>
      <w:r>
        <w:rPr>
          <w:rFonts w:ascii="Times New Roman" w:hAnsi="Times New Roman"/>
          <w:sz w:val="24"/>
          <w:szCs w:val="24"/>
          <w:highlight w:val="none"/>
        </w:rPr>
      </w:r>
    </w:p>
    <w:p>
      <w:pPr>
        <w:pStyle w:val="1859"/>
        <w:ind w:left="0" w:firstLine="709"/>
        <w:jc w:val="both"/>
        <w:spacing w:after="0" w:line="240" w:lineRule="auto"/>
        <w:tabs>
          <w:tab w:val="left" w:pos="709"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2.</w:t>
      </w:r>
      <w:r>
        <w:rPr>
          <w:rFonts w:ascii="Times New Roman" w:hAnsi="Times New Roman"/>
          <w:sz w:val="24"/>
          <w:szCs w:val="24"/>
          <w:highlight w:val="none"/>
        </w:rPr>
        <w:t xml:space="preserve">7</w:t>
      </w:r>
      <w:r>
        <w:rPr>
          <w:rFonts w:ascii="Times New Roman" w:hAnsi="Times New Roman"/>
          <w:sz w:val="24"/>
          <w:szCs w:val="24"/>
          <w:highlight w:val="none"/>
        </w:rPr>
        <w:t xml:space="preserve">.</w:t>
      </w:r>
      <w:r>
        <w:rPr>
          <w:rFonts w:ascii="Times New Roman" w:hAnsi="Times New Roman"/>
          <w:sz w:val="24"/>
          <w:szCs w:val="24"/>
          <w:highlight w:val="none"/>
        </w:rPr>
        <w:tab/>
      </w:r>
      <w:r>
        <w:rPr>
          <w:rFonts w:ascii="Times New Roman" w:hAnsi="Times New Roman"/>
          <w:bCs/>
          <w:sz w:val="24"/>
          <w:szCs w:val="24"/>
          <w:highlight w:val="none"/>
        </w:rPr>
        <w:t xml:space="preserve">Информация о в</w:t>
      </w:r>
      <w:r>
        <w:rPr>
          <w:rFonts w:ascii="Times New Roman" w:hAnsi="Times New Roman"/>
          <w:bCs/>
          <w:sz w:val="24"/>
          <w:szCs w:val="24"/>
          <w:highlight w:val="none"/>
        </w:rPr>
        <w:t xml:space="preserve">рем</w:t>
      </w:r>
      <w:r>
        <w:rPr>
          <w:rFonts w:ascii="Times New Roman" w:hAnsi="Times New Roman"/>
          <w:bCs/>
          <w:sz w:val="24"/>
          <w:szCs w:val="24"/>
          <w:highlight w:val="none"/>
        </w:rPr>
        <w:t xml:space="preserve">ени</w:t>
      </w:r>
      <w:r>
        <w:rPr>
          <w:rFonts w:ascii="Times New Roman" w:hAnsi="Times New Roman"/>
          <w:bCs/>
          <w:sz w:val="24"/>
          <w:szCs w:val="24"/>
          <w:highlight w:val="none"/>
        </w:rPr>
        <w:t xml:space="preserve">, установл</w:t>
      </w:r>
      <w:r>
        <w:rPr>
          <w:rFonts w:ascii="Times New Roman" w:hAnsi="Times New Roman"/>
          <w:bCs/>
          <w:sz w:val="24"/>
          <w:szCs w:val="24"/>
          <w:highlight w:val="none"/>
        </w:rPr>
        <w:t xml:space="preserve">енн</w:t>
      </w:r>
      <w:r>
        <w:rPr>
          <w:rFonts w:ascii="Times New Roman" w:hAnsi="Times New Roman"/>
          <w:bCs/>
          <w:sz w:val="24"/>
          <w:szCs w:val="24"/>
          <w:highlight w:val="none"/>
        </w:rPr>
        <w:t xml:space="preserve">ом</w:t>
      </w:r>
      <w:r>
        <w:rPr>
          <w:rFonts w:ascii="Times New Roman" w:hAnsi="Times New Roman"/>
          <w:bCs/>
          <w:sz w:val="24"/>
          <w:szCs w:val="24"/>
          <w:highlight w:val="none"/>
        </w:rPr>
        <w:t xml:space="preserve"> Банком для </w:t>
      </w:r>
      <w:r>
        <w:rPr>
          <w:rFonts w:ascii="Times New Roman" w:hAnsi="Times New Roman"/>
          <w:bCs/>
          <w:sz w:val="24"/>
          <w:szCs w:val="24"/>
          <w:highlight w:val="none"/>
        </w:rPr>
        <w:t xml:space="preserve">расчетно-</w:t>
      </w:r>
      <w:r>
        <w:rPr>
          <w:rFonts w:ascii="Times New Roman" w:hAnsi="Times New Roman"/>
          <w:bCs/>
          <w:sz w:val="24"/>
          <w:szCs w:val="24"/>
          <w:highlight w:val="none"/>
        </w:rPr>
        <w:t xml:space="preserve">кассового </w:t>
      </w:r>
      <w:r>
        <w:rPr>
          <w:rFonts w:ascii="Times New Roman" w:hAnsi="Times New Roman"/>
          <w:bCs/>
          <w:sz w:val="24"/>
          <w:szCs w:val="24"/>
          <w:highlight w:val="none"/>
        </w:rPr>
        <w:t xml:space="preserve">обслуживания К</w:t>
      </w:r>
      <w:r>
        <w:rPr>
          <w:rFonts w:ascii="Times New Roman" w:hAnsi="Times New Roman"/>
          <w:bCs/>
          <w:sz w:val="24"/>
          <w:szCs w:val="24"/>
          <w:highlight w:val="none"/>
        </w:rPr>
        <w:t xml:space="preserve">лиентов</w:t>
      </w:r>
      <w:r>
        <w:rPr>
          <w:rFonts w:ascii="Times New Roman" w:hAnsi="Times New Roman"/>
          <w:bCs/>
          <w:sz w:val="24"/>
          <w:szCs w:val="24"/>
          <w:highlight w:val="none"/>
        </w:rPr>
        <w:t xml:space="preserve">,</w:t>
      </w:r>
      <w:r>
        <w:rPr>
          <w:rFonts w:ascii="Times New Roman" w:hAnsi="Times New Roman"/>
          <w:bCs/>
          <w:sz w:val="24"/>
          <w:szCs w:val="24"/>
          <w:highlight w:val="none"/>
        </w:rPr>
        <w:t xml:space="preserve"> и режиме приема от </w:t>
      </w:r>
      <w:r>
        <w:rPr>
          <w:rFonts w:ascii="Times New Roman" w:hAnsi="Times New Roman"/>
          <w:bCs/>
          <w:sz w:val="24"/>
          <w:szCs w:val="24"/>
          <w:highlight w:val="none"/>
        </w:rPr>
        <w:t xml:space="preserve">К</w:t>
      </w:r>
      <w:r>
        <w:rPr>
          <w:rFonts w:ascii="Times New Roman" w:hAnsi="Times New Roman"/>
          <w:bCs/>
          <w:sz w:val="24"/>
          <w:szCs w:val="24"/>
          <w:highlight w:val="none"/>
        </w:rPr>
        <w:t xml:space="preserve">лиентов распоряжений о переводе денежных средств</w:t>
      </w:r>
      <w:r>
        <w:rPr>
          <w:rFonts w:ascii="Times New Roman" w:hAnsi="Times New Roman"/>
          <w:bCs/>
          <w:sz w:val="24"/>
          <w:szCs w:val="24"/>
          <w:highlight w:val="none"/>
        </w:rPr>
        <w:t xml:space="preserve"> и их исполнени</w:t>
      </w:r>
      <w:r>
        <w:rPr>
          <w:rFonts w:ascii="Times New Roman" w:hAnsi="Times New Roman"/>
          <w:bCs/>
          <w:sz w:val="24"/>
          <w:szCs w:val="24"/>
          <w:highlight w:val="none"/>
        </w:rPr>
        <w:t xml:space="preserve">я</w:t>
      </w:r>
      <w:r>
        <w:rPr>
          <w:rFonts w:ascii="Times New Roman" w:hAnsi="Times New Roman"/>
          <w:sz w:val="24"/>
          <w:szCs w:val="24"/>
          <w:highlight w:val="none"/>
        </w:rPr>
        <w:t xml:space="preserve"> </w:t>
      </w:r>
      <w:r>
        <w:rPr>
          <w:rFonts w:ascii="Times New Roman" w:hAnsi="Times New Roman"/>
          <w:sz w:val="24"/>
          <w:szCs w:val="24"/>
          <w:highlight w:val="none"/>
        </w:rPr>
        <w:t xml:space="preserve">доводится </w:t>
      </w:r>
      <w:r>
        <w:rPr>
          <w:rFonts w:ascii="Times New Roman" w:hAnsi="Times New Roman"/>
          <w:sz w:val="24"/>
          <w:szCs w:val="24"/>
          <w:highlight w:val="none"/>
        </w:rPr>
        <w:t xml:space="preserve">Банком</w:t>
      </w:r>
      <w:r>
        <w:rPr>
          <w:rFonts w:ascii="Times New Roman" w:hAnsi="Times New Roman"/>
          <w:sz w:val="24"/>
          <w:szCs w:val="24"/>
          <w:highlight w:val="none"/>
        </w:rPr>
        <w:t xml:space="preserve"> </w:t>
      </w:r>
      <w:r>
        <w:rPr>
          <w:rFonts w:ascii="Times New Roman" w:hAnsi="Times New Roman"/>
          <w:sz w:val="24"/>
          <w:szCs w:val="24"/>
          <w:highlight w:val="none"/>
        </w:rPr>
        <w:t xml:space="preserve">до сведения Клиентов в порядке, предусмотренном </w:t>
      </w:r>
      <w:r>
        <w:rPr>
          <w:rFonts w:ascii="Times New Roman" w:hAnsi="Times New Roman"/>
          <w:sz w:val="24"/>
          <w:szCs w:val="24"/>
          <w:highlight w:val="none"/>
        </w:rPr>
        <w:t xml:space="preserve">пунктом </w:t>
      </w:r>
      <w:r>
        <w:rPr>
          <w:rFonts w:ascii="Times New Roman" w:hAnsi="Times New Roman"/>
          <w:sz w:val="24"/>
          <w:szCs w:val="24"/>
          <w:highlight w:val="none"/>
        </w:rPr>
        <w:t xml:space="preserve">2</w:t>
      </w:r>
      <w:r>
        <w:rPr>
          <w:rFonts w:ascii="Times New Roman" w:hAnsi="Times New Roman"/>
          <w:sz w:val="24"/>
          <w:szCs w:val="24"/>
          <w:highlight w:val="none"/>
        </w:rPr>
        <w:t xml:space="preserve">.</w:t>
      </w:r>
      <w:r>
        <w:rPr>
          <w:rFonts w:ascii="Times New Roman" w:hAnsi="Times New Roman"/>
          <w:sz w:val="24"/>
          <w:szCs w:val="24"/>
          <w:highlight w:val="none"/>
        </w:rPr>
        <w:t xml:space="preserve">10</w:t>
      </w:r>
      <w:r>
        <w:rPr>
          <w:rFonts w:ascii="Times New Roman" w:hAnsi="Times New Roman"/>
          <w:sz w:val="24"/>
          <w:szCs w:val="24"/>
          <w:highlight w:val="none"/>
        </w:rPr>
        <w:t xml:space="preserve"> </w:t>
      </w:r>
      <w:r>
        <w:rPr>
          <w:rFonts w:ascii="Times New Roman" w:hAnsi="Times New Roman"/>
          <w:sz w:val="24"/>
          <w:szCs w:val="24"/>
          <w:highlight w:val="none"/>
        </w:rPr>
        <w:t xml:space="preserve">настоящих </w:t>
      </w:r>
      <w:r>
        <w:rPr>
          <w:rFonts w:ascii="Times New Roman" w:hAnsi="Times New Roman"/>
          <w:sz w:val="24"/>
          <w:szCs w:val="24"/>
          <w:highlight w:val="none"/>
        </w:rPr>
        <w:t xml:space="preserve">Условий</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pStyle w:val="1859"/>
        <w:ind w:left="0" w:firstLine="709"/>
        <w:jc w:val="both"/>
        <w:spacing w:after="0" w:line="240" w:lineRule="auto"/>
        <w:tabs>
          <w:tab w:val="left" w:pos="709"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2.</w:t>
      </w:r>
      <w:r>
        <w:rPr>
          <w:rFonts w:ascii="Times New Roman" w:hAnsi="Times New Roman"/>
          <w:sz w:val="24"/>
          <w:szCs w:val="24"/>
          <w:highlight w:val="none"/>
        </w:rPr>
        <w:t xml:space="preserve">8</w:t>
      </w:r>
      <w:r>
        <w:rPr>
          <w:rFonts w:ascii="Times New Roman" w:hAnsi="Times New Roman"/>
          <w:sz w:val="24"/>
          <w:szCs w:val="24"/>
          <w:highlight w:val="none"/>
        </w:rPr>
        <w:t xml:space="preserve">.</w:t>
      </w:r>
      <w:r>
        <w:rPr>
          <w:rFonts w:ascii="Times New Roman" w:hAnsi="Times New Roman"/>
          <w:sz w:val="24"/>
          <w:szCs w:val="24"/>
          <w:highlight w:val="none"/>
        </w:rPr>
        <w:tab/>
        <w:t xml:space="preserve">Предоставление дополнительных услуг, продуктов </w:t>
      </w:r>
      <w:r>
        <w:rPr>
          <w:rFonts w:ascii="Times New Roman" w:hAnsi="Times New Roman"/>
          <w:sz w:val="24"/>
          <w:szCs w:val="24"/>
          <w:highlight w:val="none"/>
        </w:rPr>
        <w:t xml:space="preserve">в рамках расчетно-кассового обслуживания </w:t>
      </w:r>
      <w:r>
        <w:rPr>
          <w:rFonts w:ascii="Times New Roman" w:hAnsi="Times New Roman"/>
          <w:sz w:val="24"/>
          <w:szCs w:val="24"/>
          <w:highlight w:val="none"/>
        </w:rPr>
        <w:t xml:space="preserve">осуществляется </w:t>
      </w:r>
      <w:r>
        <w:rPr>
          <w:rFonts w:ascii="Times New Roman" w:hAnsi="Times New Roman"/>
          <w:sz w:val="24"/>
          <w:szCs w:val="24"/>
          <w:highlight w:val="none"/>
        </w:rPr>
        <w:t xml:space="preserve">Банком </w:t>
      </w:r>
      <w:r>
        <w:rPr>
          <w:rFonts w:ascii="Times New Roman" w:hAnsi="Times New Roman"/>
          <w:sz w:val="24"/>
          <w:szCs w:val="24"/>
          <w:highlight w:val="none"/>
        </w:rPr>
        <w:t xml:space="preserve">в </w:t>
      </w:r>
      <w:r>
        <w:rPr>
          <w:rFonts w:ascii="Times New Roman" w:hAnsi="Times New Roman"/>
          <w:sz w:val="24"/>
          <w:szCs w:val="24"/>
          <w:highlight w:val="none"/>
        </w:rPr>
        <w:t xml:space="preserve">порядке, установленном </w:t>
      </w:r>
      <w:r>
        <w:rPr>
          <w:rFonts w:ascii="Times New Roman" w:hAnsi="Times New Roman"/>
          <w:sz w:val="24"/>
          <w:szCs w:val="24"/>
          <w:highlight w:val="none"/>
        </w:rPr>
        <w:t xml:space="preserve">разделом </w:t>
      </w:r>
      <w:r>
        <w:rPr>
          <w:rFonts w:ascii="Times New Roman" w:hAnsi="Times New Roman"/>
          <w:sz w:val="24"/>
          <w:szCs w:val="24"/>
          <w:highlight w:val="none"/>
        </w:rPr>
        <w:t xml:space="preserve">9</w:t>
      </w:r>
      <w:r>
        <w:rPr>
          <w:rFonts w:ascii="Times New Roman" w:hAnsi="Times New Roman"/>
          <w:sz w:val="24"/>
          <w:szCs w:val="24"/>
          <w:highlight w:val="none"/>
        </w:rPr>
        <w:t xml:space="preserve"> </w:t>
      </w:r>
      <w:r>
        <w:rPr>
          <w:rFonts w:ascii="Times New Roman" w:hAnsi="Times New Roman"/>
          <w:sz w:val="24"/>
          <w:szCs w:val="24"/>
          <w:highlight w:val="none"/>
        </w:rPr>
        <w:t xml:space="preserve">настоящих </w:t>
      </w:r>
      <w:r>
        <w:rPr>
          <w:rFonts w:ascii="Times New Roman" w:hAnsi="Times New Roman"/>
          <w:sz w:val="24"/>
          <w:szCs w:val="24"/>
          <w:highlight w:val="none"/>
        </w:rPr>
        <w:t xml:space="preserve">Условий. </w:t>
      </w:r>
      <w:r>
        <w:rPr>
          <w:rFonts w:ascii="Times New Roman" w:hAnsi="Times New Roman"/>
          <w:sz w:val="24"/>
          <w:szCs w:val="24"/>
          <w:highlight w:val="none"/>
        </w:rPr>
      </w:r>
      <w:r>
        <w:rPr>
          <w:rFonts w:ascii="Times New Roman" w:hAnsi="Times New Roman"/>
          <w:sz w:val="24"/>
          <w:szCs w:val="24"/>
          <w:highlight w:val="none"/>
        </w:rPr>
      </w:r>
    </w:p>
    <w:p>
      <w:pPr>
        <w:contextualSpacing/>
        <w:ind w:firstLine="709"/>
        <w:jc w:val="both"/>
        <w:spacing w:after="60" w:line="240" w:lineRule="auto"/>
        <w:widowControl w:val="off"/>
        <w:tabs>
          <w:tab w:val="left" w:pos="-2410" w:leader="none"/>
          <w:tab w:val="left" w:pos="1276"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2.</w:t>
      </w:r>
      <w:r>
        <w:rPr>
          <w:rFonts w:ascii="Times New Roman" w:hAnsi="Times New Roman" w:eastAsia="Times New Roman"/>
          <w:bCs/>
          <w:sz w:val="24"/>
          <w:szCs w:val="24"/>
          <w:highlight w:val="none"/>
          <w:lang w:eastAsia="ru-RU"/>
        </w:rPr>
        <w:t xml:space="preserve">9</w:t>
      </w:r>
      <w:r>
        <w:rPr>
          <w:rFonts w:ascii="Times New Roman" w:hAnsi="Times New Roman" w:eastAsia="Times New Roman"/>
          <w:bCs/>
          <w:sz w:val="24"/>
          <w:szCs w:val="24"/>
          <w:highlight w:val="none"/>
          <w:lang w:eastAsia="ru-RU"/>
        </w:rPr>
        <w:t xml:space="preserve">.</w:t>
      </w:r>
      <w:r>
        <w:rPr>
          <w:rFonts w:ascii="Times New Roman" w:hAnsi="Times New Roman" w:eastAsia="Times New Roman"/>
          <w:bCs/>
          <w:sz w:val="24"/>
          <w:szCs w:val="24"/>
          <w:highlight w:val="none"/>
          <w:lang w:eastAsia="ru-RU"/>
        </w:rPr>
        <w:tab/>
      </w:r>
      <w:r>
        <w:rPr>
          <w:rFonts w:ascii="Times New Roman" w:hAnsi="Times New Roman" w:eastAsia="Times New Roman"/>
          <w:bCs/>
          <w:sz w:val="24"/>
          <w:szCs w:val="24"/>
          <w:highlight w:val="none"/>
          <w:lang w:eastAsia="ru-RU"/>
        </w:rPr>
        <w:t xml:space="preserve">Все требования, уведомления и иные сообщения по настоящим Условиям и в рамках Договора РКО направляются Сторонами друг другу в письменной форме в следующем порядке:</w:t>
      </w:r>
      <w:r>
        <w:rPr>
          <w:rFonts w:ascii="Times New Roman" w:hAnsi="Times New Roman" w:eastAsia="Times New Roman"/>
          <w:bCs/>
          <w:sz w:val="24"/>
          <w:szCs w:val="24"/>
          <w:highlight w:val="none"/>
        </w:rPr>
      </w:r>
      <w:r>
        <w:rPr>
          <w:rFonts w:ascii="Times New Roman" w:hAnsi="Times New Roman" w:eastAsia="Times New Roman"/>
          <w:bCs/>
          <w:sz w:val="24"/>
          <w:szCs w:val="24"/>
          <w:highlight w:val="none"/>
        </w:rPr>
      </w:r>
    </w:p>
    <w:p>
      <w:pPr>
        <w:contextualSpacing/>
        <w:ind w:firstLine="851"/>
        <w:jc w:val="both"/>
        <w:spacing w:after="60" w:line="240" w:lineRule="auto"/>
        <w:widowControl w:val="off"/>
        <w:tabs>
          <w:tab w:val="left" w:pos="-2410" w:leader="none"/>
          <w:tab w:val="left" w:pos="1134"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w:t>
      </w:r>
      <w:r>
        <w:rPr>
          <w:rFonts w:ascii="Times New Roman" w:hAnsi="Times New Roman" w:eastAsia="Times New Roman"/>
          <w:bCs/>
          <w:sz w:val="24"/>
          <w:szCs w:val="24"/>
          <w:highlight w:val="none"/>
          <w:lang w:eastAsia="ru-RU"/>
        </w:rPr>
        <w:tab/>
        <w:t xml:space="preserve">Банком Клиенту уведомления, касающиеся вопросов обслуживания н</w:t>
      </w:r>
      <w:r>
        <w:rPr>
          <w:rFonts w:ascii="Times New Roman" w:hAnsi="Times New Roman" w:eastAsia="Times New Roman"/>
          <w:bCs/>
          <w:sz w:val="24"/>
          <w:szCs w:val="24"/>
          <w:highlight w:val="none"/>
          <w:lang w:eastAsia="ru-RU"/>
        </w:rPr>
        <w:t xml:space="preserve">еограниченного круга клиентов Банка, направляются с использованием одного или нескольких способов, указанных в пункте 2.4 настоящих Условий, а уведомления, запросы и другие юридически значимые сообщения, касающиеся вопросов обслуживания отдельного Клиента:</w:t>
      </w:r>
      <w:r>
        <w:rPr>
          <w:rFonts w:ascii="Times New Roman" w:hAnsi="Times New Roman" w:eastAsia="Times New Roman"/>
          <w:bCs/>
          <w:sz w:val="24"/>
          <w:szCs w:val="24"/>
          <w:highlight w:val="none"/>
        </w:rPr>
      </w:r>
      <w:r>
        <w:rPr>
          <w:rFonts w:ascii="Times New Roman" w:hAnsi="Times New Roman" w:eastAsia="Times New Roman"/>
          <w:bCs/>
          <w:sz w:val="24"/>
          <w:szCs w:val="24"/>
          <w:highlight w:val="none"/>
        </w:rPr>
      </w:r>
    </w:p>
    <w:p>
      <w:pPr>
        <w:numPr>
          <w:ilvl w:val="0"/>
          <w:numId w:val="39"/>
        </w:numPr>
        <w:contextualSpacing/>
        <w:ind w:left="0" w:firstLine="851"/>
        <w:jc w:val="both"/>
        <w:spacing w:after="60" w:line="240" w:lineRule="auto"/>
        <w:widowControl w:val="off"/>
        <w:tabs>
          <w:tab w:val="left" w:pos="-2410" w:leader="none"/>
          <w:tab w:val="left" w:pos="1276" w:leader="none"/>
        </w:tabs>
        <w:rPr>
          <w:rFonts w:ascii="Times New Roman" w:hAnsi="Times New Roman" w:cs="Times New Roman"/>
          <w:color w:val="000000"/>
          <w:sz w:val="24"/>
          <w:szCs w:val="24"/>
          <w:highlight w:val="none"/>
        </w:rPr>
      </w:pPr>
      <w:r>
        <w:rPr>
          <w:rFonts w:ascii="Times New Roman" w:hAnsi="Times New Roman" w:eastAsia="Times New Roman" w:cs="Times New Roman"/>
          <w:bCs/>
          <w:sz w:val="24"/>
          <w:szCs w:val="24"/>
          <w:highlight w:val="none"/>
          <w:lang w:eastAsia="ru-RU"/>
        </w:rPr>
        <w:t xml:space="preserve">в случае использования Клиентом </w:t>
      </w:r>
      <w:r>
        <w:rPr>
          <w:rFonts w:ascii="Times New Roman" w:hAnsi="Times New Roman" w:eastAsia="Times New Roman" w:cs="Times New Roman"/>
          <w:sz w:val="24"/>
          <w:szCs w:val="24"/>
          <w:highlight w:val="none"/>
        </w:rPr>
        <w:t xml:space="preserve">ИС Свой</w:t>
      </w:r>
      <w:r>
        <w:rPr>
          <w:rFonts w:ascii="Times New Roman" w:hAnsi="Times New Roman" w:eastAsia="Times New Roman" w:cs="Times New Roman"/>
          <w:sz w:val="24"/>
          <w:szCs w:val="24"/>
          <w:highlight w:val="none"/>
        </w:rPr>
        <w:t xml:space="preserve"> Бизнес </w:t>
      </w:r>
      <w:r>
        <w:rPr>
          <w:rFonts w:ascii="Times New Roman" w:hAnsi="Times New Roman" w:eastAsia="Times New Roman" w:cs="Times New Roman"/>
          <w:bCs/>
          <w:sz w:val="24"/>
          <w:szCs w:val="24"/>
          <w:highlight w:val="none"/>
          <w:lang w:eastAsia="ru-RU"/>
        </w:rPr>
        <w:t xml:space="preserve">- путем направления Клиенту через </w:t>
      </w:r>
      <w:r>
        <w:rPr>
          <w:rFonts w:ascii="Times New Roman" w:hAnsi="Times New Roman" w:eastAsia="Times New Roman" w:cs="Times New Roman"/>
          <w:sz w:val="24"/>
          <w:szCs w:val="24"/>
          <w:highlight w:val="none"/>
        </w:rPr>
        <w:t xml:space="preserve">ИС Свой</w:t>
      </w:r>
      <w:r>
        <w:rPr>
          <w:rFonts w:ascii="Times New Roman" w:hAnsi="Times New Roman" w:eastAsia="Times New Roman" w:cs="Times New Roman"/>
          <w:sz w:val="24"/>
          <w:szCs w:val="24"/>
          <w:highlight w:val="none"/>
        </w:rPr>
        <w:t xml:space="preserve"> Бизнес</w:t>
      </w:r>
      <w:r>
        <w:rPr>
          <w:rFonts w:ascii="Times New Roman" w:hAnsi="Times New Roman" w:eastAsia="Times New Roman" w:cs="Times New Roman"/>
          <w:bCs/>
          <w:sz w:val="24"/>
          <w:szCs w:val="24"/>
          <w:highlight w:val="none"/>
          <w:lang w:eastAsia="ru-RU"/>
        </w:rPr>
        <w:t xml:space="preserve">;</w:t>
      </w:r>
      <w:r>
        <w:rPr>
          <w:rFonts w:ascii="Times New Roman" w:hAnsi="Times New Roman" w:eastAsia="Times New Roman" w:cs="Times New Roman"/>
          <w:bCs/>
          <w:sz w:val="24"/>
          <w:szCs w:val="24"/>
          <w:highlight w:val="none"/>
          <w:lang w:eastAsia="ru-RU"/>
        </w:rPr>
        <w:t xml:space="preserve"> </w:t>
      </w:r>
      <w:r>
        <w:rPr>
          <w:rFonts w:ascii="Times New Roman" w:hAnsi="Times New Roman" w:cs="Times New Roman"/>
          <w:color w:val="000000"/>
          <w:sz w:val="24"/>
          <w:szCs w:val="24"/>
          <w:highlight w:val="none"/>
        </w:rPr>
      </w:r>
      <w:r>
        <w:rPr>
          <w:rFonts w:ascii="Times New Roman" w:hAnsi="Times New Roman" w:cs="Times New Roman"/>
          <w:color w:val="000000"/>
          <w:sz w:val="24"/>
          <w:szCs w:val="24"/>
          <w:highlight w:val="none"/>
        </w:rPr>
      </w:r>
    </w:p>
    <w:p>
      <w:pPr>
        <w:numPr>
          <w:ilvl w:val="0"/>
          <w:numId w:val="39"/>
        </w:numPr>
        <w:contextualSpacing/>
        <w:ind w:left="0" w:firstLine="851"/>
        <w:jc w:val="both"/>
        <w:spacing w:after="60" w:line="240" w:lineRule="auto"/>
        <w:widowControl w:val="off"/>
        <w:tabs>
          <w:tab w:val="left" w:pos="-2410" w:leader="none"/>
          <w:tab w:val="left" w:pos="1276" w:leader="none"/>
        </w:tabs>
        <w:rPr>
          <w:rFonts w:ascii="Times New Roman" w:hAnsi="Times New Roman"/>
          <w:color w:val="000000"/>
          <w:sz w:val="24"/>
          <w:szCs w:val="24"/>
          <w:highlight w:val="none"/>
        </w:rPr>
      </w:pPr>
      <w:r>
        <w:rPr>
          <w:rFonts w:ascii="Times New Roman" w:hAnsi="Times New Roman" w:eastAsia="Times New Roman"/>
          <w:sz w:val="24"/>
          <w:szCs w:val="24"/>
          <w:highlight w:val="none"/>
          <w:lang w:eastAsia="ru-RU"/>
        </w:rPr>
        <w:t xml:space="preserve">в случае, если Клиент не использует ДБО и Клиентом предоставлена информация о действующем адресе электронной почты в письменной форме в Заявлении о присоединении к Условиям открытия банковских счетов и расчетно-кассового обслуживания клиента в </w:t>
      </w:r>
      <w:r>
        <w:rPr>
          <w:rFonts w:ascii="Times New Roman" w:hAnsi="Times New Roman" w:eastAsia="Times New Roman"/>
          <w:sz w:val="24"/>
          <w:szCs w:val="24"/>
          <w:highlight w:val="none"/>
          <w:lang w:eastAsia="ru-RU"/>
        </w:rPr>
        <w:br/>
      </w:r>
      <w:r>
        <w:rPr>
          <w:rFonts w:ascii="Times New Roman" w:hAnsi="Times New Roman" w:eastAsia="Times New Roman"/>
          <w:sz w:val="24"/>
          <w:szCs w:val="24"/>
          <w:highlight w:val="none"/>
          <w:lang w:eastAsia="ru-RU"/>
        </w:rPr>
        <w:t xml:space="preserve">АО «Россельхозбанк</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t xml:space="preserve">в графе «Электронная почта (e-mail):»/отдельном заявлении по форме Банка -</w:t>
      </w:r>
      <w:r>
        <w:rPr>
          <w:rFonts w:ascii="Times New Roman" w:hAnsi="Times New Roman" w:eastAsia="Times New Roman"/>
          <w:sz w:val="24"/>
          <w:szCs w:val="24"/>
          <w:highlight w:val="none"/>
          <w:lang w:eastAsia="ru-RU"/>
        </w:rPr>
        <w:t xml:space="preserve"> </w:t>
      </w:r>
      <w:r>
        <w:rPr>
          <w:rFonts w:ascii="Times New Roman" w:hAnsi="Times New Roman" w:eastAsia="Times New Roman"/>
          <w:bCs/>
          <w:sz w:val="24"/>
          <w:szCs w:val="24"/>
          <w:highlight w:val="none"/>
          <w:lang w:eastAsia="ru-RU"/>
        </w:rPr>
        <w:t xml:space="preserve">путем направления Клиенту </w:t>
      </w:r>
      <w:r>
        <w:rPr>
          <w:rFonts w:ascii="Times New Roman" w:hAnsi="Times New Roman"/>
          <w:color w:val="000000"/>
          <w:sz w:val="24"/>
          <w:szCs w:val="24"/>
          <w:highlight w:val="none"/>
          <w:lang w:eastAsia="ru-RU"/>
        </w:rPr>
        <w:t xml:space="preserve">на действующий адрес электронной почты Клиента, предоставленный Клиентом в Банк в качестве контактного адреса электронной почты</w:t>
      </w:r>
      <w:r>
        <w:rPr>
          <w:rFonts w:ascii="Times New Roman" w:hAnsi="Times New Roman"/>
          <w:color w:val="000000"/>
          <w:sz w:val="24"/>
          <w:szCs w:val="24"/>
          <w:highlight w:val="none"/>
          <w:vertAlign w:val="superscript"/>
          <w:lang w:eastAsia="ru-RU"/>
        </w:rPr>
        <w:footnoteReference w:id="10"/>
      </w:r>
      <w:r>
        <w:rPr>
          <w:rFonts w:ascii="Times New Roman" w:hAnsi="Times New Roman"/>
          <w:color w:val="000000"/>
          <w:sz w:val="24"/>
          <w:szCs w:val="24"/>
          <w:highlight w:val="none"/>
          <w:lang w:eastAsia="ru-RU"/>
        </w:rPr>
        <w:t xml:space="preserve">,</w:t>
      </w:r>
      <w:r>
        <w:rPr>
          <w:rFonts w:ascii="Times New Roman" w:hAnsi="Times New Roman"/>
          <w:color w:val="000000"/>
          <w:sz w:val="24"/>
          <w:szCs w:val="24"/>
          <w:highlight w:val="none"/>
          <w:lang w:eastAsia="ru-RU"/>
        </w:rPr>
        <w:t xml:space="preserve"> исключительно запросов/уведомлений в части предо</w:t>
      </w:r>
      <w:r>
        <w:rPr>
          <w:rFonts w:ascii="Times New Roman" w:hAnsi="Times New Roman"/>
          <w:color w:val="000000"/>
          <w:sz w:val="24"/>
          <w:szCs w:val="24"/>
          <w:highlight w:val="none"/>
          <w:lang w:eastAsia="ru-RU"/>
        </w:rPr>
        <w:t xml:space="preserve">ставления Клиентом информации и документов, необходимых для обновления сведений в рамках исполнения требований Федерального закона № 115-ФЗ. В случае, если Клиент не использует ДБО</w:t>
      </w:r>
      <w:r>
        <w:rPr>
          <w:rFonts w:ascii="Times New Roman" w:hAnsi="Times New Roman"/>
          <w:color w:val="000000"/>
          <w:sz w:val="24"/>
          <w:szCs w:val="24"/>
          <w:highlight w:val="none"/>
          <w:lang w:eastAsia="ru-RU"/>
        </w:rPr>
        <w:t xml:space="preserve">,</w:t>
      </w:r>
      <w:r>
        <w:rPr>
          <w:rFonts w:ascii="Times New Roman" w:hAnsi="Times New Roman"/>
          <w:color w:val="000000"/>
          <w:sz w:val="24"/>
          <w:szCs w:val="24"/>
          <w:highlight w:val="none"/>
          <w:lang w:eastAsia="ru-RU"/>
        </w:rPr>
        <w:t xml:space="preserve"> иные сообщения, уведомления, запросы, кроме запросов/уведомлени</w:t>
      </w:r>
      <w:r>
        <w:rPr>
          <w:rFonts w:ascii="Times New Roman" w:hAnsi="Times New Roman"/>
          <w:color w:val="000000"/>
          <w:sz w:val="24"/>
          <w:szCs w:val="24"/>
          <w:highlight w:val="none"/>
          <w:lang w:eastAsia="ru-RU"/>
        </w:rPr>
        <w:t xml:space="preserve">й</w:t>
      </w:r>
      <w:r>
        <w:rPr>
          <w:rFonts w:ascii="Times New Roman" w:hAnsi="Times New Roman"/>
          <w:color w:val="000000"/>
          <w:sz w:val="24"/>
          <w:szCs w:val="24"/>
          <w:highlight w:val="none"/>
          <w:lang w:eastAsia="ru-RU"/>
        </w:rPr>
        <w:t xml:space="preserve"> в части предоставления Клиентом информации и документов, необходимых для обновления</w:t>
      </w:r>
      <w:r>
        <w:rPr>
          <w:rFonts w:ascii="Times New Roman" w:hAnsi="Times New Roman"/>
          <w:color w:val="000000"/>
          <w:sz w:val="24"/>
          <w:szCs w:val="24"/>
          <w:highlight w:val="none"/>
          <w:lang w:eastAsia="ru-RU"/>
        </w:rPr>
        <w:t xml:space="preserve"> сведений в рамках исполнения требований Федерального закона № 115-ФЗ,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в Подразделении Банка;</w:t>
      </w:r>
      <w:r>
        <w:rPr>
          <w:rFonts w:ascii="Times New Roman" w:hAnsi="Times New Roman"/>
          <w:color w:val="000000"/>
          <w:sz w:val="24"/>
          <w:szCs w:val="24"/>
          <w:highlight w:val="none"/>
        </w:rPr>
      </w:r>
      <w:r>
        <w:rPr>
          <w:rFonts w:ascii="Times New Roman" w:hAnsi="Times New Roman"/>
          <w:color w:val="000000"/>
          <w:sz w:val="24"/>
          <w:szCs w:val="24"/>
          <w:highlight w:val="none"/>
        </w:rPr>
      </w:r>
    </w:p>
    <w:p>
      <w:pPr>
        <w:numPr>
          <w:ilvl w:val="0"/>
          <w:numId w:val="39"/>
        </w:numPr>
        <w:contextualSpacing/>
        <w:ind w:left="0" w:firstLine="851"/>
        <w:jc w:val="both"/>
        <w:spacing w:after="0" w:line="240" w:lineRule="auto"/>
        <w:widowControl w:val="off"/>
        <w:tabs>
          <w:tab w:val="left" w:pos="-2410" w:leader="none"/>
          <w:tab w:val="left" w:pos="1134" w:leader="none"/>
        </w:tabs>
        <w:rPr>
          <w:rFonts w:ascii="Times New Roman" w:hAnsi="Times New Roman"/>
          <w:bCs/>
          <w:sz w:val="24"/>
          <w:szCs w:val="24"/>
          <w:highlight w:val="none"/>
        </w:rPr>
      </w:pPr>
      <w:r>
        <w:rPr>
          <w:rFonts w:ascii="Times New Roman" w:hAnsi="Times New Roman"/>
          <w:bCs/>
          <w:sz w:val="24"/>
          <w:szCs w:val="24"/>
          <w:highlight w:val="none"/>
        </w:rPr>
        <w:t xml:space="preserve">в случае, если между Банком и Клиентом не заключен Договор ДБО и/или Клиентом не предоставлена информация о действующем адресе электронной почты в письменной форме - </w:t>
      </w:r>
      <w:r>
        <w:rPr>
          <w:rFonts w:ascii="Times New Roman" w:hAnsi="Times New Roman"/>
          <w:bCs/>
          <w:sz w:val="24"/>
          <w:szCs w:val="24"/>
          <w:highlight w:val="none"/>
        </w:rPr>
        <w:t xml:space="preserve">путем направле</w:t>
      </w:r>
      <w:r>
        <w:rPr>
          <w:rFonts w:ascii="Times New Roman" w:hAnsi="Times New Roman"/>
          <w:bCs/>
          <w:sz w:val="24"/>
          <w:szCs w:val="24"/>
          <w:highlight w:val="none"/>
        </w:rPr>
        <w:t xml:space="preserve">ния Клиенту письма средствами организации почтовой связи по адресу для корреспонденции (почтовому адресу), указанному Клиентом Банку, а также путем непосредственной передачи при личной явке Клиента (Представителя Клиента) под подпись в Подразделении Банка.</w:t>
      </w:r>
      <w:r>
        <w:rPr>
          <w:rFonts w:ascii="Times New Roman" w:hAnsi="Times New Roman"/>
          <w:bCs/>
          <w:sz w:val="24"/>
          <w:szCs w:val="24"/>
          <w:highlight w:val="none"/>
        </w:rPr>
      </w:r>
      <w:r>
        <w:rPr>
          <w:rFonts w:ascii="Times New Roman" w:hAnsi="Times New Roman"/>
          <w:bCs/>
          <w:sz w:val="24"/>
          <w:szCs w:val="24"/>
          <w:highlight w:val="none"/>
        </w:rPr>
      </w:r>
    </w:p>
    <w:p>
      <w:pPr>
        <w:contextualSpacing/>
        <w:ind w:firstLine="851"/>
        <w:jc w:val="both"/>
        <w:spacing w:after="0" w:line="240" w:lineRule="auto"/>
        <w:widowControl w:val="off"/>
        <w:tabs>
          <w:tab w:val="left" w:pos="-2410" w:leader="none"/>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lang w:eastAsia="ru-RU"/>
        </w:rPr>
        <w:t xml:space="preserve">В случае отсутствия у Банка сведений об адресе для корреспонденции (почтовом адресе) Клиента, </w:t>
      </w:r>
      <w:r>
        <w:rPr>
          <w:rFonts w:ascii="Times New Roman" w:hAnsi="Times New Roman"/>
          <w:color w:val="000000"/>
          <w:sz w:val="24"/>
          <w:szCs w:val="24"/>
          <w:highlight w:val="none"/>
          <w:lang w:eastAsia="ru-RU"/>
        </w:rPr>
        <w:t xml:space="preserve">почтовую корреспонденцию</w:t>
      </w:r>
      <w:r>
        <w:rPr>
          <w:rFonts w:ascii="Times New Roman" w:hAnsi="Times New Roman"/>
          <w:color w:val="000000"/>
          <w:sz w:val="24"/>
          <w:szCs w:val="24"/>
          <w:highlight w:val="none"/>
          <w:lang w:eastAsia="ru-RU"/>
        </w:rPr>
        <w:t xml:space="preserve"> и другие юридически значимые сообщения </w:t>
      </w:r>
      <w:r>
        <w:rPr>
          <w:rFonts w:ascii="Times New Roman" w:hAnsi="Times New Roman"/>
          <w:color w:val="000000"/>
          <w:sz w:val="24"/>
          <w:szCs w:val="24"/>
          <w:highlight w:val="none"/>
          <w:lang w:eastAsia="ru-RU"/>
        </w:rPr>
        <w:br/>
      </w:r>
      <w:r>
        <w:rPr>
          <w:rFonts w:ascii="Times New Roman" w:hAnsi="Times New Roman"/>
          <w:color w:val="000000"/>
          <w:sz w:val="24"/>
          <w:szCs w:val="24"/>
          <w:highlight w:val="none"/>
          <w:lang w:eastAsia="ru-RU"/>
        </w:rPr>
        <w:t xml:space="preserve">по Договору РКО Банк направляет по адресу местонахождения (регистрации) Клиента. </w:t>
      </w:r>
      <w:r>
        <w:rPr>
          <w:rFonts w:ascii="Times New Roman" w:hAnsi="Times New Roman"/>
          <w:color w:val="000000"/>
          <w:sz w:val="24"/>
          <w:szCs w:val="24"/>
          <w:highlight w:val="none"/>
        </w:rPr>
      </w:r>
      <w:r>
        <w:rPr>
          <w:rFonts w:ascii="Times New Roman" w:hAnsi="Times New Roman"/>
          <w:color w:val="000000"/>
          <w:sz w:val="24"/>
          <w:szCs w:val="24"/>
          <w:highlight w:val="none"/>
        </w:rPr>
      </w:r>
    </w:p>
    <w:p>
      <w:pPr>
        <w:contextualSpacing/>
        <w:ind w:firstLine="709"/>
        <w:jc w:val="both"/>
        <w:spacing w:after="0" w:line="240" w:lineRule="auto"/>
        <w:widowControl w:val="off"/>
        <w:tabs>
          <w:tab w:val="left" w:pos="-2410" w:leader="none"/>
          <w:tab w:val="left" w:pos="1134" w:leader="none"/>
        </w:tabs>
        <w:rPr>
          <w:rFonts w:ascii="Times New Roman" w:hAnsi="Times New Roman" w:eastAsia="Times New Roman"/>
          <w:sz w:val="24"/>
          <w:szCs w:val="24"/>
          <w:highlight w:val="none"/>
        </w:rPr>
      </w:pPr>
      <w:r>
        <w:rPr>
          <w:rFonts w:ascii="Times New Roman" w:hAnsi="Times New Roman"/>
          <w:color w:val="000000"/>
          <w:sz w:val="24"/>
          <w:szCs w:val="24"/>
          <w:highlight w:val="none"/>
          <w:lang w:eastAsia="ru-RU"/>
        </w:rPr>
        <w:t xml:space="preserve">Риски неполучения почтовой корреспонденции и других юридически значимых сообщений по Договору РКО в случае несвоевременного представления в Банк сведений </w:t>
      </w:r>
      <w:r>
        <w:rPr>
          <w:rFonts w:ascii="Times New Roman" w:hAnsi="Times New Roman"/>
          <w:color w:val="000000"/>
          <w:sz w:val="24"/>
          <w:szCs w:val="24"/>
          <w:highlight w:val="none"/>
          <w:lang w:eastAsia="ru-RU"/>
        </w:rPr>
        <w:br/>
      </w:r>
      <w:r>
        <w:rPr>
          <w:rFonts w:ascii="Times New Roman" w:hAnsi="Times New Roman"/>
          <w:color w:val="000000"/>
          <w:sz w:val="24"/>
          <w:szCs w:val="24"/>
          <w:highlight w:val="none"/>
          <w:lang w:eastAsia="ru-RU"/>
        </w:rPr>
        <w:t xml:space="preserve">об адресе для корреспонденции (почтовом адресе), лежат на Клиенте</w:t>
      </w:r>
      <w:r>
        <w:rPr>
          <w:rFonts w:ascii="Times New Roman" w:hAnsi="Times New Roman" w:eastAsia="Times New Roman"/>
          <w:bCs/>
          <w:sz w:val="24"/>
          <w:szCs w:val="24"/>
          <w:highlight w:val="none"/>
          <w:lang w:eastAsia="ru-RU"/>
        </w:rPr>
        <w:t xml:space="preserve">;</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contextualSpacing/>
        <w:ind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Указывая</w:t>
      </w:r>
      <w:r>
        <w:rPr>
          <w:rFonts w:ascii="Times New Roman" w:hAnsi="Times New Roman"/>
          <w:bCs/>
          <w:sz w:val="24"/>
          <w:szCs w:val="24"/>
          <w:highlight w:val="none"/>
        </w:rPr>
        <w:t xml:space="preserve"> </w:t>
      </w:r>
      <w:r>
        <w:rPr>
          <w:rFonts w:ascii="Times New Roman" w:hAnsi="Times New Roman" w:eastAsia="Times New Roman"/>
          <w:bCs/>
          <w:sz w:val="24"/>
          <w:szCs w:val="24"/>
          <w:highlight w:val="none"/>
          <w:lang w:eastAsia="ru-RU"/>
        </w:rPr>
        <w:t xml:space="preserve">адрес электронной почты в Заявлении о присоединении к Условиям открытия банковских счетов и расчетно-кассового обслуживания клиента в АО</w:t>
      </w:r>
      <w:r>
        <w:rPr>
          <w:rFonts w:ascii="Times New Roman" w:hAnsi="Times New Roman" w:eastAsia="Times New Roman"/>
          <w:bCs/>
          <w:sz w:val="24"/>
          <w:szCs w:val="24"/>
          <w:highlight w:val="none"/>
          <w:lang w:eastAsia="ru-RU"/>
        </w:rPr>
        <w:t xml:space="preserve"> </w:t>
      </w:r>
      <w:r>
        <w:rPr>
          <w:rFonts w:ascii="Times New Roman" w:hAnsi="Times New Roman" w:eastAsia="Times New Roman"/>
          <w:bCs/>
          <w:sz w:val="24"/>
          <w:szCs w:val="24"/>
          <w:highlight w:val="none"/>
          <w:lang w:eastAsia="ru-RU"/>
        </w:rPr>
        <w:t xml:space="preserve">«Россельхозбанк»</w:t>
      </w:r>
      <w:r>
        <w:rPr>
          <w:rFonts w:ascii="Times New Roman" w:hAnsi="Times New Roman" w:eastAsia="Times New Roman"/>
          <w:bCs/>
          <w:sz w:val="24"/>
          <w:szCs w:val="24"/>
          <w:highlight w:val="none"/>
          <w:lang w:eastAsia="ru-RU"/>
        </w:rPr>
        <w:t xml:space="preserve"> </w:t>
      </w:r>
      <w:r>
        <w:rPr>
          <w:rFonts w:ascii="Times New Roman" w:hAnsi="Times New Roman" w:eastAsia="Times New Roman"/>
          <w:bCs/>
          <w:sz w:val="24"/>
          <w:szCs w:val="24"/>
          <w:highlight w:val="none"/>
          <w:lang w:eastAsia="ru-RU"/>
        </w:rPr>
        <w:t xml:space="preserve">в графе «Электронная почта (e-mail):»/ отдельном заявлении по форме Банка и подписывая его, Клиент:</w:t>
      </w:r>
      <w:r>
        <w:rPr>
          <w:rFonts w:ascii="Times New Roman" w:hAnsi="Times New Roman" w:eastAsia="Times New Roman"/>
          <w:bCs/>
          <w:sz w:val="24"/>
          <w:szCs w:val="24"/>
          <w:highlight w:val="none"/>
        </w:rPr>
      </w:r>
      <w:r>
        <w:rPr>
          <w:rFonts w:ascii="Times New Roman" w:hAnsi="Times New Roman" w:eastAsia="Times New Roman"/>
          <w:bCs/>
          <w:sz w:val="24"/>
          <w:szCs w:val="24"/>
          <w:highlight w:val="none"/>
        </w:rPr>
      </w:r>
    </w:p>
    <w:p>
      <w:pPr>
        <w:numPr>
          <w:ilvl w:val="0"/>
          <w:numId w:val="40"/>
        </w:numPr>
        <w:contextualSpacing/>
        <w:ind w:left="0"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дает Банку согласие на направление сообщений, запросов, уведомлений в рамках Договора, в случаях, предусмотренных Договором</w:t>
      </w:r>
      <w:r>
        <w:rPr>
          <w:rFonts w:ascii="Times New Roman" w:hAnsi="Times New Roman" w:eastAsia="Times New Roman"/>
          <w:bCs/>
          <w:sz w:val="24"/>
          <w:szCs w:val="24"/>
          <w:highlight w:val="none"/>
          <w:lang w:eastAsia="ru-RU"/>
        </w:rPr>
        <w:t xml:space="preserve">,</w:t>
      </w:r>
      <w:r>
        <w:rPr>
          <w:rFonts w:ascii="Times New Roman" w:hAnsi="Times New Roman" w:eastAsia="Times New Roman"/>
          <w:bCs/>
          <w:sz w:val="24"/>
          <w:szCs w:val="24"/>
          <w:highlight w:val="none"/>
          <w:lang w:eastAsia="ru-RU"/>
        </w:rPr>
        <w:t xml:space="preserve"> на адрес электронной почты, информация о котором предоставлена Клиентом в Банк в письменной форме;</w:t>
      </w:r>
      <w:r>
        <w:rPr>
          <w:rFonts w:ascii="Times New Roman" w:hAnsi="Times New Roman" w:eastAsia="Times New Roman"/>
          <w:bCs/>
          <w:sz w:val="24"/>
          <w:szCs w:val="24"/>
          <w:highlight w:val="none"/>
        </w:rPr>
      </w:r>
      <w:r>
        <w:rPr>
          <w:rFonts w:ascii="Times New Roman" w:hAnsi="Times New Roman" w:eastAsia="Times New Roman"/>
          <w:bCs/>
          <w:sz w:val="24"/>
          <w:szCs w:val="24"/>
          <w:highlight w:val="none"/>
        </w:rPr>
      </w:r>
    </w:p>
    <w:p>
      <w:pPr>
        <w:numPr>
          <w:ilvl w:val="0"/>
          <w:numId w:val="40"/>
        </w:numPr>
        <w:contextualSpacing/>
        <w:ind w:left="0"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подтверждает, что ознакомлен и согласен с тем, что электронная почта </w:t>
      </w:r>
      <w:r>
        <w:rPr>
          <w:rFonts w:ascii="Times New Roman" w:hAnsi="Times New Roman" w:eastAsia="Times New Roman"/>
          <w:bCs/>
          <w:sz w:val="24"/>
          <w:szCs w:val="24"/>
          <w:highlight w:val="none"/>
          <w:lang w:eastAsia="ru-RU"/>
        </w:rPr>
        <w:br/>
      </w:r>
      <w:r>
        <w:rPr>
          <w:rFonts w:ascii="Times New Roman" w:hAnsi="Times New Roman" w:eastAsia="Times New Roman"/>
          <w:bCs/>
          <w:sz w:val="24"/>
          <w:szCs w:val="24"/>
          <w:highlight w:val="none"/>
          <w:lang w:eastAsia="ru-RU"/>
        </w:rPr>
        <w:t xml:space="preserve">не является каналом связи, обеспечивающими защиту передаваемой по ним информации, </w:t>
      </w:r>
      <w:r>
        <w:rPr>
          <w:rFonts w:ascii="Times New Roman" w:hAnsi="Times New Roman" w:eastAsia="Times New Roman"/>
          <w:bCs/>
          <w:sz w:val="24"/>
          <w:szCs w:val="24"/>
          <w:highlight w:val="none"/>
          <w:lang w:eastAsia="ru-RU"/>
        </w:rPr>
        <w:br/>
      </w:r>
      <w:r>
        <w:rPr>
          <w:rFonts w:ascii="Times New Roman" w:hAnsi="Times New Roman" w:eastAsia="Times New Roman"/>
          <w:bCs/>
          <w:sz w:val="24"/>
          <w:szCs w:val="24"/>
          <w:highlight w:val="none"/>
          <w:lang w:eastAsia="ru-RU"/>
        </w:rPr>
        <w:t xml:space="preserve">и отказывается от любых претензий (в том числе, материальных) к Банку в связи с тем, что </w:t>
      </w:r>
      <w:r>
        <w:rPr>
          <w:rFonts w:ascii="Times New Roman" w:hAnsi="Times New Roman" w:eastAsia="Times New Roman"/>
          <w:bCs/>
          <w:sz w:val="24"/>
          <w:szCs w:val="24"/>
          <w:highlight w:val="none"/>
          <w:lang w:eastAsia="ru-RU"/>
        </w:rPr>
        <w:br/>
      </w:r>
      <w:r>
        <w:rPr>
          <w:rFonts w:ascii="Times New Roman" w:hAnsi="Times New Roman" w:eastAsia="Times New Roman"/>
          <w:bCs/>
          <w:sz w:val="24"/>
          <w:szCs w:val="24"/>
          <w:highlight w:val="none"/>
          <w:lang w:eastAsia="ru-RU"/>
        </w:rPr>
        <w:t xml:space="preserve">в результате использования данных каналов связи информаци</w:t>
      </w:r>
      <w:r>
        <w:rPr>
          <w:rFonts w:ascii="Times New Roman" w:hAnsi="Times New Roman" w:eastAsia="Times New Roman"/>
          <w:bCs/>
          <w:sz w:val="24"/>
          <w:szCs w:val="24"/>
          <w:highlight w:val="none"/>
          <w:lang w:eastAsia="ru-RU"/>
        </w:rPr>
        <w:t xml:space="preserve">я, передаваемая с их помощью, может стать доступной третьим лицам, а также соглашается с тем, что направление Банком соответствующих сообщений в адрес Клиента по представленному им адресу электронной почты Клиента не является разглашением банковской тайны.</w:t>
      </w:r>
      <w:r>
        <w:rPr>
          <w:rFonts w:ascii="Times New Roman" w:hAnsi="Times New Roman" w:eastAsia="Times New Roman"/>
          <w:bCs/>
          <w:sz w:val="24"/>
          <w:szCs w:val="24"/>
          <w:highlight w:val="none"/>
        </w:rPr>
      </w:r>
      <w:r>
        <w:rPr>
          <w:rFonts w:ascii="Times New Roman" w:hAnsi="Times New Roman" w:eastAsia="Times New Roman"/>
          <w:bCs/>
          <w:sz w:val="24"/>
          <w:szCs w:val="24"/>
          <w:highlight w:val="none"/>
        </w:rPr>
      </w:r>
    </w:p>
    <w:p>
      <w:pPr>
        <w:contextualSpacing/>
        <w:ind w:firstLine="709"/>
        <w:jc w:val="both"/>
        <w:spacing w:after="60" w:line="240" w:lineRule="auto"/>
        <w:widowControl w:val="off"/>
        <w:tabs>
          <w:tab w:val="left" w:pos="-2410" w:leader="none"/>
          <w:tab w:val="left" w:pos="1276"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w:t>
      </w:r>
      <w:r>
        <w:rPr>
          <w:rFonts w:ascii="Times New Roman" w:hAnsi="Times New Roman" w:eastAsia="Times New Roman"/>
          <w:bCs/>
          <w:sz w:val="24"/>
          <w:szCs w:val="24"/>
          <w:highlight w:val="none"/>
          <w:lang w:eastAsia="ru-RU"/>
        </w:rPr>
        <w:tab/>
        <w:t xml:space="preserve">Клиентом Банку - в Подразделение Банка в соответствии с оф</w:t>
      </w:r>
      <w:r>
        <w:rPr>
          <w:rFonts w:ascii="Times New Roman" w:hAnsi="Times New Roman" w:eastAsia="Times New Roman"/>
          <w:bCs/>
          <w:sz w:val="24"/>
          <w:szCs w:val="24"/>
          <w:highlight w:val="none"/>
          <w:lang w:eastAsia="ru-RU"/>
        </w:rPr>
        <w:t xml:space="preserve">ициальными адресами и реквизитами, доведенными до сведения Клиента любым из способов, указанным в пункте 2.4 настоящих Условий, и/или через каналы ДБО согласно перечню видов электронных документов, допустимых к направлению в Банк и установленных Договором </w:t>
      </w:r>
      <w:r>
        <w:rPr>
          <w:rFonts w:ascii="Times New Roman" w:hAnsi="Times New Roman" w:eastAsia="Times New Roman"/>
          <w:bCs/>
          <w:sz w:val="24"/>
          <w:szCs w:val="24"/>
          <w:highlight w:val="none"/>
          <w:lang w:eastAsia="ru-RU"/>
        </w:rPr>
        <w:br/>
      </w:r>
      <w:r>
        <w:rPr>
          <w:rFonts w:ascii="Times New Roman" w:hAnsi="Times New Roman" w:eastAsia="Times New Roman"/>
          <w:bCs/>
          <w:sz w:val="24"/>
          <w:szCs w:val="24"/>
          <w:highlight w:val="none"/>
          <w:lang w:eastAsia="ru-RU"/>
        </w:rPr>
        <w:t xml:space="preserve">о ДБО.</w:t>
      </w:r>
      <w:r>
        <w:rPr>
          <w:rFonts w:ascii="Times New Roman" w:hAnsi="Times New Roman" w:eastAsia="Times New Roman"/>
          <w:bCs/>
          <w:sz w:val="24"/>
          <w:szCs w:val="24"/>
          <w:highlight w:val="none"/>
        </w:rPr>
      </w:r>
      <w:r>
        <w:rPr>
          <w:rFonts w:ascii="Times New Roman" w:hAnsi="Times New Roman" w:eastAsia="Times New Roman"/>
          <w:bCs/>
          <w:sz w:val="24"/>
          <w:szCs w:val="24"/>
          <w:highlight w:val="none"/>
        </w:rPr>
      </w:r>
    </w:p>
    <w:p>
      <w:pPr>
        <w:contextualSpacing/>
        <w:ind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2</w:t>
      </w:r>
      <w:r>
        <w:rPr>
          <w:rFonts w:ascii="Times New Roman" w:hAnsi="Times New Roman" w:eastAsia="Times New Roman"/>
          <w:bCs/>
          <w:sz w:val="24"/>
          <w:szCs w:val="24"/>
          <w:highlight w:val="none"/>
          <w:lang w:eastAsia="ru-RU"/>
        </w:rPr>
        <w:t xml:space="preserve">.1</w:t>
      </w:r>
      <w:r>
        <w:rPr>
          <w:rFonts w:ascii="Times New Roman" w:hAnsi="Times New Roman" w:eastAsia="Times New Roman"/>
          <w:bCs/>
          <w:sz w:val="24"/>
          <w:szCs w:val="24"/>
          <w:highlight w:val="none"/>
          <w:lang w:eastAsia="ru-RU"/>
        </w:rPr>
        <w:t xml:space="preserve">0</w:t>
      </w:r>
      <w:r>
        <w:rPr>
          <w:rFonts w:ascii="Times New Roman" w:hAnsi="Times New Roman" w:eastAsia="Times New Roman"/>
          <w:bCs/>
          <w:sz w:val="24"/>
          <w:szCs w:val="24"/>
          <w:highlight w:val="none"/>
          <w:lang w:eastAsia="ru-RU"/>
        </w:rPr>
        <w:t xml:space="preserve">.</w:t>
      </w:r>
      <w:r>
        <w:rPr>
          <w:rFonts w:ascii="Times New Roman" w:hAnsi="Times New Roman" w:eastAsia="Times New Roman"/>
          <w:bCs/>
          <w:sz w:val="24"/>
          <w:szCs w:val="24"/>
          <w:highlight w:val="none"/>
          <w:lang w:eastAsia="ru-RU"/>
        </w:rPr>
        <w:tab/>
      </w:r>
      <w:r>
        <w:rPr>
          <w:rFonts w:ascii="Times New Roman" w:hAnsi="Times New Roman" w:eastAsia="Times New Roman"/>
          <w:bCs/>
          <w:sz w:val="24"/>
          <w:szCs w:val="24"/>
          <w:highlight w:val="none"/>
          <w:lang w:eastAsia="ru-RU"/>
        </w:rPr>
        <w:t xml:space="preserve">О</w:t>
      </w:r>
      <w:r>
        <w:rPr>
          <w:rFonts w:ascii="Times New Roman" w:hAnsi="Times New Roman"/>
          <w:color w:val="000000"/>
          <w:sz w:val="24"/>
          <w:szCs w:val="24"/>
          <w:highlight w:val="none"/>
          <w:lang w:eastAsia="ru-RU"/>
        </w:rPr>
        <w:t xml:space="preserve">собенности расчетно-кассового обслуживания и перечень операций, проводимых</w:t>
      </w:r>
      <w:r>
        <w:rPr>
          <w:rFonts w:ascii="Times New Roman" w:hAnsi="Times New Roman" w:eastAsia="Times New Roman"/>
          <w:bCs/>
          <w:sz w:val="24"/>
          <w:szCs w:val="24"/>
          <w:highlight w:val="none"/>
          <w:lang w:eastAsia="ru-RU"/>
        </w:rPr>
        <w:t xml:space="preserve"> по</w:t>
      </w:r>
      <w:r>
        <w:rPr>
          <w:rFonts w:ascii="Times New Roman" w:hAnsi="Times New Roman" w:eastAsia="Times New Roman"/>
          <w:bCs/>
          <w:sz w:val="24"/>
          <w:szCs w:val="24"/>
          <w:highlight w:val="none"/>
          <w:lang w:eastAsia="ru-RU"/>
        </w:rPr>
        <w:t xml:space="preserve">:</w:t>
      </w:r>
      <w:r>
        <w:rPr>
          <w:rFonts w:ascii="Times New Roman" w:hAnsi="Times New Roman" w:eastAsia="Times New Roman"/>
          <w:bCs/>
          <w:sz w:val="24"/>
          <w:szCs w:val="24"/>
          <w:highlight w:val="none"/>
        </w:rPr>
      </w:r>
      <w:r>
        <w:rPr>
          <w:rFonts w:ascii="Times New Roman" w:hAnsi="Times New Roman" w:eastAsia="Times New Roman"/>
          <w:bCs/>
          <w:sz w:val="24"/>
          <w:szCs w:val="24"/>
          <w:highlight w:val="none"/>
        </w:rPr>
      </w:r>
    </w:p>
    <w:p>
      <w:pPr>
        <w:contextualSpacing/>
        <w:ind w:firstLine="709"/>
        <w:jc w:val="both"/>
        <w:spacing w:after="0" w:line="240" w:lineRule="auto"/>
        <w:widowControl w:val="off"/>
        <w:tabs>
          <w:tab w:val="left" w:pos="-2410" w:leader="none"/>
          <w:tab w:val="left" w:pos="1134" w:leader="none"/>
        </w:tabs>
        <w:rPr>
          <w:rFonts w:ascii="Times New Roman" w:hAnsi="Times New Roman"/>
          <w:sz w:val="24"/>
          <w:szCs w:val="24"/>
          <w:highlight w:val="none"/>
        </w:rPr>
      </w:pPr>
      <w:r>
        <w:rPr>
          <w:rFonts w:ascii="Times New Roman" w:hAnsi="Times New Roman" w:eastAsia="Times New Roman"/>
          <w:bCs/>
          <w:sz w:val="24"/>
          <w:szCs w:val="24"/>
          <w:highlight w:val="none"/>
          <w:lang w:eastAsia="ru-RU"/>
        </w:rPr>
        <w:t xml:space="preserve">-</w:t>
      </w:r>
      <w:r>
        <w:rPr>
          <w:rFonts w:ascii="Times New Roman" w:hAnsi="Times New Roman" w:eastAsia="Times New Roman"/>
          <w:bCs/>
          <w:sz w:val="24"/>
          <w:szCs w:val="24"/>
          <w:highlight w:val="none"/>
          <w:lang w:eastAsia="ru-RU"/>
        </w:rPr>
        <w:tab/>
      </w:r>
      <w:r>
        <w:rPr>
          <w:rFonts w:ascii="Times New Roman" w:hAnsi="Times New Roman"/>
          <w:sz w:val="24"/>
          <w:szCs w:val="24"/>
          <w:highlight w:val="none"/>
        </w:rPr>
        <w:t xml:space="preserve">специальным </w:t>
      </w:r>
      <w:r>
        <w:rPr>
          <w:rFonts w:ascii="Times New Roman" w:hAnsi="Times New Roman"/>
          <w:sz w:val="24"/>
          <w:szCs w:val="24"/>
          <w:highlight w:val="none"/>
        </w:rPr>
        <w:t xml:space="preserve">банковск</w:t>
      </w:r>
      <w:r>
        <w:rPr>
          <w:rFonts w:ascii="Times New Roman" w:hAnsi="Times New Roman"/>
          <w:sz w:val="24"/>
          <w:szCs w:val="24"/>
          <w:highlight w:val="none"/>
        </w:rPr>
        <w:t xml:space="preserve">им </w:t>
      </w:r>
      <w:r>
        <w:rPr>
          <w:rFonts w:ascii="Times New Roman" w:hAnsi="Times New Roman"/>
          <w:sz w:val="24"/>
          <w:szCs w:val="24"/>
          <w:highlight w:val="none"/>
        </w:rPr>
        <w:t xml:space="preserve">счет</w:t>
      </w:r>
      <w:r>
        <w:rPr>
          <w:rFonts w:ascii="Times New Roman" w:hAnsi="Times New Roman"/>
          <w:sz w:val="24"/>
          <w:szCs w:val="24"/>
          <w:highlight w:val="none"/>
        </w:rPr>
        <w:t xml:space="preserve">ам</w:t>
      </w:r>
      <w:r>
        <w:rPr>
          <w:rFonts w:ascii="Times New Roman" w:hAnsi="Times New Roman"/>
          <w:sz w:val="24"/>
          <w:szCs w:val="24"/>
          <w:highlight w:val="none"/>
        </w:rPr>
        <w:t xml:space="preserve">: специальн</w:t>
      </w:r>
      <w:r>
        <w:rPr>
          <w:rFonts w:ascii="Times New Roman" w:hAnsi="Times New Roman"/>
          <w:sz w:val="24"/>
          <w:szCs w:val="24"/>
          <w:highlight w:val="none"/>
        </w:rPr>
        <w:t xml:space="preserve">ому</w:t>
      </w:r>
      <w:r>
        <w:rPr>
          <w:rFonts w:ascii="Times New Roman" w:hAnsi="Times New Roman"/>
          <w:sz w:val="24"/>
          <w:szCs w:val="24"/>
          <w:highlight w:val="none"/>
        </w:rPr>
        <w:t xml:space="preserve"> банковск</w:t>
      </w:r>
      <w:r>
        <w:rPr>
          <w:rFonts w:ascii="Times New Roman" w:hAnsi="Times New Roman"/>
          <w:sz w:val="24"/>
          <w:szCs w:val="24"/>
          <w:highlight w:val="none"/>
        </w:rPr>
        <w:t xml:space="preserve">ому</w:t>
      </w:r>
      <w:r>
        <w:rPr>
          <w:rFonts w:ascii="Times New Roman" w:hAnsi="Times New Roman"/>
          <w:sz w:val="24"/>
          <w:szCs w:val="24"/>
          <w:highlight w:val="none"/>
        </w:rPr>
        <w:t xml:space="preserve"> счет</w:t>
      </w:r>
      <w:r>
        <w:rPr>
          <w:rFonts w:ascii="Times New Roman" w:hAnsi="Times New Roman"/>
          <w:sz w:val="24"/>
          <w:szCs w:val="24"/>
          <w:highlight w:val="none"/>
        </w:rPr>
        <w:t xml:space="preserve">у</w:t>
      </w:r>
      <w:r>
        <w:rPr>
          <w:rFonts w:ascii="Times New Roman" w:hAnsi="Times New Roman"/>
          <w:sz w:val="24"/>
          <w:szCs w:val="24"/>
          <w:highlight w:val="none"/>
        </w:rPr>
        <w:t xml:space="preserve"> платежного агента/банковского платежного агента (субагента)/поставщика/специально</w:t>
      </w:r>
      <w:r>
        <w:rPr>
          <w:rFonts w:ascii="Times New Roman" w:hAnsi="Times New Roman"/>
          <w:sz w:val="24"/>
          <w:szCs w:val="24"/>
          <w:highlight w:val="none"/>
        </w:rPr>
        <w:t xml:space="preserve">му</w:t>
      </w:r>
      <w:r>
        <w:rPr>
          <w:rFonts w:ascii="Times New Roman" w:hAnsi="Times New Roman"/>
          <w:sz w:val="24"/>
          <w:szCs w:val="24"/>
          <w:highlight w:val="none"/>
        </w:rPr>
        <w:t xml:space="preserve"> брокерско</w:t>
      </w:r>
      <w:r>
        <w:rPr>
          <w:rFonts w:ascii="Times New Roman" w:hAnsi="Times New Roman"/>
          <w:sz w:val="24"/>
          <w:szCs w:val="24"/>
          <w:highlight w:val="none"/>
        </w:rPr>
        <w:t xml:space="preserve">му</w:t>
      </w:r>
      <w:r>
        <w:rPr>
          <w:rFonts w:ascii="Times New Roman" w:hAnsi="Times New Roman"/>
          <w:sz w:val="24"/>
          <w:szCs w:val="24"/>
          <w:highlight w:val="none"/>
        </w:rPr>
        <w:t xml:space="preserve"> счет</w:t>
      </w:r>
      <w:r>
        <w:rPr>
          <w:rFonts w:ascii="Times New Roman" w:hAnsi="Times New Roman"/>
          <w:sz w:val="24"/>
          <w:szCs w:val="24"/>
          <w:highlight w:val="none"/>
        </w:rPr>
        <w:t xml:space="preserve">у</w:t>
      </w:r>
      <w:r>
        <w:rPr>
          <w:rFonts w:ascii="Times New Roman" w:hAnsi="Times New Roman"/>
          <w:sz w:val="24"/>
          <w:szCs w:val="24"/>
          <w:highlight w:val="none"/>
        </w:rPr>
        <w:t xml:space="preserve">, счет</w:t>
      </w:r>
      <w:r>
        <w:rPr>
          <w:rFonts w:ascii="Times New Roman" w:hAnsi="Times New Roman"/>
          <w:sz w:val="24"/>
          <w:szCs w:val="24"/>
          <w:highlight w:val="none"/>
        </w:rPr>
        <w:t xml:space="preserve">у</w:t>
      </w:r>
      <w:r>
        <w:rPr>
          <w:rFonts w:ascii="Times New Roman" w:hAnsi="Times New Roman"/>
          <w:sz w:val="24"/>
          <w:szCs w:val="24"/>
          <w:highlight w:val="none"/>
        </w:rPr>
        <w:t xml:space="preserve"> для формирования фонда капитального ремонта</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contextualSpacing/>
        <w:ind w:firstLine="709"/>
        <w:jc w:val="both"/>
        <w:spacing w:after="0" w:line="240" w:lineRule="auto"/>
        <w:widowControl w:val="off"/>
        <w:tabs>
          <w:tab w:val="left" w:pos="-2410" w:leader="none"/>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r>
      <w:r>
        <w:rPr>
          <w:rFonts w:ascii="Times New Roman" w:hAnsi="Times New Roman"/>
          <w:sz w:val="24"/>
          <w:szCs w:val="24"/>
          <w:highlight w:val="none"/>
        </w:rPr>
        <w:t xml:space="preserve">счет</w:t>
      </w:r>
      <w:r>
        <w:rPr>
          <w:rFonts w:ascii="Times New Roman" w:hAnsi="Times New Roman"/>
          <w:sz w:val="24"/>
          <w:szCs w:val="24"/>
          <w:highlight w:val="none"/>
        </w:rPr>
        <w:t xml:space="preserve">у</w:t>
      </w:r>
      <w:r>
        <w:rPr>
          <w:rFonts w:ascii="Times New Roman" w:hAnsi="Times New Roman"/>
          <w:sz w:val="24"/>
          <w:szCs w:val="24"/>
          <w:highlight w:val="none"/>
        </w:rPr>
        <w:t xml:space="preserve"> доверительного управления средствами пенсионных накоплений</w:t>
      </w:r>
      <w:r>
        <w:rPr>
          <w:rFonts w:ascii="Times New Roman" w:hAnsi="Times New Roman"/>
          <w:sz w:val="24"/>
          <w:szCs w:val="24"/>
          <w:highlight w:val="none"/>
        </w:rPr>
        <w:t xml:space="preserve">;</w:t>
      </w:r>
      <w:r>
        <w:rPr>
          <w:rFonts w:ascii="Times New Roman" w:hAnsi="Times New Roman"/>
          <w:sz w:val="24"/>
          <w:szCs w:val="24"/>
          <w:highlight w:val="none"/>
        </w:rPr>
        <w:t xml:space="preserve"> </w:t>
      </w:r>
      <w:r>
        <w:rPr>
          <w:rFonts w:ascii="Times New Roman" w:hAnsi="Times New Roman"/>
          <w:sz w:val="24"/>
          <w:szCs w:val="24"/>
          <w:highlight w:val="none"/>
        </w:rPr>
      </w:r>
      <w:r>
        <w:rPr>
          <w:rFonts w:ascii="Times New Roman" w:hAnsi="Times New Roman"/>
          <w:sz w:val="24"/>
          <w:szCs w:val="24"/>
          <w:highlight w:val="none"/>
        </w:rPr>
      </w:r>
    </w:p>
    <w:p>
      <w:pPr>
        <w:contextualSpacing/>
        <w:jc w:val="both"/>
        <w:spacing w:after="0" w:line="240" w:lineRule="auto"/>
        <w:widowControl w:val="off"/>
        <w:tabs>
          <w:tab w:val="left" w:pos="-2410" w:leader="none"/>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lang w:eastAsia="ru-RU"/>
        </w:rPr>
        <w:t xml:space="preserve">определяются действующим законодательством Российской Федерации и </w:t>
      </w:r>
      <w:r>
        <w:rPr>
          <w:rFonts w:ascii="Times New Roman" w:hAnsi="Times New Roman"/>
          <w:color w:val="000000"/>
          <w:sz w:val="24"/>
          <w:szCs w:val="24"/>
          <w:highlight w:val="none"/>
          <w:lang w:eastAsia="ru-RU"/>
        </w:rPr>
        <w:t xml:space="preserve">изложены в разделе 7 </w:t>
      </w:r>
      <w:r>
        <w:rPr>
          <w:rFonts w:ascii="Times New Roman" w:hAnsi="Times New Roman"/>
          <w:color w:val="000000"/>
          <w:sz w:val="24"/>
          <w:szCs w:val="24"/>
          <w:highlight w:val="none"/>
          <w:lang w:eastAsia="ru-RU"/>
        </w:rPr>
        <w:t xml:space="preserve">настоящи</w:t>
      </w:r>
      <w:r>
        <w:rPr>
          <w:rFonts w:ascii="Times New Roman" w:hAnsi="Times New Roman"/>
          <w:color w:val="000000"/>
          <w:sz w:val="24"/>
          <w:szCs w:val="24"/>
          <w:highlight w:val="none"/>
          <w:lang w:eastAsia="ru-RU"/>
        </w:rPr>
        <w:t xml:space="preserve">х</w:t>
      </w:r>
      <w:r>
        <w:rPr>
          <w:rFonts w:ascii="Times New Roman" w:hAnsi="Times New Roman"/>
          <w:color w:val="000000"/>
          <w:sz w:val="24"/>
          <w:szCs w:val="24"/>
          <w:highlight w:val="none"/>
          <w:lang w:eastAsia="ru-RU"/>
        </w:rPr>
        <w:t xml:space="preserve"> </w:t>
      </w:r>
      <w:r>
        <w:rPr>
          <w:rFonts w:ascii="Times New Roman" w:hAnsi="Times New Roman"/>
          <w:color w:val="000000"/>
          <w:sz w:val="24"/>
          <w:szCs w:val="24"/>
          <w:highlight w:val="none"/>
          <w:lang w:eastAsia="ru-RU"/>
        </w:rPr>
        <w:t xml:space="preserve">Условий</w:t>
      </w:r>
      <w:r>
        <w:rPr>
          <w:rFonts w:ascii="Times New Roman" w:hAnsi="Times New Roman"/>
          <w:color w:val="000000"/>
          <w:sz w:val="24"/>
          <w:szCs w:val="24"/>
          <w:highlight w:val="none"/>
          <w:lang w:eastAsia="ru-RU"/>
        </w:rPr>
        <w:t xml:space="preserve">.</w:t>
      </w:r>
      <w:r>
        <w:rPr>
          <w:rFonts w:ascii="Times New Roman" w:hAnsi="Times New Roman"/>
          <w:color w:val="000000"/>
          <w:sz w:val="24"/>
          <w:szCs w:val="24"/>
          <w:highlight w:val="none"/>
        </w:rPr>
      </w:r>
      <w:r>
        <w:rPr>
          <w:rFonts w:ascii="Times New Roman" w:hAnsi="Times New Roman"/>
          <w:color w:val="000000"/>
          <w:sz w:val="24"/>
          <w:szCs w:val="24"/>
          <w:highlight w:val="none"/>
        </w:rPr>
      </w:r>
    </w:p>
    <w:p>
      <w:pPr>
        <w:pStyle w:val="1859"/>
        <w:ind w:left="0" w:firstLine="709"/>
        <w:jc w:val="both"/>
        <w:spacing w:after="0" w:line="240" w:lineRule="auto"/>
        <w:tabs>
          <w:tab w:val="left" w:pos="0"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2</w:t>
      </w:r>
      <w:r>
        <w:rPr>
          <w:rFonts w:ascii="Times New Roman" w:hAnsi="Times New Roman"/>
          <w:sz w:val="24"/>
          <w:szCs w:val="24"/>
          <w:highlight w:val="none"/>
        </w:rPr>
        <w:t xml:space="preserve">.1</w:t>
      </w:r>
      <w:r>
        <w:rPr>
          <w:rFonts w:ascii="Times New Roman" w:hAnsi="Times New Roman"/>
          <w:sz w:val="24"/>
          <w:szCs w:val="24"/>
          <w:highlight w:val="none"/>
        </w:rPr>
        <w:t xml:space="preserve">1</w:t>
      </w:r>
      <w:r>
        <w:rPr>
          <w:rFonts w:ascii="Times New Roman" w:hAnsi="Times New Roman"/>
          <w:sz w:val="24"/>
          <w:szCs w:val="24"/>
          <w:highlight w:val="none"/>
        </w:rPr>
        <w:t xml:space="preserve">.</w:t>
      </w:r>
      <w:r>
        <w:rPr>
          <w:rFonts w:ascii="Times New Roman" w:hAnsi="Times New Roman"/>
          <w:sz w:val="24"/>
          <w:szCs w:val="24"/>
          <w:highlight w:val="none"/>
        </w:rPr>
        <w:tab/>
      </w:r>
      <w:r>
        <w:rPr>
          <w:rFonts w:ascii="Times New Roman" w:hAnsi="Times New Roman"/>
          <w:sz w:val="24"/>
          <w:szCs w:val="24"/>
          <w:highlight w:val="none"/>
        </w:rPr>
        <w:t xml:space="preserve">Все заявления </w:t>
      </w:r>
      <w:r>
        <w:rPr>
          <w:rFonts w:ascii="Times New Roman" w:hAnsi="Times New Roman"/>
          <w:sz w:val="24"/>
          <w:szCs w:val="24"/>
          <w:highlight w:val="none"/>
        </w:rPr>
        <w:t xml:space="preserve">Клиента, на основании которых Банк будет составлять расчетные документы для проведения переводов по Счету Клиента</w:t>
      </w:r>
      <w:r>
        <w:rPr>
          <w:rFonts w:ascii="Times New Roman" w:hAnsi="Times New Roman"/>
          <w:sz w:val="24"/>
          <w:szCs w:val="24"/>
          <w:highlight w:val="none"/>
        </w:rPr>
        <w:t xml:space="preserve">/оказывать услугу</w:t>
      </w:r>
      <w:r>
        <w:rPr>
          <w:rFonts w:ascii="Times New Roman" w:hAnsi="Times New Roman"/>
          <w:sz w:val="24"/>
          <w:szCs w:val="24"/>
          <w:highlight w:val="none"/>
        </w:rPr>
        <w:t xml:space="preserve">, </w:t>
      </w:r>
      <w:r>
        <w:rPr>
          <w:rFonts w:ascii="Times New Roman" w:hAnsi="Times New Roman"/>
          <w:sz w:val="24"/>
          <w:szCs w:val="24"/>
          <w:highlight w:val="none"/>
        </w:rPr>
        <w:t xml:space="preserve">должны быть предъявлены в Подразделение Банка</w:t>
      </w:r>
      <w:r>
        <w:rPr>
          <w:rFonts w:ascii="Times New Roman" w:hAnsi="Times New Roman"/>
          <w:sz w:val="24"/>
          <w:szCs w:val="24"/>
          <w:highlight w:val="none"/>
        </w:rPr>
        <w:t xml:space="preserve"> в одной из нижеуказанных форм:</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s>
        <w:rPr>
          <w:rFonts w:ascii="Times New Roman" w:hAnsi="Times New Roman" w:cs="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r>
      <w:r>
        <w:rPr>
          <w:rFonts w:ascii="Times New Roman" w:hAnsi="Times New Roman"/>
          <w:sz w:val="24"/>
          <w:szCs w:val="24"/>
          <w:highlight w:val="none"/>
        </w:rPr>
        <w:t xml:space="preserve">в форме документа на бумажном носителе, составленного по утвержденной</w:t>
      </w:r>
      <w:r>
        <w:rPr>
          <w:rFonts w:ascii="Times New Roman" w:hAnsi="Times New Roman"/>
          <w:sz w:val="24"/>
          <w:szCs w:val="24"/>
          <w:highlight w:val="none"/>
        </w:rPr>
        <w:t xml:space="preserve"> Банком форме, подписанного упо</w:t>
      </w:r>
      <w:r>
        <w:rPr>
          <w:rFonts w:ascii="Times New Roman" w:hAnsi="Times New Roman"/>
          <w:sz w:val="24"/>
          <w:szCs w:val="24"/>
          <w:highlight w:val="none"/>
        </w:rPr>
        <w:t xml:space="preserve">лномоченными на распоряжение Счетом Клиента лицами, указанными в имеющейся в Банке Карточке с образцами подписей и оттиском печати (далее – Карточка), и скрепленного оттиском печати Клиента, образец которой заявлен Клиентом в К</w:t>
      </w:r>
      <w:r>
        <w:rPr>
          <w:rFonts w:ascii="Times New Roman" w:hAnsi="Times New Roman" w:eastAsia="Times New Roman" w:cs="Times New Roman"/>
          <w:sz w:val="24"/>
          <w:szCs w:val="24"/>
          <w:highlight w:val="none"/>
        </w:rPr>
        <w:t xml:space="preserve">арточке (при наличии печати);</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spacing w:after="0" w:line="240" w:lineRule="auto"/>
        <w:tabs>
          <w:tab w:val="left" w:pos="1134"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ab/>
      </w:r>
      <w:r>
        <w:rPr>
          <w:rFonts w:ascii="Times New Roman" w:hAnsi="Times New Roman" w:eastAsia="Times New Roman" w:cs="Times New Roman"/>
          <w:sz w:val="24"/>
          <w:szCs w:val="24"/>
          <w:highlight w:val="none"/>
        </w:rPr>
        <w:t xml:space="preserve">в форме электронного документа, составленного надлежащим образом с использованием предусмотренного ИС Свой Бизнес шаблона, п</w:t>
      </w:r>
      <w:r>
        <w:rPr>
          <w:rFonts w:ascii="Times New Roman" w:hAnsi="Times New Roman" w:eastAsia="Times New Roman" w:cs="Times New Roman"/>
          <w:sz w:val="24"/>
          <w:szCs w:val="24"/>
          <w:highlight w:val="none"/>
        </w:rPr>
        <w:t xml:space="preserve">одписанного (защищенного) подлинными(ой) электронными(ой) подписями(</w:t>
      </w:r>
      <w:r>
        <w:rPr>
          <w:rFonts w:ascii="Times New Roman" w:hAnsi="Times New Roman" w:eastAsia="Times New Roman" w:cs="Times New Roman"/>
          <w:sz w:val="24"/>
          <w:szCs w:val="24"/>
          <w:highlight w:val="none"/>
        </w:rPr>
        <w:t xml:space="preserve">сью</w:t>
      </w:r>
      <w:r>
        <w:rPr>
          <w:rFonts w:ascii="Times New Roman" w:hAnsi="Times New Roman" w:eastAsia="Times New Roman" w:cs="Times New Roman"/>
          <w:sz w:val="24"/>
          <w:szCs w:val="24"/>
          <w:highlight w:val="none"/>
        </w:rPr>
        <w:t xml:space="preserve">) уполномоченных(ого) на распоряжение Счетом лиц(а) Клиента в порядке и на условиях, урегулированных Договором о ДБО (в случае, если между Сторонами заключен и действует Договор о ДБО).</w:t>
      </w:r>
      <w:r>
        <w:rPr>
          <w:rFonts w:ascii="Times New Roman" w:hAnsi="Times New Roman" w:eastAsia="Times New Roman" w:cs="Times New Roman"/>
          <w:sz w:val="24"/>
          <w:szCs w:val="24"/>
          <w:highlight w:val="none"/>
        </w:rPr>
        <w:t xml:space="preserve"> Распоряжения Клиента в форме электронных документов могут предъявляться в Банк только с использованием ИС Свой Бизнес.</w:t>
      </w:r>
      <w:r>
        <w:rPr>
          <w:rFonts w:ascii="Times New Roman" w:hAnsi="Times New Roman" w:eastAsia="Times New Roman" w:cs="Times New Roman"/>
          <w:sz w:val="24"/>
          <w:szCs w:val="24"/>
          <w:highlight w:val="none"/>
        </w:rPr>
        <w:t xml:space="preserve"> </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spacing w:after="0" w:line="240" w:lineRule="auto"/>
        <w:tabs>
          <w:tab w:val="left" w:pos="1276" w:leader="none"/>
        </w:tabs>
        <w:rPr>
          <w:rFonts w:ascii="Times New Roman" w:hAnsi="Times New Roman" w:eastAsia="Times New Roman"/>
          <w:sz w:val="24"/>
          <w:szCs w:val="24"/>
          <w:highlight w:val="none"/>
        </w:rPr>
      </w:pPr>
      <w:r>
        <w:rPr>
          <w:rFonts w:ascii="Times New Roman" w:hAnsi="Times New Roman" w:eastAsia="Times New Roman"/>
          <w:bCs/>
          <w:sz w:val="24"/>
          <w:szCs w:val="24"/>
          <w:highlight w:val="none"/>
          <w:lang w:eastAsia="ru-RU"/>
        </w:rPr>
        <w:t xml:space="preserve">2.12. </w:t>
      </w:r>
      <w:r>
        <w:rPr>
          <w:rFonts w:ascii="Times New Roman" w:hAnsi="Times New Roman" w:eastAsia="Times New Roman"/>
          <w:sz w:val="24"/>
          <w:szCs w:val="24"/>
          <w:highlight w:val="none"/>
        </w:rPr>
        <w:t xml:space="preserve">Стороны договорились, что в </w:t>
      </w:r>
      <w:r>
        <w:rPr>
          <w:rFonts w:ascii="Times New Roman" w:hAnsi="Times New Roman" w:eastAsia="Times New Roman"/>
          <w:bCs/>
          <w:sz w:val="24"/>
          <w:szCs w:val="24"/>
          <w:highlight w:val="none"/>
        </w:rPr>
        <w:t xml:space="preserve">части исполнения требований Федерального закона № 115-ФЗ,</w:t>
      </w:r>
      <w:r>
        <w:rPr>
          <w:rFonts w:ascii="Times New Roman" w:hAnsi="Times New Roman" w:eastAsia="Times New Roman"/>
          <w:sz w:val="24"/>
          <w:szCs w:val="24"/>
          <w:highlight w:val="none"/>
        </w:rPr>
        <w:t xml:space="preserve"> надлежащим способом информирования/уведомления Клиента о необходимости </w:t>
      </w:r>
      <w:r>
        <w:rPr>
          <w:rFonts w:ascii="Times New Roman" w:hAnsi="Times New Roman" w:eastAsia="Times New Roman"/>
          <w:bCs/>
          <w:sz w:val="24"/>
          <w:szCs w:val="24"/>
          <w:highlight w:val="none"/>
        </w:rPr>
        <w:t xml:space="preserve">обновления сведений, полученных Банком в р</w:t>
      </w:r>
      <w:r>
        <w:rPr>
          <w:rFonts w:ascii="Times New Roman" w:hAnsi="Times New Roman" w:eastAsia="Times New Roman"/>
          <w:bCs/>
          <w:sz w:val="24"/>
          <w:szCs w:val="24"/>
          <w:highlight w:val="none"/>
        </w:rPr>
        <w:t xml:space="preserve">езультате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Pr>
          <w:rFonts w:ascii="Times New Roman" w:hAnsi="Times New Roman" w:eastAsia="Times New Roman"/>
          <w:sz w:val="24"/>
          <w:szCs w:val="24"/>
          <w:highlight w:val="none"/>
        </w:rPr>
        <w:t xml:space="preserve"> признаются з</w:t>
      </w:r>
      <w:r>
        <w:rPr>
          <w:rFonts w:ascii="Times New Roman" w:hAnsi="Times New Roman" w:eastAsia="Times New Roman"/>
          <w:bCs/>
          <w:sz w:val="24"/>
          <w:szCs w:val="24"/>
          <w:highlight w:val="none"/>
        </w:rPr>
        <w:t xml:space="preserve">апросы/уведомления, направляемые Банком</w:t>
      </w:r>
      <w:r>
        <w:rPr>
          <w:rFonts w:ascii="Times New Roman" w:hAnsi="Times New Roman" w:eastAsia="Times New Roman"/>
          <w:sz w:val="24"/>
          <w:szCs w:val="24"/>
          <w:highlight w:val="none"/>
        </w:rPr>
        <w:t xml:space="preserve"> Клиенту одним из следующих способов</w:t>
      </w:r>
      <w:r>
        <w:rPr>
          <w:rFonts w:ascii="Times New Roman" w:hAnsi="Times New Roman" w:eastAsia="Times New Roman"/>
          <w:bCs/>
          <w:sz w:val="24"/>
          <w:szCs w:val="24"/>
          <w:highlight w:val="none"/>
        </w:rPr>
        <w:t xml:space="preserve">:</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276"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rPr>
        <w:t xml:space="preserve">- </w:t>
      </w:r>
      <w:r>
        <w:rPr>
          <w:rFonts w:ascii="Times New Roman" w:hAnsi="Times New Roman" w:eastAsia="Times New Roman"/>
          <w:sz w:val="24"/>
          <w:szCs w:val="24"/>
          <w:highlight w:val="none"/>
        </w:rPr>
        <w:t xml:space="preserve">с использованием ДБО</w:t>
      </w:r>
      <w:r>
        <w:rPr>
          <w:rFonts w:ascii="Times New Roman" w:hAnsi="Times New Roman" w:eastAsia="Times New Roman"/>
          <w:sz w:val="24"/>
          <w:szCs w:val="24"/>
          <w:highlight w:val="none"/>
        </w:rPr>
        <w:t xml:space="preserve"> в случае если на дату отправки Банком Клиенту запроса/уведомления между Банком и Клиентом заключен Договор ДБО;</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rPr>
        <w:t xml:space="preserve">- по адресу электронной почты</w:t>
      </w:r>
      <w:r>
        <w:rPr>
          <w:rFonts w:ascii="Times New Roman" w:hAnsi="Times New Roman" w:eastAsia="Times New Roman"/>
          <w:sz w:val="24"/>
          <w:szCs w:val="24"/>
          <w:highlight w:val="none"/>
          <w:vertAlign w:val="superscript"/>
        </w:rPr>
        <w:footnoteReference w:id="11"/>
      </w:r>
      <w:r>
        <w:rPr>
          <w:rFonts w:ascii="Times New Roman" w:hAnsi="Times New Roman" w:eastAsia="Times New Roman"/>
          <w:sz w:val="24"/>
          <w:szCs w:val="24"/>
          <w:highlight w:val="none"/>
        </w:rPr>
        <w:t xml:space="preserve">, предоставленному Клиентом в целях взаимодействи</w:t>
      </w:r>
      <w:r>
        <w:rPr>
          <w:rFonts w:ascii="Times New Roman" w:hAnsi="Times New Roman" w:eastAsia="Times New Roman"/>
          <w:sz w:val="24"/>
          <w:szCs w:val="24"/>
          <w:highlight w:val="none"/>
        </w:rPr>
        <w:t xml:space="preserve">я с Банком в соответствии с пунктом 4.2.14 настоящих Условий в случае если на дату отправки Банком Клиенту запроса/уведомления между Банком и Клиентом не заключен Договор ДБО. Стороны договорились, что запрос/уведомление Банка является полученным Клиентом </w:t>
      </w:r>
      <w:r>
        <w:rPr>
          <w:rFonts w:ascii="Times New Roman" w:hAnsi="Times New Roman" w:eastAsia="Times New Roman"/>
          <w:sz w:val="24"/>
          <w:szCs w:val="24"/>
          <w:highlight w:val="none"/>
        </w:rPr>
        <w:br/>
      </w:r>
      <w:r>
        <w:rPr>
          <w:rFonts w:ascii="Times New Roman" w:hAnsi="Times New Roman" w:eastAsia="Times New Roman"/>
          <w:sz w:val="24"/>
          <w:szCs w:val="24"/>
          <w:highlight w:val="none"/>
        </w:rPr>
        <w:t xml:space="preserve">в случае успешной отправки Банком на адрес электронной почты Клиента, предоставленный Клиентом в соответствии с пунктом 4.2.14 настоящих Условий, соответствующего запроса/уведомления с использованием электронной почты Банка;</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rPr>
        <w:t xml:space="preserve">- по адресу для корреспонденции (почтовому адресу/адресу местонахождения), указанному в документах, содержащихся в юридическом деле Клиента, сформированном </w:t>
      </w:r>
      <w:r>
        <w:rPr>
          <w:rFonts w:ascii="Times New Roman" w:hAnsi="Times New Roman" w:eastAsia="Times New Roman"/>
          <w:sz w:val="24"/>
          <w:szCs w:val="24"/>
          <w:highlight w:val="none"/>
        </w:rPr>
        <w:br/>
      </w:r>
      <w:r>
        <w:rPr>
          <w:rFonts w:ascii="Times New Roman" w:hAnsi="Times New Roman" w:eastAsia="Times New Roman"/>
          <w:sz w:val="24"/>
          <w:szCs w:val="24"/>
          <w:highlight w:val="none"/>
        </w:rPr>
        <w:t xml:space="preserve">в процессе действия Договора, в случае если на дату отправки информации Банка между Банком и Клиентом не заключен Договор ДБО и/или Клиентом не предоставлен</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rPr>
        <w:t xml:space="preserve">адрес электронной почты</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rPr>
        <w:t xml:space="preserve">в целях взаимодействия с Банком в соответствии с пунктом 4.2.14 настоящих Условий</w:t>
      </w:r>
      <w:r>
        <w:rPr>
          <w:rFonts w:ascii="Times New Roman" w:hAnsi="Times New Roman" w:eastAsia="Times New Roman"/>
          <w:sz w:val="24"/>
          <w:szCs w:val="24"/>
          <w:highlight w:val="none"/>
        </w:rPr>
        <w:t xml:space="preserve">.</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eastAsia="Times New Roman"/>
          <w:sz w:val="24"/>
          <w:szCs w:val="24"/>
          <w:highlight w:val="none"/>
        </w:rPr>
        <w:t xml:space="preserve">2.13. </w:t>
      </w:r>
      <w:r>
        <w:rPr>
          <w:rFonts w:ascii="Times New Roman" w:hAnsi="Times New Roman" w:eastAsiaTheme="minorHAnsi"/>
          <w:iCs/>
          <w:sz w:val="24"/>
          <w:szCs w:val="24"/>
          <w:highlight w:val="none"/>
        </w:rPr>
        <w:t xml:space="preserve">В случае применения в отношении Клиента специальных экономических мер Банк применяет меры, направленные на запрет (ограничение) совершения финансовых операций</w:t>
      </w:r>
      <w:r>
        <w:rPr>
          <w:rFonts w:ascii="Times New Roman" w:hAnsi="Times New Roman" w:eastAsiaTheme="minorHAnsi"/>
          <w:iCs/>
          <w:sz w:val="24"/>
          <w:szCs w:val="24"/>
          <w:highlight w:val="none"/>
          <w:vertAlign w:val="superscript"/>
        </w:rPr>
        <w:footnoteReference w:id="12"/>
      </w:r>
      <w:r>
        <w:rPr>
          <w:rFonts w:ascii="Times New Roman" w:hAnsi="Times New Roman" w:eastAsiaTheme="minorHAnsi"/>
          <w:iCs/>
          <w:sz w:val="24"/>
          <w:szCs w:val="24"/>
          <w:highlight w:val="none"/>
        </w:rPr>
        <w:t xml:space="preserve"> и (или) замораживание (блокирование) денежных средств, принадлежащих Клиенту - блокируемому лицу</w:t>
      </w:r>
      <w:r>
        <w:rPr>
          <w:rFonts w:ascii="Times New Roman" w:hAnsi="Times New Roman" w:eastAsiaTheme="minorHAnsi"/>
          <w:iCs/>
          <w:sz w:val="24"/>
          <w:szCs w:val="24"/>
          <w:highlight w:val="none"/>
          <w:vertAlign w:val="superscript"/>
        </w:rPr>
        <w:footnoteReference w:id="13"/>
      </w:r>
      <w:r>
        <w:rPr>
          <w:rFonts w:ascii="Times New Roman" w:hAnsi="Times New Roman" w:eastAsiaTheme="minorHAnsi"/>
          <w:iCs/>
          <w:sz w:val="24"/>
          <w:szCs w:val="24"/>
          <w:highlight w:val="none"/>
        </w:rPr>
        <w:t xml:space="preserve">, а также финансовых операций, совершаемых в интересах и (или) в пользу Клиента - блокируем</w:t>
      </w:r>
      <w:r>
        <w:rPr>
          <w:rFonts w:ascii="Times New Roman" w:hAnsi="Times New Roman" w:eastAsiaTheme="minorHAnsi"/>
          <w:iCs/>
          <w:sz w:val="24"/>
          <w:szCs w:val="24"/>
          <w:highlight w:val="none"/>
        </w:rPr>
        <w:t xml:space="preserve">ого лица, в случаях и в порядке, установленных действующим законодательством Российской Федерации в области специальных экономических мер, и информирует Клиента - блокируемое лицо о принятии Банком вышеуказанных мер в сроки и порядке, установленные Банком.</w:t>
      </w:r>
      <w:r>
        <w:rPr>
          <w:rFonts w:ascii="Times New Roman" w:hAnsi="Times New Roman"/>
          <w:sz w:val="24"/>
          <w:szCs w:val="24"/>
          <w:highlight w:val="none"/>
        </w:rPr>
      </w:r>
      <w:r>
        <w:rPr>
          <w:rFonts w:ascii="Times New Roman" w:hAnsi="Times New Roman"/>
          <w:sz w:val="24"/>
          <w:szCs w:val="24"/>
          <w:highlight w:val="none"/>
        </w:rPr>
      </w:r>
    </w:p>
    <w:p>
      <w:pPr>
        <w:pStyle w:val="1859"/>
        <w:numPr>
          <w:ilvl w:val="0"/>
          <w:numId w:val="4"/>
        </w:numPr>
        <w:ind w:left="0" w:firstLine="0"/>
        <w:jc w:val="center"/>
        <w:spacing w:before="120" w:after="120" w:line="240" w:lineRule="auto"/>
        <w:tabs>
          <w:tab w:val="left" w:pos="426" w:leader="none"/>
        </w:tabs>
        <w:rPr>
          <w:rFonts w:ascii="Times New Roman" w:hAnsi="Times New Roman"/>
          <w:b/>
          <w:sz w:val="24"/>
          <w:szCs w:val="24"/>
          <w:highlight w:val="none"/>
        </w:rPr>
      </w:pPr>
      <w:r>
        <w:rPr>
          <w:rFonts w:ascii="Times New Roman" w:hAnsi="Times New Roman"/>
          <w:b/>
          <w:sz w:val="24"/>
          <w:szCs w:val="24"/>
          <w:highlight w:val="none"/>
        </w:rPr>
        <w:t xml:space="preserve">Порядок открытия </w:t>
      </w:r>
      <w:r>
        <w:rPr>
          <w:rFonts w:ascii="Times New Roman" w:hAnsi="Times New Roman"/>
          <w:b/>
          <w:sz w:val="24"/>
          <w:szCs w:val="24"/>
          <w:highlight w:val="none"/>
        </w:rPr>
        <w:t xml:space="preserve">и ведения </w:t>
      </w:r>
      <w:r>
        <w:rPr>
          <w:rFonts w:ascii="Times New Roman" w:hAnsi="Times New Roman"/>
          <w:b/>
          <w:sz w:val="24"/>
          <w:szCs w:val="24"/>
          <w:highlight w:val="none"/>
        </w:rPr>
        <w:t xml:space="preserve">Счета</w:t>
      </w:r>
      <w:r>
        <w:rPr>
          <w:rFonts w:ascii="Times New Roman" w:hAnsi="Times New Roman"/>
          <w:b/>
          <w:sz w:val="24"/>
          <w:szCs w:val="24"/>
          <w:highlight w:val="none"/>
        </w:rPr>
      </w:r>
      <w:r>
        <w:rPr>
          <w:rFonts w:ascii="Times New Roman" w:hAnsi="Times New Roman"/>
          <w:b/>
          <w:sz w:val="24"/>
          <w:szCs w:val="24"/>
          <w:highlight w:val="none"/>
        </w:rPr>
      </w:r>
    </w:p>
    <w:p>
      <w:pPr>
        <w:pStyle w:val="1859"/>
        <w:ind w:left="0" w:firstLine="709"/>
        <w:jc w:val="both"/>
        <w:spacing w:after="0" w:line="240" w:lineRule="auto"/>
        <w:tabs>
          <w:tab w:val="left" w:pos="709" w:leader="none"/>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3.1.</w:t>
      </w:r>
      <w:r>
        <w:rPr>
          <w:rFonts w:ascii="Times New Roman" w:hAnsi="Times New Roman"/>
          <w:sz w:val="24"/>
          <w:szCs w:val="24"/>
          <w:highlight w:val="none"/>
        </w:rPr>
        <w:tab/>
      </w:r>
      <w:r>
        <w:rPr>
          <w:rFonts w:ascii="Times New Roman" w:hAnsi="Times New Roman"/>
          <w:sz w:val="24"/>
          <w:szCs w:val="24"/>
          <w:highlight w:val="none"/>
        </w:rPr>
        <w:t xml:space="preserve">Счет открывается </w:t>
      </w:r>
      <w:r>
        <w:rPr>
          <w:rFonts w:ascii="Times New Roman" w:hAnsi="Times New Roman"/>
          <w:sz w:val="24"/>
          <w:szCs w:val="24"/>
          <w:highlight w:val="none"/>
        </w:rPr>
        <w:t xml:space="preserve">Банком </w:t>
      </w:r>
      <w:r>
        <w:rPr>
          <w:rFonts w:ascii="Times New Roman" w:hAnsi="Times New Roman"/>
          <w:sz w:val="24"/>
          <w:szCs w:val="24"/>
          <w:highlight w:val="none"/>
        </w:rPr>
        <w:t xml:space="preserve">Клиенту </w:t>
      </w:r>
      <w:r>
        <w:rPr>
          <w:rFonts w:ascii="Times New Roman" w:hAnsi="Times New Roman"/>
          <w:sz w:val="24"/>
          <w:szCs w:val="24"/>
          <w:highlight w:val="none"/>
        </w:rPr>
        <w:t xml:space="preserve">на основании </w:t>
      </w:r>
      <w:r>
        <w:rPr>
          <w:rFonts w:ascii="Times New Roman" w:hAnsi="Times New Roman"/>
          <w:sz w:val="24"/>
          <w:szCs w:val="24"/>
          <w:highlight w:val="none"/>
        </w:rPr>
        <w:t xml:space="preserve">заключен</w:t>
      </w:r>
      <w:r>
        <w:rPr>
          <w:rFonts w:ascii="Times New Roman" w:hAnsi="Times New Roman"/>
          <w:sz w:val="24"/>
          <w:szCs w:val="24"/>
          <w:highlight w:val="none"/>
        </w:rPr>
        <w:t xml:space="preserve">ного</w:t>
      </w:r>
      <w:r>
        <w:rPr>
          <w:rFonts w:ascii="Times New Roman" w:hAnsi="Times New Roman"/>
          <w:sz w:val="24"/>
          <w:szCs w:val="24"/>
          <w:highlight w:val="none"/>
        </w:rPr>
        <w:t xml:space="preserve"> </w:t>
      </w:r>
      <w:r>
        <w:rPr>
          <w:rFonts w:ascii="Times New Roman" w:hAnsi="Times New Roman"/>
          <w:sz w:val="24"/>
          <w:szCs w:val="24"/>
          <w:highlight w:val="none"/>
        </w:rPr>
        <w:t xml:space="preserve">Сторонами </w:t>
      </w:r>
      <w:r>
        <w:rPr>
          <w:rFonts w:ascii="Times New Roman" w:hAnsi="Times New Roman"/>
          <w:sz w:val="24"/>
          <w:szCs w:val="24"/>
          <w:highlight w:val="none"/>
        </w:rPr>
        <w:t xml:space="preserve">Договор</w:t>
      </w:r>
      <w:r>
        <w:rPr>
          <w:rFonts w:ascii="Times New Roman" w:hAnsi="Times New Roman"/>
          <w:sz w:val="24"/>
          <w:szCs w:val="24"/>
          <w:highlight w:val="none"/>
        </w:rPr>
        <w:t xml:space="preserve">а</w:t>
      </w:r>
      <w:r>
        <w:rPr>
          <w:rFonts w:ascii="Times New Roman" w:hAnsi="Times New Roman"/>
          <w:sz w:val="24"/>
          <w:szCs w:val="24"/>
          <w:highlight w:val="none"/>
        </w:rPr>
        <w:t xml:space="preserve"> РКО</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pStyle w:val="1859"/>
        <w:ind w:left="0" w:firstLine="709"/>
        <w:jc w:val="both"/>
        <w:spacing w:after="0" w:line="240" w:lineRule="auto"/>
        <w:tabs>
          <w:tab w:val="left" w:pos="709" w:leader="none"/>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3.2.</w:t>
      </w:r>
      <w:r>
        <w:rPr>
          <w:rFonts w:ascii="Times New Roman" w:hAnsi="Times New Roman"/>
          <w:sz w:val="24"/>
          <w:szCs w:val="24"/>
          <w:highlight w:val="none"/>
        </w:rPr>
        <w:tab/>
      </w:r>
      <w:r>
        <w:rPr>
          <w:rFonts w:ascii="Times New Roman" w:hAnsi="Times New Roman"/>
          <w:sz w:val="24"/>
          <w:szCs w:val="24"/>
          <w:highlight w:val="none"/>
        </w:rPr>
        <w:t xml:space="preserve">Заключение Договора </w:t>
      </w:r>
      <w:r>
        <w:rPr>
          <w:rFonts w:ascii="Times New Roman" w:hAnsi="Times New Roman"/>
          <w:sz w:val="24"/>
          <w:szCs w:val="24"/>
          <w:highlight w:val="none"/>
        </w:rPr>
        <w:t xml:space="preserve">РКО </w:t>
      </w:r>
      <w:r>
        <w:rPr>
          <w:rFonts w:ascii="Times New Roman" w:hAnsi="Times New Roman"/>
          <w:sz w:val="24"/>
          <w:szCs w:val="24"/>
          <w:highlight w:val="none"/>
        </w:rPr>
        <w:t xml:space="preserve">осуществляется пут</w:t>
      </w:r>
      <w:r>
        <w:rPr>
          <w:rFonts w:ascii="Times New Roman" w:hAnsi="Times New Roman"/>
          <w:sz w:val="24"/>
          <w:szCs w:val="24"/>
          <w:highlight w:val="none"/>
        </w:rPr>
        <w:t xml:space="preserve">ем присоединения Клиента к </w:t>
      </w:r>
      <w:r>
        <w:rPr>
          <w:rFonts w:ascii="Times New Roman" w:hAnsi="Times New Roman"/>
          <w:sz w:val="24"/>
          <w:szCs w:val="24"/>
          <w:highlight w:val="none"/>
        </w:rPr>
        <w:t xml:space="preserve">настоящим </w:t>
      </w:r>
      <w:r>
        <w:rPr>
          <w:rFonts w:ascii="Times New Roman" w:hAnsi="Times New Roman"/>
          <w:sz w:val="24"/>
          <w:szCs w:val="24"/>
          <w:highlight w:val="none"/>
        </w:rPr>
        <w:t xml:space="preserve">Условиям в соответствии со стат</w:t>
      </w:r>
      <w:r>
        <w:rPr>
          <w:rFonts w:ascii="Times New Roman" w:hAnsi="Times New Roman"/>
          <w:sz w:val="24"/>
          <w:szCs w:val="24"/>
          <w:highlight w:val="none"/>
        </w:rPr>
        <w:t xml:space="preserve">ь</w:t>
      </w:r>
      <w:r>
        <w:rPr>
          <w:rFonts w:ascii="Times New Roman" w:hAnsi="Times New Roman"/>
          <w:sz w:val="24"/>
          <w:szCs w:val="24"/>
          <w:highlight w:val="none"/>
        </w:rPr>
        <w:t xml:space="preserve">ей 428 Гражданского кодекса Российской Федерации</w:t>
      </w:r>
      <w:r>
        <w:rPr>
          <w:rFonts w:ascii="Times New Roman" w:hAnsi="Times New Roman"/>
          <w:sz w:val="24"/>
          <w:szCs w:val="24"/>
          <w:highlight w:val="none"/>
        </w:rPr>
        <w:t xml:space="preserve"> </w:t>
      </w:r>
      <w:r>
        <w:rPr>
          <w:rFonts w:ascii="Times New Roman" w:hAnsi="Times New Roman"/>
          <w:sz w:val="24"/>
          <w:szCs w:val="24"/>
          <w:highlight w:val="none"/>
        </w:rPr>
        <w:t xml:space="preserve">и производится путем подачи в Банк </w:t>
      </w:r>
      <w:r>
        <w:rPr>
          <w:rFonts w:ascii="Times New Roman" w:hAnsi="Times New Roman"/>
          <w:sz w:val="24"/>
          <w:szCs w:val="24"/>
          <w:highlight w:val="none"/>
        </w:rPr>
        <w:t xml:space="preserve">Заявления о присоединении к Единому сервисному договору/</w:t>
      </w:r>
      <w:r>
        <w:rPr>
          <w:rFonts w:ascii="Times New Roman" w:hAnsi="Times New Roman"/>
          <w:sz w:val="24"/>
          <w:szCs w:val="24"/>
          <w:highlight w:val="none"/>
        </w:rPr>
        <w:t xml:space="preserve">Заявления о присоединении к Условиям, составленного по </w:t>
      </w:r>
      <w:r>
        <w:rPr>
          <w:rFonts w:ascii="Times New Roman" w:hAnsi="Times New Roman"/>
          <w:sz w:val="24"/>
          <w:szCs w:val="24"/>
          <w:highlight w:val="none"/>
        </w:rPr>
        <w:t xml:space="preserve">типовой </w:t>
      </w:r>
      <w:r>
        <w:rPr>
          <w:rFonts w:ascii="Times New Roman" w:hAnsi="Times New Roman"/>
          <w:sz w:val="24"/>
          <w:szCs w:val="24"/>
          <w:highlight w:val="none"/>
        </w:rPr>
        <w:t xml:space="preserve">форме </w:t>
      </w:r>
      <w:r>
        <w:rPr>
          <w:rFonts w:ascii="Times New Roman" w:hAnsi="Times New Roman"/>
          <w:sz w:val="24"/>
          <w:szCs w:val="24"/>
          <w:highlight w:val="none"/>
        </w:rPr>
        <w:t xml:space="preserve">Банка</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pStyle w:val="1859"/>
        <w:ind w:left="0" w:firstLine="709"/>
        <w:jc w:val="both"/>
        <w:spacing w:after="0" w:line="240" w:lineRule="auto"/>
        <w:tabs>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3.3.</w:t>
      </w:r>
      <w:r>
        <w:rPr>
          <w:rFonts w:ascii="Times New Roman" w:hAnsi="Times New Roman"/>
          <w:sz w:val="24"/>
          <w:szCs w:val="24"/>
          <w:highlight w:val="none"/>
        </w:rPr>
        <w:tab/>
      </w:r>
      <w:r>
        <w:rPr>
          <w:rFonts w:ascii="Times New Roman" w:hAnsi="Times New Roman"/>
          <w:sz w:val="24"/>
          <w:szCs w:val="24"/>
          <w:highlight w:val="none"/>
        </w:rPr>
        <w:t xml:space="preserve">Для заключения Договора</w:t>
      </w:r>
      <w:r>
        <w:rPr>
          <w:rFonts w:ascii="Times New Roman" w:hAnsi="Times New Roman"/>
          <w:sz w:val="24"/>
          <w:szCs w:val="24"/>
          <w:highlight w:val="none"/>
        </w:rPr>
        <w:t xml:space="preserve"> </w:t>
      </w:r>
      <w:r>
        <w:rPr>
          <w:rFonts w:ascii="Times New Roman" w:hAnsi="Times New Roman"/>
          <w:sz w:val="24"/>
          <w:szCs w:val="24"/>
          <w:highlight w:val="none"/>
        </w:rPr>
        <w:t xml:space="preserve">РКО</w:t>
      </w:r>
      <w:r>
        <w:rPr>
          <w:rFonts w:ascii="Times New Roman" w:hAnsi="Times New Roman"/>
          <w:sz w:val="24"/>
          <w:szCs w:val="24"/>
          <w:highlight w:val="none"/>
        </w:rPr>
        <w:t xml:space="preserve"> Клиент </w:t>
      </w:r>
      <w:r>
        <w:rPr>
          <w:rFonts w:ascii="Times New Roman" w:hAnsi="Times New Roman"/>
          <w:iCs/>
          <w:sz w:val="24"/>
          <w:szCs w:val="24"/>
          <w:highlight w:val="none"/>
        </w:rPr>
        <w:t xml:space="preserve">представляет в Подразделение Банка</w:t>
      </w:r>
      <w:r>
        <w:rPr>
          <w:rFonts w:ascii="Times New Roman" w:hAnsi="Times New Roman"/>
          <w:sz w:val="24"/>
          <w:szCs w:val="24"/>
          <w:highlight w:val="none"/>
        </w:rPr>
        <w:t xml:space="preserve"> на бумажном носителе </w:t>
      </w:r>
      <w:r>
        <w:rPr>
          <w:rFonts w:ascii="Times New Roman" w:hAnsi="Times New Roman"/>
          <w:sz w:val="24"/>
          <w:szCs w:val="24"/>
          <w:highlight w:val="none"/>
        </w:rPr>
        <w:t xml:space="preserve">(</w:t>
      </w:r>
      <w:r>
        <w:rPr>
          <w:rFonts w:ascii="Times New Roman" w:hAnsi="Times New Roman"/>
          <w:sz w:val="24"/>
          <w:szCs w:val="24"/>
          <w:highlight w:val="none"/>
        </w:rPr>
        <w:t xml:space="preserve">в двух экземплярах</w:t>
      </w:r>
      <w:r>
        <w:rPr>
          <w:rFonts w:ascii="Times New Roman" w:hAnsi="Times New Roman"/>
          <w:sz w:val="24"/>
          <w:szCs w:val="24"/>
          <w:highlight w:val="none"/>
        </w:rPr>
        <w:t xml:space="preserve">) </w:t>
      </w:r>
      <w:r>
        <w:rPr>
          <w:rFonts w:ascii="Times New Roman" w:hAnsi="Times New Roman"/>
          <w:sz w:val="24"/>
          <w:szCs w:val="24"/>
          <w:highlight w:val="none"/>
        </w:rPr>
        <w:t xml:space="preserve">Заявление </w:t>
      </w:r>
      <w:r>
        <w:rPr>
          <w:rFonts w:ascii="Times New Roman" w:hAnsi="Times New Roman"/>
          <w:sz w:val="24"/>
          <w:szCs w:val="24"/>
          <w:highlight w:val="none"/>
        </w:rPr>
        <w:t xml:space="preserve">о присоединении к Единому сервисному договору</w:t>
      </w:r>
      <w:r>
        <w:rPr>
          <w:rFonts w:ascii="Times New Roman" w:hAnsi="Times New Roman"/>
          <w:sz w:val="24"/>
          <w:szCs w:val="24"/>
          <w:highlight w:val="none"/>
        </w:rPr>
        <w:t xml:space="preserve"> </w:t>
      </w:r>
      <w:r>
        <w:rPr>
          <w:rFonts w:ascii="Times New Roman" w:hAnsi="Times New Roman"/>
          <w:sz w:val="24"/>
          <w:szCs w:val="24"/>
          <w:highlight w:val="none"/>
        </w:rPr>
        <w:t xml:space="preserve">(при заключении Единого сервисного</w:t>
      </w:r>
      <w:r>
        <w:rPr>
          <w:rFonts w:ascii="Times New Roman" w:hAnsi="Times New Roman"/>
          <w:sz w:val="24"/>
          <w:szCs w:val="24"/>
          <w:highlight w:val="none"/>
        </w:rPr>
        <w:t xml:space="preserve"> договора с проставлением соответствующей </w:t>
      </w:r>
      <w:r>
        <w:rPr>
          <w:rFonts w:ascii="Times New Roman" w:hAnsi="Times New Roman"/>
          <w:sz w:val="24"/>
          <w:szCs w:val="24"/>
          <w:highlight w:val="none"/>
        </w:rPr>
        <w:t xml:space="preserve">отметки в разделе </w:t>
      </w:r>
      <w:r>
        <w:rPr>
          <w:rFonts w:ascii="Times New Roman" w:hAnsi="Times New Roman"/>
          <w:sz w:val="24"/>
          <w:szCs w:val="24"/>
          <w:highlight w:val="none"/>
          <w:lang w:val="en-US"/>
        </w:rPr>
        <w:t xml:space="preserve">I</w:t>
      </w:r>
      <w:r>
        <w:rPr>
          <w:rFonts w:ascii="Times New Roman" w:hAnsi="Times New Roman"/>
          <w:sz w:val="24"/>
          <w:szCs w:val="24"/>
          <w:highlight w:val="none"/>
        </w:rPr>
        <w:t xml:space="preserve">)</w:t>
      </w:r>
      <w:r>
        <w:rPr>
          <w:rFonts w:ascii="Times New Roman" w:hAnsi="Times New Roman"/>
          <w:sz w:val="24"/>
          <w:szCs w:val="24"/>
          <w:highlight w:val="none"/>
        </w:rPr>
        <w:t xml:space="preserve">/</w:t>
      </w:r>
      <w:r>
        <w:rPr>
          <w:rFonts w:ascii="Times New Roman" w:hAnsi="Times New Roman"/>
          <w:sz w:val="24"/>
          <w:szCs w:val="24"/>
          <w:highlight w:val="none"/>
        </w:rPr>
        <w:t xml:space="preserve">Заявление о присоединении к Условиям</w:t>
      </w:r>
      <w:r>
        <w:rPr>
          <w:rFonts w:ascii="Times New Roman" w:hAnsi="Times New Roman"/>
          <w:sz w:val="24"/>
          <w:szCs w:val="24"/>
          <w:highlight w:val="none"/>
        </w:rPr>
        <w:t xml:space="preserve"> (Приложение 1 к настоящим Условиям)</w:t>
      </w:r>
      <w:r>
        <w:rPr>
          <w:rFonts w:ascii="Times New Roman" w:hAnsi="Times New Roman"/>
          <w:sz w:val="24"/>
          <w:szCs w:val="24"/>
          <w:highlight w:val="none"/>
        </w:rPr>
        <w:t xml:space="preserve">, подписанно</w:t>
      </w:r>
      <w:r>
        <w:rPr>
          <w:rFonts w:ascii="Times New Roman" w:hAnsi="Times New Roman"/>
          <w:sz w:val="24"/>
          <w:szCs w:val="24"/>
          <w:highlight w:val="none"/>
        </w:rPr>
        <w:t xml:space="preserve">е</w:t>
      </w:r>
      <w:r>
        <w:rPr>
          <w:rFonts w:ascii="Times New Roman" w:hAnsi="Times New Roman"/>
          <w:sz w:val="24"/>
          <w:szCs w:val="24"/>
          <w:highlight w:val="none"/>
        </w:rPr>
        <w:t xml:space="preserve"> </w:t>
      </w:r>
      <w:r>
        <w:rPr>
          <w:rFonts w:ascii="Times New Roman" w:hAnsi="Times New Roman"/>
          <w:sz w:val="24"/>
          <w:szCs w:val="24"/>
          <w:highlight w:val="none"/>
        </w:rPr>
        <w:t xml:space="preserve">У</w:t>
      </w:r>
      <w:r>
        <w:rPr>
          <w:rFonts w:ascii="Times New Roman" w:hAnsi="Times New Roman"/>
          <w:sz w:val="24"/>
          <w:szCs w:val="24"/>
          <w:highlight w:val="none"/>
        </w:rPr>
        <w:t xml:space="preserve">полномоченным</w:t>
      </w:r>
      <w:r>
        <w:rPr>
          <w:rFonts w:ascii="Times New Roman" w:hAnsi="Times New Roman"/>
          <w:sz w:val="24"/>
          <w:szCs w:val="24"/>
          <w:highlight w:val="none"/>
        </w:rPr>
        <w:t xml:space="preserve"> лицом</w:t>
      </w:r>
      <w:r>
        <w:rPr>
          <w:rFonts w:ascii="Times New Roman" w:hAnsi="Times New Roman"/>
          <w:sz w:val="24"/>
          <w:szCs w:val="24"/>
          <w:highlight w:val="none"/>
        </w:rPr>
        <w:t xml:space="preserve"> </w:t>
      </w:r>
      <w:r>
        <w:rPr>
          <w:rFonts w:ascii="Times New Roman" w:hAnsi="Times New Roman"/>
          <w:sz w:val="24"/>
          <w:szCs w:val="24"/>
          <w:highlight w:val="none"/>
        </w:rPr>
        <w:t xml:space="preserve">Клиента </w:t>
      </w:r>
      <w:r>
        <w:rPr>
          <w:rFonts w:ascii="Times New Roman" w:hAnsi="Times New Roman"/>
          <w:sz w:val="24"/>
          <w:szCs w:val="24"/>
          <w:highlight w:val="none"/>
        </w:rPr>
        <w:t xml:space="preserve">(или самим Клиентом) </w:t>
      </w:r>
      <w:r>
        <w:rPr>
          <w:rFonts w:ascii="Times New Roman" w:hAnsi="Times New Roman"/>
          <w:sz w:val="24"/>
          <w:szCs w:val="24"/>
          <w:highlight w:val="none"/>
        </w:rPr>
        <w:t xml:space="preserve">и скрепленное </w:t>
      </w:r>
      <w:r>
        <w:rPr>
          <w:rFonts w:ascii="Times New Roman" w:hAnsi="Times New Roman"/>
          <w:sz w:val="24"/>
          <w:szCs w:val="24"/>
          <w:highlight w:val="none"/>
        </w:rPr>
        <w:t xml:space="preserve">оттиском </w:t>
      </w:r>
      <w:r>
        <w:rPr>
          <w:rFonts w:ascii="Times New Roman" w:hAnsi="Times New Roman"/>
          <w:sz w:val="24"/>
          <w:szCs w:val="24"/>
          <w:highlight w:val="none"/>
        </w:rPr>
        <w:t xml:space="preserve">печат</w:t>
      </w:r>
      <w:r>
        <w:rPr>
          <w:rFonts w:ascii="Times New Roman" w:hAnsi="Times New Roman"/>
          <w:sz w:val="24"/>
          <w:szCs w:val="24"/>
          <w:highlight w:val="none"/>
        </w:rPr>
        <w:t xml:space="preserve">и</w:t>
      </w:r>
      <w:r>
        <w:rPr>
          <w:rFonts w:ascii="Times New Roman" w:hAnsi="Times New Roman"/>
          <w:sz w:val="24"/>
          <w:szCs w:val="24"/>
          <w:highlight w:val="none"/>
        </w:rPr>
        <w:t xml:space="preserve"> Клиента (при наличии), а также пакет документов</w:t>
      </w:r>
      <w:r>
        <w:rPr>
          <w:rFonts w:ascii="Times New Roman" w:hAnsi="Times New Roman"/>
          <w:sz w:val="24"/>
          <w:szCs w:val="24"/>
          <w:highlight w:val="none"/>
        </w:rPr>
        <w:t xml:space="preserve">,</w:t>
      </w:r>
      <w:r>
        <w:rPr>
          <w:rFonts w:ascii="Times New Roman" w:hAnsi="Times New Roman"/>
          <w:sz w:val="24"/>
          <w:szCs w:val="24"/>
          <w:highlight w:val="none"/>
        </w:rPr>
        <w:t xml:space="preserve"> необходимых для открытия </w:t>
      </w:r>
      <w:r>
        <w:rPr>
          <w:rFonts w:ascii="Times New Roman" w:hAnsi="Times New Roman"/>
          <w:sz w:val="24"/>
          <w:szCs w:val="24"/>
          <w:highlight w:val="none"/>
        </w:rPr>
        <w:t xml:space="preserve">Счета</w:t>
      </w:r>
      <w:r>
        <w:rPr>
          <w:rFonts w:ascii="Times New Roman" w:hAnsi="Times New Roman"/>
          <w:sz w:val="24"/>
          <w:szCs w:val="24"/>
          <w:highlight w:val="none"/>
        </w:rPr>
        <w:t xml:space="preserve"> </w:t>
      </w:r>
      <w:r>
        <w:rPr>
          <w:rFonts w:ascii="Times New Roman" w:hAnsi="Times New Roman"/>
          <w:sz w:val="24"/>
          <w:szCs w:val="24"/>
          <w:highlight w:val="none"/>
        </w:rPr>
        <w:t xml:space="preserve">(</w:t>
      </w:r>
      <w:r>
        <w:rPr>
          <w:rFonts w:ascii="Times New Roman" w:hAnsi="Times New Roman"/>
          <w:sz w:val="24"/>
          <w:szCs w:val="24"/>
          <w:highlight w:val="none"/>
        </w:rPr>
        <w:t xml:space="preserve">П</w:t>
      </w:r>
      <w:r>
        <w:rPr>
          <w:rFonts w:ascii="Times New Roman" w:hAnsi="Times New Roman"/>
          <w:sz w:val="24"/>
          <w:szCs w:val="24"/>
          <w:highlight w:val="none"/>
        </w:rPr>
        <w:t xml:space="preserve">риложение </w:t>
      </w:r>
      <w:r>
        <w:rPr>
          <w:rFonts w:ascii="Times New Roman" w:hAnsi="Times New Roman"/>
          <w:sz w:val="24"/>
          <w:szCs w:val="24"/>
          <w:highlight w:val="none"/>
        </w:rPr>
        <w:t xml:space="preserve">2</w:t>
      </w:r>
      <w:r>
        <w:rPr>
          <w:rFonts w:ascii="Times New Roman" w:hAnsi="Times New Roman"/>
          <w:sz w:val="24"/>
          <w:szCs w:val="24"/>
          <w:highlight w:val="none"/>
        </w:rPr>
        <w:t xml:space="preserve"> </w:t>
      </w:r>
      <w:r>
        <w:rPr>
          <w:rFonts w:ascii="Times New Roman" w:hAnsi="Times New Roman"/>
          <w:sz w:val="24"/>
          <w:szCs w:val="24"/>
          <w:highlight w:val="none"/>
        </w:rPr>
        <w:t xml:space="preserve">к </w:t>
      </w:r>
      <w:r>
        <w:rPr>
          <w:rFonts w:ascii="Times New Roman" w:hAnsi="Times New Roman"/>
          <w:sz w:val="24"/>
          <w:szCs w:val="24"/>
          <w:highlight w:val="none"/>
        </w:rPr>
        <w:t xml:space="preserve">настоящим </w:t>
      </w:r>
      <w:r>
        <w:rPr>
          <w:rFonts w:ascii="Times New Roman" w:hAnsi="Times New Roman"/>
          <w:sz w:val="24"/>
          <w:szCs w:val="24"/>
          <w:highlight w:val="none"/>
        </w:rPr>
        <w:t xml:space="preserve">Условиям</w:t>
      </w:r>
      <w:r>
        <w:rPr>
          <w:rFonts w:ascii="Times New Roman" w:hAnsi="Times New Roman"/>
          <w:sz w:val="24"/>
          <w:szCs w:val="24"/>
          <w:highlight w:val="none"/>
        </w:rPr>
        <w:t xml:space="preserve">)</w:t>
      </w:r>
      <w:r>
        <w:rPr>
          <w:rFonts w:ascii="Times New Roman" w:hAnsi="Times New Roman"/>
          <w:sz w:val="24"/>
          <w:szCs w:val="24"/>
          <w:highlight w:val="none"/>
        </w:rPr>
        <w:t xml:space="preserve">.</w:t>
      </w:r>
      <w:r>
        <w:rPr>
          <w:rFonts w:ascii="Times New Roman" w:hAnsi="Times New Roman"/>
          <w:sz w:val="24"/>
          <w:szCs w:val="24"/>
          <w:highlight w:val="none"/>
        </w:rPr>
        <w:t xml:space="preserve"> </w:t>
      </w:r>
      <w:r>
        <w:rPr>
          <w:rFonts w:ascii="Times New Roman" w:hAnsi="Times New Roman"/>
          <w:sz w:val="24"/>
          <w:szCs w:val="24"/>
          <w:highlight w:val="none"/>
        </w:rPr>
        <w:t xml:space="preserve">Банк вправе запросить иные документы в соответствии с действующим законодательством Российской Федерации. </w:t>
      </w:r>
      <w:r>
        <w:rPr>
          <w:rFonts w:ascii="Times New Roman" w:hAnsi="Times New Roman"/>
          <w:sz w:val="24"/>
          <w:szCs w:val="24"/>
          <w:highlight w:val="none"/>
        </w:rPr>
      </w:r>
      <w:r>
        <w:rPr>
          <w:rFonts w:ascii="Times New Roman" w:hAnsi="Times New Roman"/>
          <w:sz w:val="24"/>
          <w:szCs w:val="24"/>
          <w:highlight w:val="none"/>
        </w:rPr>
      </w:r>
    </w:p>
    <w:p>
      <w:pPr>
        <w:pStyle w:val="1859"/>
        <w:ind w:left="0" w:firstLine="709"/>
        <w:jc w:val="both"/>
        <w:spacing w:after="0" w:line="240" w:lineRule="auto"/>
        <w:tabs>
          <w:tab w:val="left" w:pos="0" w:leader="none"/>
          <w:tab w:val="left" w:pos="1134" w:leader="none"/>
          <w:tab w:val="left" w:pos="1276"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t xml:space="preserve">При наличии заключенного в рамках Единого сервисного договора между Банк</w:t>
      </w:r>
      <w:r>
        <w:rPr>
          <w:rFonts w:ascii="Times New Roman" w:hAnsi="Times New Roman" w:eastAsia="Times New Roman" w:cs="Times New Roman"/>
          <w:sz w:val="24"/>
          <w:szCs w:val="24"/>
          <w:highlight w:val="none"/>
        </w:rPr>
        <w:t xml:space="preserve">ом и Клиентом Договора о ДБО Клиент имеет право подать Заявление о присоединении к Условиям с использованием </w:t>
      </w:r>
      <w:r>
        <w:rPr>
          <w:rFonts w:ascii="Times New Roman" w:hAnsi="Times New Roman" w:eastAsia="Times New Roman" w:cs="Times New Roman"/>
          <w:sz w:val="24"/>
          <w:szCs w:val="24"/>
          <w:highlight w:val="none"/>
        </w:rPr>
        <w:t xml:space="preserve">ИС Свой Бизнес, с предоставлением всех необходимых документов и сведений. Стороны признают направленное Заявление о присоединении к Условиям через канал ДБО </w:t>
      </w:r>
      <w:r>
        <w:rPr>
          <w:rFonts w:ascii="Times New Roman" w:hAnsi="Times New Roman" w:eastAsia="Times New Roman" w:cs="Times New Roman"/>
          <w:sz w:val="24"/>
          <w:szCs w:val="24"/>
          <w:highlight w:val="none"/>
        </w:rPr>
        <w:t xml:space="preserve">и подписанное электронной подписью равнозначным документу на бумажном носителе, подписанному собственноручной подписью.</w:t>
      </w:r>
      <w:r>
        <w:rPr>
          <w:rFonts w:ascii="Times New Roman" w:hAnsi="Times New Roman" w:eastAsia="Times New Roman" w:cs="Times New Roman"/>
          <w:sz w:val="24"/>
          <w:szCs w:val="24"/>
          <w:highlight w:val="none"/>
        </w:rPr>
        <w:t xml:space="preserve"> </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859"/>
        <w:ind w:left="0" w:firstLine="709"/>
        <w:jc w:val="both"/>
        <w:spacing w:after="0" w:line="240" w:lineRule="auto"/>
        <w:tabs>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3.4.</w:t>
      </w:r>
      <w:r>
        <w:rPr>
          <w:rFonts w:ascii="Times New Roman" w:hAnsi="Times New Roman"/>
          <w:sz w:val="24"/>
          <w:szCs w:val="24"/>
          <w:highlight w:val="none"/>
        </w:rPr>
        <w:tab/>
      </w:r>
      <w:r>
        <w:rPr>
          <w:rFonts w:ascii="Times New Roman" w:hAnsi="Times New Roman"/>
          <w:sz w:val="24"/>
          <w:szCs w:val="24"/>
          <w:highlight w:val="none"/>
        </w:rPr>
        <w:t xml:space="preserve">Для подтверждения факта заключения</w:t>
      </w:r>
      <w:r>
        <w:rPr>
          <w:rFonts w:ascii="Times New Roman" w:hAnsi="Times New Roman"/>
          <w:sz w:val="24"/>
          <w:szCs w:val="24"/>
          <w:highlight w:val="none"/>
        </w:rPr>
        <w:t xml:space="preserve"> Договора </w:t>
      </w:r>
      <w:r>
        <w:rPr>
          <w:rFonts w:ascii="Times New Roman" w:hAnsi="Times New Roman"/>
          <w:sz w:val="24"/>
          <w:szCs w:val="24"/>
          <w:highlight w:val="none"/>
        </w:rPr>
        <w:t xml:space="preserve">РКО </w:t>
      </w:r>
      <w:r>
        <w:rPr>
          <w:rFonts w:ascii="Times New Roman" w:hAnsi="Times New Roman"/>
          <w:sz w:val="24"/>
          <w:szCs w:val="24"/>
          <w:highlight w:val="none"/>
        </w:rPr>
        <w:t xml:space="preserve">со стороны Банка и открытия Счета Клиенту, Банк передает</w:t>
      </w:r>
      <w:r>
        <w:rPr>
          <w:rFonts w:ascii="Times New Roman" w:hAnsi="Times New Roman"/>
          <w:sz w:val="24"/>
          <w:szCs w:val="24"/>
          <w:highlight w:val="none"/>
        </w:rPr>
        <w:t xml:space="preserve">/направляет</w:t>
      </w:r>
      <w:r>
        <w:rPr>
          <w:rFonts w:ascii="Times New Roman" w:hAnsi="Times New Roman"/>
          <w:sz w:val="24"/>
          <w:szCs w:val="24"/>
          <w:highlight w:val="none"/>
        </w:rPr>
        <w:t xml:space="preserve"> Клиенту в</w:t>
      </w:r>
      <w:r>
        <w:rPr>
          <w:rFonts w:ascii="Times New Roman" w:hAnsi="Times New Roman"/>
          <w:sz w:val="24"/>
          <w:szCs w:val="24"/>
          <w:highlight w:val="none"/>
        </w:rPr>
        <w:t xml:space="preserve">торой экземпляр </w:t>
      </w:r>
      <w:r>
        <w:rPr>
          <w:rFonts w:ascii="Times New Roman" w:hAnsi="Times New Roman"/>
          <w:sz w:val="24"/>
          <w:szCs w:val="24"/>
          <w:highlight w:val="none"/>
        </w:rPr>
        <w:t xml:space="preserve">Заявления о присоединении к Единому сервисному договору/</w:t>
      </w:r>
      <w:r>
        <w:rPr>
          <w:rFonts w:ascii="Times New Roman" w:hAnsi="Times New Roman"/>
          <w:sz w:val="24"/>
          <w:szCs w:val="24"/>
          <w:highlight w:val="none"/>
        </w:rPr>
        <w:t xml:space="preserve">Заявления о присоединении к Условиям</w:t>
      </w:r>
      <w:r>
        <w:rPr>
          <w:rFonts w:ascii="Times New Roman" w:hAnsi="Times New Roman"/>
          <w:sz w:val="24"/>
          <w:szCs w:val="24"/>
          <w:highlight w:val="none"/>
        </w:rPr>
        <w:t xml:space="preserve"> с отметкой Банка, в которо</w:t>
      </w:r>
      <w:r>
        <w:rPr>
          <w:rFonts w:ascii="Times New Roman" w:hAnsi="Times New Roman"/>
          <w:sz w:val="24"/>
          <w:szCs w:val="24"/>
          <w:highlight w:val="none"/>
        </w:rPr>
        <w:t xml:space="preserve">м</w:t>
      </w:r>
      <w:r>
        <w:rPr>
          <w:rFonts w:ascii="Times New Roman" w:hAnsi="Times New Roman"/>
          <w:sz w:val="24"/>
          <w:szCs w:val="24"/>
          <w:highlight w:val="none"/>
        </w:rPr>
        <w:t xml:space="preserve"> указывается номер Счета, открытого Банком Клиенту</w:t>
      </w:r>
      <w:r>
        <w:rPr>
          <w:rFonts w:ascii="Times New Roman" w:hAnsi="Times New Roman"/>
          <w:sz w:val="24"/>
          <w:szCs w:val="24"/>
          <w:highlight w:val="none"/>
        </w:rPr>
        <w:t xml:space="preserve">, и дата открытия Счета</w:t>
      </w:r>
      <w:r>
        <w:rPr>
          <w:rFonts w:ascii="Times New Roman" w:hAnsi="Times New Roman"/>
          <w:sz w:val="24"/>
          <w:szCs w:val="24"/>
          <w:highlight w:val="none"/>
        </w:rPr>
        <w:t xml:space="preserve">. </w:t>
      </w:r>
      <w:r>
        <w:rPr>
          <w:rFonts w:ascii="Times New Roman" w:hAnsi="Times New Roman"/>
          <w:sz w:val="24"/>
          <w:szCs w:val="24"/>
          <w:highlight w:val="none"/>
        </w:rPr>
      </w:r>
      <w:r>
        <w:rPr>
          <w:rFonts w:ascii="Times New Roman" w:hAnsi="Times New Roman"/>
          <w:sz w:val="24"/>
          <w:szCs w:val="24"/>
          <w:highlight w:val="none"/>
        </w:rPr>
      </w:r>
    </w:p>
    <w:p>
      <w:pPr>
        <w:pStyle w:val="1859"/>
        <w:ind w:left="0" w:firstLine="709"/>
        <w:jc w:val="both"/>
        <w:spacing w:after="0" w:line="240" w:lineRule="auto"/>
        <w:tabs>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3.5.</w:t>
      </w:r>
      <w:r>
        <w:rPr>
          <w:rFonts w:ascii="Times New Roman" w:hAnsi="Times New Roman"/>
          <w:sz w:val="24"/>
          <w:szCs w:val="24"/>
          <w:highlight w:val="none"/>
        </w:rPr>
        <w:tab/>
      </w:r>
      <w:r>
        <w:rPr>
          <w:rFonts w:ascii="Times New Roman" w:hAnsi="Times New Roman"/>
          <w:sz w:val="24"/>
          <w:szCs w:val="24"/>
          <w:highlight w:val="none"/>
        </w:rPr>
        <w:t xml:space="preserve">Счет открыва</w:t>
      </w:r>
      <w:r>
        <w:rPr>
          <w:rFonts w:ascii="Times New Roman" w:hAnsi="Times New Roman"/>
          <w:sz w:val="24"/>
          <w:szCs w:val="24"/>
          <w:highlight w:val="none"/>
        </w:rPr>
        <w:t xml:space="preserve">ется Клиенту </w:t>
      </w:r>
      <w:r>
        <w:rPr>
          <w:rFonts w:ascii="Times New Roman" w:hAnsi="Times New Roman"/>
          <w:sz w:val="24"/>
          <w:szCs w:val="24"/>
          <w:highlight w:val="none"/>
        </w:rPr>
        <w:t xml:space="preserve">в валюте</w:t>
      </w:r>
      <w:r>
        <w:rPr>
          <w:rFonts w:ascii="Times New Roman" w:hAnsi="Times New Roman"/>
          <w:sz w:val="24"/>
          <w:szCs w:val="24"/>
          <w:highlight w:val="none"/>
        </w:rPr>
        <w:t xml:space="preserve">,</w:t>
      </w:r>
      <w:r>
        <w:rPr>
          <w:rFonts w:ascii="Times New Roman" w:hAnsi="Times New Roman"/>
          <w:sz w:val="24"/>
          <w:szCs w:val="24"/>
          <w:highlight w:val="none"/>
        </w:rPr>
        <w:t xml:space="preserve"> указанной Клиентом в </w:t>
      </w:r>
      <w:r>
        <w:rPr>
          <w:rFonts w:ascii="Times New Roman" w:hAnsi="Times New Roman"/>
          <w:sz w:val="24"/>
          <w:szCs w:val="24"/>
          <w:highlight w:val="none"/>
        </w:rPr>
        <w:t xml:space="preserve">Заявлени</w:t>
      </w:r>
      <w:r>
        <w:rPr>
          <w:rFonts w:ascii="Times New Roman" w:hAnsi="Times New Roman"/>
          <w:sz w:val="24"/>
          <w:szCs w:val="24"/>
          <w:highlight w:val="none"/>
        </w:rPr>
        <w:t xml:space="preserve">и</w:t>
      </w:r>
      <w:r>
        <w:rPr>
          <w:rFonts w:ascii="Times New Roman" w:hAnsi="Times New Roman"/>
          <w:sz w:val="24"/>
          <w:szCs w:val="24"/>
          <w:highlight w:val="none"/>
        </w:rPr>
        <w:t xml:space="preserve"> о присоединении к Единому сервисному договору/</w:t>
      </w:r>
      <w:r>
        <w:rPr>
          <w:rFonts w:ascii="Times New Roman" w:hAnsi="Times New Roman"/>
          <w:sz w:val="24"/>
          <w:szCs w:val="24"/>
          <w:highlight w:val="none"/>
        </w:rPr>
        <w:t xml:space="preserve">Заявлении о присоединении к Условиям, </w:t>
      </w:r>
      <w:r>
        <w:rPr>
          <w:rFonts w:ascii="Times New Roman" w:hAnsi="Times New Roman"/>
          <w:sz w:val="24"/>
          <w:szCs w:val="24"/>
          <w:highlight w:val="none"/>
        </w:rPr>
        <w:t xml:space="preserve">в день подписания У</w:t>
      </w:r>
      <w:r>
        <w:rPr>
          <w:rFonts w:ascii="Times New Roman" w:hAnsi="Times New Roman"/>
          <w:sz w:val="24"/>
          <w:szCs w:val="24"/>
          <w:highlight w:val="none"/>
        </w:rPr>
        <w:t xml:space="preserve">полномоченным лицом Банка </w:t>
      </w:r>
      <w:r>
        <w:rPr>
          <w:rFonts w:ascii="Times New Roman" w:hAnsi="Times New Roman"/>
          <w:sz w:val="24"/>
          <w:szCs w:val="24"/>
          <w:highlight w:val="none"/>
        </w:rPr>
        <w:t xml:space="preserve">Заявления о присоединении к Единому сервисному договору/</w:t>
      </w:r>
      <w:r>
        <w:rPr>
          <w:rFonts w:ascii="Times New Roman" w:hAnsi="Times New Roman"/>
          <w:sz w:val="24"/>
          <w:szCs w:val="24"/>
          <w:highlight w:val="none"/>
        </w:rPr>
        <w:t xml:space="preserve">Заявления о присоединении к Условиям</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pStyle w:val="1859"/>
        <w:ind w:left="0" w:firstLine="709"/>
        <w:jc w:val="both"/>
        <w:spacing w:after="0" w:line="240" w:lineRule="auto"/>
        <w:tabs>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Перечень валют, в которых могут быть </w:t>
      </w:r>
      <w:r>
        <w:rPr>
          <w:rFonts w:ascii="Times New Roman" w:hAnsi="Times New Roman"/>
          <w:sz w:val="24"/>
          <w:szCs w:val="24"/>
          <w:highlight w:val="none"/>
        </w:rPr>
        <w:t xml:space="preserve">открыты Счета, и виды операций, проводимых в соответствующей валюте, определяются Банком самостоятельно.</w:t>
      </w:r>
      <w:r>
        <w:rPr>
          <w:rFonts w:ascii="Times New Roman" w:hAnsi="Times New Roman"/>
          <w:sz w:val="24"/>
          <w:szCs w:val="24"/>
          <w:highlight w:val="none"/>
        </w:rPr>
      </w:r>
      <w:r>
        <w:rPr>
          <w:rFonts w:ascii="Times New Roman" w:hAnsi="Times New Roman"/>
          <w:sz w:val="24"/>
          <w:szCs w:val="24"/>
          <w:highlight w:val="none"/>
        </w:rPr>
      </w:r>
    </w:p>
    <w:p>
      <w:pPr>
        <w:pStyle w:val="1859"/>
        <w:ind w:left="0" w:firstLine="709"/>
        <w:jc w:val="both"/>
        <w:spacing w:after="0" w:line="240" w:lineRule="auto"/>
        <w:tabs>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3.6.</w:t>
      </w:r>
      <w:r>
        <w:rPr>
          <w:rFonts w:ascii="Times New Roman" w:hAnsi="Times New Roman"/>
          <w:sz w:val="24"/>
          <w:szCs w:val="24"/>
          <w:highlight w:val="none"/>
        </w:rPr>
        <w:tab/>
      </w:r>
      <w:r>
        <w:rPr>
          <w:rFonts w:ascii="Times New Roman" w:hAnsi="Times New Roman"/>
          <w:sz w:val="24"/>
          <w:szCs w:val="24"/>
          <w:highlight w:val="none"/>
        </w:rPr>
        <w:t xml:space="preserve">Количество Счетов, открываемых Клиенту в Банке, не ограничено. </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276" w:leader="none"/>
        </w:tabs>
        <w:rPr>
          <w:rFonts w:ascii="Times New Roman" w:hAnsi="Times New Roman"/>
          <w:color w:val="000000"/>
          <w:sz w:val="24"/>
          <w:szCs w:val="24"/>
          <w:highlight w:val="none"/>
        </w:rPr>
      </w:pPr>
      <w:r>
        <w:rPr>
          <w:rFonts w:ascii="Times New Roman" w:hAnsi="Times New Roman"/>
          <w:sz w:val="24"/>
          <w:szCs w:val="24"/>
          <w:highlight w:val="none"/>
        </w:rPr>
        <w:t xml:space="preserve">3.</w:t>
      </w:r>
      <w:r>
        <w:rPr>
          <w:rFonts w:ascii="Times New Roman" w:hAnsi="Times New Roman"/>
          <w:sz w:val="24"/>
          <w:szCs w:val="24"/>
          <w:highlight w:val="none"/>
        </w:rPr>
        <w:t xml:space="preserve">7</w:t>
      </w:r>
      <w:r>
        <w:rPr>
          <w:rFonts w:ascii="Times New Roman" w:hAnsi="Times New Roman"/>
          <w:sz w:val="24"/>
          <w:szCs w:val="24"/>
          <w:highlight w:val="none"/>
        </w:rPr>
        <w:t xml:space="preserve">.</w:t>
      </w:r>
      <w:r>
        <w:rPr>
          <w:rFonts w:ascii="Times New Roman" w:hAnsi="Times New Roman"/>
          <w:sz w:val="24"/>
          <w:szCs w:val="24"/>
          <w:highlight w:val="none"/>
        </w:rPr>
        <w:tab/>
      </w:r>
      <w:r>
        <w:rPr>
          <w:rFonts w:ascii="Times New Roman" w:hAnsi="Times New Roman"/>
          <w:sz w:val="24"/>
          <w:szCs w:val="24"/>
          <w:highlight w:val="none"/>
        </w:rPr>
        <w:t xml:space="preserve">Представитель Клиента, н</w:t>
      </w:r>
      <w:r>
        <w:rPr>
          <w:rFonts w:ascii="Times New Roman" w:hAnsi="Times New Roman"/>
          <w:color w:val="000000"/>
          <w:sz w:val="24"/>
          <w:szCs w:val="24"/>
          <w:highlight w:val="none"/>
          <w:lang w:eastAsia="ru-RU"/>
        </w:rPr>
        <w:t xml:space="preserve">а основании доверенности Клиента, представляющей соответствующие полномочия, </w:t>
      </w:r>
      <w:r>
        <w:rPr>
          <w:rFonts w:ascii="Times New Roman" w:hAnsi="Times New Roman"/>
          <w:color w:val="000000"/>
          <w:sz w:val="24"/>
          <w:szCs w:val="24"/>
          <w:highlight w:val="none"/>
          <w:lang w:eastAsia="ru-RU"/>
        </w:rPr>
        <w:t xml:space="preserve">вправе</w:t>
      </w:r>
      <w:r>
        <w:rPr>
          <w:rFonts w:ascii="Times New Roman" w:hAnsi="Times New Roman"/>
          <w:color w:val="000000"/>
          <w:sz w:val="24"/>
          <w:szCs w:val="24"/>
          <w:highlight w:val="none"/>
          <w:lang w:eastAsia="ru-RU"/>
        </w:rPr>
        <w:t xml:space="preserve"> совершать следующие действия</w:t>
      </w:r>
      <w:r>
        <w:rPr>
          <w:rFonts w:ascii="Times New Roman" w:hAnsi="Times New Roman"/>
          <w:color w:val="000000"/>
          <w:sz w:val="24"/>
          <w:szCs w:val="24"/>
          <w:highlight w:val="none"/>
          <w:lang w:eastAsia="ru-RU"/>
        </w:rPr>
        <w:t xml:space="preserve">:</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lang w:eastAsia="ru-RU"/>
        </w:rPr>
        <w:t xml:space="preserve">-</w:t>
      </w:r>
      <w:r>
        <w:rPr>
          <w:rFonts w:ascii="Times New Roman" w:hAnsi="Times New Roman"/>
          <w:color w:val="000000"/>
          <w:sz w:val="24"/>
          <w:szCs w:val="24"/>
          <w:highlight w:val="none"/>
          <w:lang w:eastAsia="ru-RU"/>
        </w:rPr>
        <w:tab/>
        <w:t xml:space="preserve">представлять в Подразделение Банка/получать в Подразделении Банка документы в рамках расчетно-кассового обслуживания;</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color w:val="000000"/>
          <w:sz w:val="24"/>
          <w:szCs w:val="24"/>
          <w:highlight w:val="none"/>
          <w:lang w:eastAsia="ru-RU"/>
        </w:rPr>
        <w:t xml:space="preserve">-</w:t>
      </w:r>
      <w:r>
        <w:rPr>
          <w:rFonts w:ascii="Times New Roman" w:hAnsi="Times New Roman"/>
          <w:color w:val="000000"/>
          <w:sz w:val="24"/>
          <w:szCs w:val="24"/>
          <w:highlight w:val="none"/>
          <w:lang w:eastAsia="ru-RU"/>
        </w:rPr>
        <w:tab/>
      </w:r>
      <w:r>
        <w:rPr>
          <w:rFonts w:ascii="Times New Roman" w:hAnsi="Times New Roman"/>
          <w:color w:val="000000"/>
          <w:sz w:val="24"/>
          <w:szCs w:val="24"/>
          <w:highlight w:val="none"/>
          <w:lang w:eastAsia="ru-RU"/>
        </w:rPr>
        <w:t xml:space="preserve">вносить/получать в кассу(е)</w:t>
      </w:r>
      <w:r>
        <w:rPr>
          <w:rFonts w:ascii="Times New Roman" w:hAnsi="Times New Roman"/>
          <w:color w:val="000000"/>
          <w:sz w:val="24"/>
          <w:szCs w:val="24"/>
          <w:highlight w:val="none"/>
          <w:lang w:eastAsia="ru-RU"/>
        </w:rPr>
        <w:t xml:space="preserve"> Подразделения</w:t>
      </w:r>
      <w:r>
        <w:rPr>
          <w:rFonts w:ascii="Times New Roman" w:hAnsi="Times New Roman"/>
          <w:color w:val="000000"/>
          <w:sz w:val="24"/>
          <w:szCs w:val="24"/>
          <w:highlight w:val="none"/>
          <w:lang w:eastAsia="ru-RU"/>
        </w:rPr>
        <w:t xml:space="preserve"> Банка наличные денежные средства в валюте Российской Федерации и в иностранной валюте. </w:t>
      </w:r>
      <w:r>
        <w:rPr>
          <w:rFonts w:ascii="Times New Roman" w:hAnsi="Times New Roman"/>
          <w:sz w:val="24"/>
          <w:szCs w:val="24"/>
          <w:highlight w:val="none"/>
        </w:rPr>
      </w:r>
      <w:r>
        <w:rPr>
          <w:rFonts w:ascii="Times New Roman" w:hAnsi="Times New Roman"/>
          <w:sz w:val="24"/>
          <w:szCs w:val="24"/>
          <w:highlight w:val="none"/>
        </w:rPr>
      </w:r>
    </w:p>
    <w:p>
      <w:pPr>
        <w:pStyle w:val="1859"/>
        <w:ind w:left="0" w:firstLine="709"/>
        <w:jc w:val="both"/>
        <w:spacing w:after="0" w:line="240" w:lineRule="auto"/>
        <w:tabs>
          <w:tab w:val="left" w:pos="1134" w:leader="none"/>
        </w:tabs>
        <w:rPr>
          <w:rFonts w:ascii="Times New Roman" w:hAnsi="Times New Roman"/>
          <w:b/>
          <w:sz w:val="28"/>
          <w:szCs w:val="28"/>
          <w:highlight w:val="none"/>
        </w:rPr>
      </w:pPr>
      <w:r>
        <w:rPr>
          <w:rFonts w:ascii="Times New Roman" w:hAnsi="Times New Roman"/>
          <w:sz w:val="24"/>
          <w:szCs w:val="24"/>
          <w:highlight w:val="none"/>
        </w:rPr>
        <w:t xml:space="preserve">При этом Клиент либо </w:t>
      </w:r>
      <w:r>
        <w:rPr>
          <w:rFonts w:ascii="Times New Roman" w:hAnsi="Times New Roman"/>
          <w:sz w:val="24"/>
          <w:szCs w:val="24"/>
          <w:highlight w:val="none"/>
        </w:rPr>
        <w:t xml:space="preserve">представитель Клиента </w:t>
      </w:r>
      <w:r>
        <w:rPr>
          <w:rFonts w:ascii="Times New Roman" w:hAnsi="Times New Roman"/>
          <w:iCs/>
          <w:sz w:val="24"/>
          <w:szCs w:val="24"/>
          <w:highlight w:val="none"/>
        </w:rPr>
        <w:t xml:space="preserve">представляет в Подразделение Банка</w:t>
      </w:r>
      <w:r>
        <w:rPr>
          <w:rFonts w:ascii="Times New Roman" w:hAnsi="Times New Roman"/>
          <w:sz w:val="24"/>
          <w:szCs w:val="24"/>
          <w:highlight w:val="none"/>
        </w:rPr>
        <w:t xml:space="preserve"> соответствующую доверенность </w:t>
      </w:r>
      <w:r>
        <w:rPr>
          <w:rFonts w:ascii="Times New Roman" w:hAnsi="Times New Roman"/>
          <w:sz w:val="24"/>
          <w:szCs w:val="24"/>
          <w:highlight w:val="none"/>
        </w:rPr>
        <w:t xml:space="preserve">до соверш</w:t>
      </w:r>
      <w:r>
        <w:rPr>
          <w:rFonts w:ascii="Times New Roman" w:hAnsi="Times New Roman"/>
          <w:sz w:val="24"/>
          <w:szCs w:val="24"/>
          <w:highlight w:val="none"/>
        </w:rPr>
        <w:t xml:space="preserve">ения</w:t>
      </w:r>
      <w:r>
        <w:rPr>
          <w:rFonts w:ascii="Times New Roman" w:hAnsi="Times New Roman"/>
          <w:sz w:val="24"/>
          <w:szCs w:val="24"/>
          <w:highlight w:val="none"/>
        </w:rPr>
        <w:t xml:space="preserve">,</w:t>
      </w:r>
      <w:r>
        <w:rPr>
          <w:rFonts w:ascii="Times New Roman" w:hAnsi="Times New Roman"/>
          <w:sz w:val="24"/>
          <w:szCs w:val="24"/>
          <w:highlight w:val="none"/>
        </w:rPr>
        <w:t xml:space="preserve"> либо в момент совершения действий, указанных в доверенности.</w:t>
      </w:r>
      <w:r>
        <w:rPr>
          <w:rFonts w:ascii="Times New Roman" w:hAnsi="Times New Roman"/>
          <w:b/>
          <w:sz w:val="28"/>
          <w:szCs w:val="28"/>
          <w:highlight w:val="none"/>
        </w:rPr>
      </w:r>
      <w:r>
        <w:rPr>
          <w:rFonts w:ascii="Times New Roman" w:hAnsi="Times New Roman"/>
          <w:b/>
          <w:sz w:val="28"/>
          <w:szCs w:val="28"/>
          <w:highlight w:val="none"/>
        </w:rPr>
      </w:r>
    </w:p>
    <w:p>
      <w:pPr>
        <w:pStyle w:val="1859"/>
        <w:ind w:left="0" w:firstLine="709"/>
        <w:jc w:val="both"/>
        <w:spacing w:after="0" w:line="240" w:lineRule="auto"/>
        <w:tabs>
          <w:tab w:val="left" w:pos="0" w:leader="none"/>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3.8.</w:t>
      </w:r>
      <w:r>
        <w:rPr>
          <w:rFonts w:ascii="Times New Roman" w:hAnsi="Times New Roman"/>
          <w:sz w:val="24"/>
          <w:szCs w:val="24"/>
          <w:highlight w:val="none"/>
        </w:rPr>
        <w:tab/>
      </w:r>
      <w:r>
        <w:rPr>
          <w:rFonts w:ascii="Times New Roman" w:hAnsi="Times New Roman"/>
          <w:sz w:val="24"/>
          <w:szCs w:val="24"/>
          <w:highlight w:val="none"/>
        </w:rPr>
        <w:t xml:space="preserve">В случае изменения законодательства </w:t>
      </w:r>
      <w:r>
        <w:rPr>
          <w:rFonts w:ascii="Times New Roman" w:hAnsi="Times New Roman"/>
          <w:sz w:val="24"/>
          <w:szCs w:val="24"/>
          <w:highlight w:val="none"/>
        </w:rPr>
        <w:t xml:space="preserve">Р</w:t>
      </w:r>
      <w:r>
        <w:rPr>
          <w:rFonts w:ascii="Times New Roman" w:hAnsi="Times New Roman"/>
          <w:sz w:val="24"/>
          <w:szCs w:val="24"/>
          <w:highlight w:val="none"/>
        </w:rPr>
        <w:t xml:space="preserve">оссийской </w:t>
      </w:r>
      <w:r>
        <w:rPr>
          <w:rFonts w:ascii="Times New Roman" w:hAnsi="Times New Roman"/>
          <w:sz w:val="24"/>
          <w:szCs w:val="24"/>
          <w:highlight w:val="none"/>
        </w:rPr>
        <w:t xml:space="preserve">Ф</w:t>
      </w:r>
      <w:r>
        <w:rPr>
          <w:rFonts w:ascii="Times New Roman" w:hAnsi="Times New Roman"/>
          <w:sz w:val="24"/>
          <w:szCs w:val="24"/>
          <w:highlight w:val="none"/>
        </w:rPr>
        <w:t xml:space="preserve">едерации</w:t>
      </w:r>
      <w:r>
        <w:rPr>
          <w:rFonts w:ascii="Times New Roman" w:hAnsi="Times New Roman"/>
          <w:sz w:val="24"/>
          <w:szCs w:val="24"/>
          <w:highlight w:val="none"/>
        </w:rPr>
        <w:t xml:space="preserve"> и до внесения Банком соответствующих изменений в </w:t>
      </w:r>
      <w:r>
        <w:rPr>
          <w:rFonts w:ascii="Times New Roman" w:hAnsi="Times New Roman"/>
          <w:sz w:val="24"/>
          <w:szCs w:val="24"/>
          <w:highlight w:val="none"/>
        </w:rPr>
        <w:t xml:space="preserve">настоящие</w:t>
      </w:r>
      <w:r>
        <w:rPr>
          <w:rFonts w:ascii="Times New Roman" w:hAnsi="Times New Roman"/>
          <w:sz w:val="24"/>
          <w:szCs w:val="24"/>
          <w:highlight w:val="none"/>
        </w:rPr>
        <w:t xml:space="preserve"> </w:t>
      </w:r>
      <w:r>
        <w:rPr>
          <w:rFonts w:ascii="Times New Roman" w:hAnsi="Times New Roman"/>
          <w:sz w:val="24"/>
          <w:szCs w:val="24"/>
          <w:highlight w:val="none"/>
        </w:rPr>
        <w:t xml:space="preserve">Условия</w:t>
      </w:r>
      <w:r>
        <w:rPr>
          <w:rFonts w:ascii="Times New Roman" w:hAnsi="Times New Roman"/>
          <w:sz w:val="24"/>
          <w:szCs w:val="24"/>
          <w:highlight w:val="none"/>
        </w:rPr>
        <w:t xml:space="preserve">, Условия применяются в части, не противоречащей требованиям законодательства Р</w:t>
      </w:r>
      <w:r>
        <w:rPr>
          <w:rFonts w:ascii="Times New Roman" w:hAnsi="Times New Roman"/>
          <w:sz w:val="24"/>
          <w:szCs w:val="24"/>
          <w:highlight w:val="none"/>
        </w:rPr>
        <w:t xml:space="preserve">оссийской </w:t>
      </w:r>
      <w:r>
        <w:rPr>
          <w:rFonts w:ascii="Times New Roman" w:hAnsi="Times New Roman"/>
          <w:sz w:val="24"/>
          <w:szCs w:val="24"/>
          <w:highlight w:val="none"/>
        </w:rPr>
        <w:t xml:space="preserve">Ф</w:t>
      </w:r>
      <w:r>
        <w:rPr>
          <w:rFonts w:ascii="Times New Roman" w:hAnsi="Times New Roman"/>
          <w:sz w:val="24"/>
          <w:szCs w:val="24"/>
          <w:highlight w:val="none"/>
        </w:rPr>
        <w:t xml:space="preserve">едерации</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pStyle w:val="1859"/>
        <w:ind w:left="0" w:firstLine="709"/>
        <w:jc w:val="both"/>
        <w:spacing w:after="0" w:line="240" w:lineRule="auto"/>
        <w:tabs>
          <w:tab w:val="left" w:pos="0" w:leader="none"/>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3.9.</w:t>
      </w:r>
      <w:r>
        <w:rPr>
          <w:rFonts w:ascii="Times New Roman" w:hAnsi="Times New Roman"/>
          <w:sz w:val="24"/>
          <w:szCs w:val="24"/>
          <w:highlight w:val="none"/>
        </w:rPr>
        <w:tab/>
      </w:r>
      <w:r>
        <w:rPr>
          <w:rFonts w:ascii="Times New Roman" w:hAnsi="Times New Roman"/>
          <w:sz w:val="24"/>
          <w:szCs w:val="24"/>
          <w:highlight w:val="none"/>
        </w:rPr>
        <w:t xml:space="preserve">П</w:t>
      </w:r>
      <w:r>
        <w:rPr>
          <w:rFonts w:ascii="Times New Roman" w:hAnsi="Times New Roman"/>
          <w:sz w:val="24"/>
          <w:szCs w:val="24"/>
          <w:highlight w:val="none"/>
        </w:rPr>
        <w:t xml:space="preserve">еревод денежных средств со</w:t>
      </w:r>
      <w:r>
        <w:rPr>
          <w:rFonts w:ascii="Times New Roman" w:hAnsi="Times New Roman"/>
          <w:sz w:val="24"/>
          <w:szCs w:val="24"/>
          <w:highlight w:val="none"/>
        </w:rPr>
        <w:t xml:space="preserve"> </w:t>
      </w:r>
      <w:r>
        <w:rPr>
          <w:rFonts w:ascii="Times New Roman" w:hAnsi="Times New Roman"/>
          <w:sz w:val="24"/>
          <w:szCs w:val="24"/>
          <w:highlight w:val="none"/>
        </w:rPr>
        <w:t xml:space="preserve">Счета </w:t>
      </w:r>
      <w:r>
        <w:rPr>
          <w:rFonts w:ascii="Times New Roman" w:hAnsi="Times New Roman"/>
          <w:sz w:val="24"/>
          <w:szCs w:val="24"/>
          <w:highlight w:val="none"/>
        </w:rPr>
        <w:t xml:space="preserve">Клиента осуществляется Банком </w:t>
      </w:r>
      <w:r>
        <w:rPr>
          <w:rFonts w:ascii="Times New Roman" w:hAnsi="Times New Roman"/>
          <w:sz w:val="24"/>
          <w:szCs w:val="24"/>
          <w:highlight w:val="none"/>
        </w:rPr>
        <w:t xml:space="preserve">на основании распоряжений</w:t>
      </w:r>
      <w:r>
        <w:rPr>
          <w:rFonts w:ascii="Times New Roman" w:hAnsi="Times New Roman"/>
          <w:sz w:val="24"/>
          <w:szCs w:val="24"/>
          <w:highlight w:val="none"/>
        </w:rPr>
        <w:t xml:space="preserve"> о переводе денежных средств</w:t>
      </w:r>
      <w:r>
        <w:rPr>
          <w:rFonts w:ascii="Times New Roman" w:hAnsi="Times New Roman"/>
          <w:sz w:val="24"/>
          <w:szCs w:val="24"/>
          <w:highlight w:val="none"/>
        </w:rPr>
        <w:t xml:space="preserve">, оформляемых в соответствии с действующим законодательством Российской Федерации о проведении безналичных расчетов, в том числе нормативными актами Банка России, и международными правилами расчетов</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pStyle w:val="1859"/>
        <w:ind w:left="0" w:firstLine="709"/>
        <w:jc w:val="both"/>
        <w:spacing w:after="0" w:line="240" w:lineRule="auto"/>
        <w:tabs>
          <w:tab w:val="left" w:pos="0" w:leader="none"/>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3.10.</w:t>
      </w:r>
      <w:r>
        <w:rPr>
          <w:rFonts w:ascii="Times New Roman" w:hAnsi="Times New Roman"/>
          <w:sz w:val="24"/>
          <w:szCs w:val="24"/>
          <w:highlight w:val="none"/>
        </w:rPr>
        <w:tab/>
      </w:r>
      <w:r>
        <w:rPr>
          <w:rFonts w:ascii="Times New Roman" w:hAnsi="Times New Roman"/>
          <w:sz w:val="24"/>
          <w:szCs w:val="24"/>
          <w:highlight w:val="none"/>
        </w:rPr>
        <w:t xml:space="preserve">П</w:t>
      </w:r>
      <w:r>
        <w:rPr>
          <w:rFonts w:ascii="Times New Roman" w:hAnsi="Times New Roman"/>
          <w:sz w:val="24"/>
          <w:szCs w:val="24"/>
          <w:highlight w:val="none"/>
        </w:rPr>
        <w:t xml:space="preserve">рием к исполнению</w:t>
      </w:r>
      <w:r>
        <w:rPr>
          <w:rFonts w:ascii="Times New Roman" w:hAnsi="Times New Roman"/>
          <w:sz w:val="24"/>
          <w:szCs w:val="24"/>
          <w:highlight w:val="none"/>
        </w:rPr>
        <w:t xml:space="preserve">, отзыв, возврат (аннулировани</w:t>
      </w:r>
      <w:r>
        <w:rPr>
          <w:rFonts w:ascii="Times New Roman" w:hAnsi="Times New Roman"/>
          <w:sz w:val="24"/>
          <w:szCs w:val="24"/>
          <w:highlight w:val="none"/>
        </w:rPr>
        <w:t xml:space="preserve">е</w:t>
      </w:r>
      <w:r>
        <w:rPr>
          <w:rFonts w:ascii="Times New Roman" w:hAnsi="Times New Roman"/>
          <w:sz w:val="24"/>
          <w:szCs w:val="24"/>
          <w:highlight w:val="none"/>
        </w:rPr>
        <w:t xml:space="preserve">) распоряжений</w:t>
      </w:r>
      <w:r>
        <w:rPr>
          <w:rFonts w:ascii="Times New Roman" w:hAnsi="Times New Roman"/>
          <w:sz w:val="24"/>
          <w:szCs w:val="24"/>
          <w:highlight w:val="none"/>
        </w:rPr>
        <w:t xml:space="preserve"> о переводе денежных средств</w:t>
      </w:r>
      <w:r>
        <w:rPr>
          <w:rFonts w:ascii="Times New Roman" w:hAnsi="Times New Roman"/>
          <w:sz w:val="24"/>
          <w:szCs w:val="24"/>
          <w:highlight w:val="none"/>
        </w:rPr>
        <w:t xml:space="preserve"> </w:t>
      </w:r>
      <w:r>
        <w:rPr>
          <w:rFonts w:ascii="Times New Roman" w:hAnsi="Times New Roman"/>
          <w:sz w:val="24"/>
          <w:szCs w:val="24"/>
          <w:highlight w:val="none"/>
        </w:rPr>
        <w:t xml:space="preserve">Клиента</w:t>
      </w:r>
      <w:r>
        <w:rPr>
          <w:rFonts w:ascii="Times New Roman" w:hAnsi="Times New Roman"/>
          <w:sz w:val="24"/>
          <w:szCs w:val="24"/>
          <w:highlight w:val="none"/>
        </w:rPr>
        <w:t xml:space="preserve"> в валюте Российской Федерации</w:t>
      </w:r>
      <w:r>
        <w:rPr>
          <w:rFonts w:ascii="Times New Roman" w:hAnsi="Times New Roman"/>
          <w:sz w:val="24"/>
          <w:szCs w:val="24"/>
          <w:highlight w:val="none"/>
        </w:rPr>
        <w:t xml:space="preserve"> </w:t>
      </w:r>
      <w:r>
        <w:rPr>
          <w:rFonts w:ascii="Times New Roman" w:hAnsi="Times New Roman"/>
          <w:sz w:val="24"/>
          <w:szCs w:val="24"/>
          <w:highlight w:val="none"/>
        </w:rPr>
        <w:t xml:space="preserve">и иностранной валюте </w:t>
      </w:r>
      <w:r>
        <w:rPr>
          <w:rFonts w:ascii="Times New Roman" w:hAnsi="Times New Roman"/>
          <w:sz w:val="24"/>
          <w:szCs w:val="24"/>
          <w:highlight w:val="none"/>
        </w:rPr>
        <w:t xml:space="preserve">осуществляется</w:t>
      </w:r>
      <w:r>
        <w:rPr>
          <w:rFonts w:ascii="Times New Roman" w:hAnsi="Times New Roman"/>
          <w:sz w:val="24"/>
          <w:szCs w:val="24"/>
          <w:highlight w:val="none"/>
        </w:rPr>
        <w:t xml:space="preserve"> Банком</w:t>
      </w:r>
      <w:r>
        <w:rPr>
          <w:rFonts w:ascii="Times New Roman" w:hAnsi="Times New Roman"/>
          <w:sz w:val="24"/>
          <w:szCs w:val="24"/>
          <w:highlight w:val="none"/>
        </w:rPr>
        <w:t xml:space="preserve"> </w:t>
      </w:r>
      <w:r>
        <w:rPr>
          <w:rFonts w:ascii="Times New Roman" w:hAnsi="Times New Roman"/>
          <w:sz w:val="24"/>
          <w:szCs w:val="24"/>
          <w:highlight w:val="none"/>
        </w:rPr>
        <w:t xml:space="preserve">в </w:t>
      </w:r>
      <w:r>
        <w:rPr>
          <w:rFonts w:ascii="Times New Roman" w:hAnsi="Times New Roman"/>
          <w:sz w:val="24"/>
          <w:szCs w:val="24"/>
          <w:highlight w:val="none"/>
        </w:rPr>
        <w:t xml:space="preserve">соответствии с </w:t>
      </w:r>
      <w:r>
        <w:rPr>
          <w:rFonts w:ascii="Times New Roman" w:hAnsi="Times New Roman"/>
          <w:sz w:val="24"/>
          <w:szCs w:val="24"/>
          <w:highlight w:val="none"/>
        </w:rPr>
        <w:t xml:space="preserve">Регламентом</w:t>
      </w:r>
      <w:r>
        <w:rPr>
          <w:rFonts w:ascii="Times New Roman" w:hAnsi="Times New Roman"/>
          <w:sz w:val="24"/>
          <w:szCs w:val="24"/>
          <w:highlight w:val="none"/>
        </w:rPr>
        <w:t xml:space="preserve"> приема к исполнению, отзыва, возврата (аннулирования) распоряжений о перевод</w:t>
      </w:r>
      <w:r>
        <w:rPr>
          <w:rFonts w:ascii="Times New Roman" w:hAnsi="Times New Roman"/>
          <w:sz w:val="24"/>
          <w:szCs w:val="24"/>
          <w:highlight w:val="none"/>
        </w:rPr>
        <w:t xml:space="preserve">е</w:t>
      </w:r>
      <w:r>
        <w:rPr>
          <w:rFonts w:ascii="Times New Roman" w:hAnsi="Times New Roman"/>
          <w:sz w:val="24"/>
          <w:szCs w:val="24"/>
          <w:highlight w:val="none"/>
        </w:rPr>
        <w:t xml:space="preserve"> денежных средств в валюте Российской </w:t>
      </w:r>
      <w:r>
        <w:rPr>
          <w:rFonts w:ascii="Times New Roman" w:hAnsi="Times New Roman"/>
          <w:sz w:val="24"/>
          <w:szCs w:val="24"/>
          <w:highlight w:val="none"/>
        </w:rPr>
        <w:t xml:space="preserve">Ф</w:t>
      </w:r>
      <w:r>
        <w:rPr>
          <w:rFonts w:ascii="Times New Roman" w:hAnsi="Times New Roman"/>
          <w:sz w:val="24"/>
          <w:szCs w:val="24"/>
          <w:highlight w:val="none"/>
        </w:rPr>
        <w:t xml:space="preserve">едерации</w:t>
      </w:r>
      <w:r>
        <w:rPr>
          <w:rFonts w:ascii="Times New Roman" w:hAnsi="Times New Roman"/>
          <w:sz w:val="24"/>
          <w:szCs w:val="24"/>
          <w:highlight w:val="none"/>
        </w:rPr>
        <w:t xml:space="preserve"> </w:t>
      </w:r>
      <w:r>
        <w:rPr>
          <w:rFonts w:ascii="Times New Roman" w:hAnsi="Times New Roman"/>
          <w:sz w:val="24"/>
          <w:szCs w:val="24"/>
          <w:highlight w:val="none"/>
        </w:rPr>
        <w:t xml:space="preserve">и в иностранной валюте</w:t>
      </w:r>
      <w:r>
        <w:rPr>
          <w:rFonts w:ascii="Times New Roman" w:hAnsi="Times New Roman"/>
          <w:sz w:val="24"/>
          <w:szCs w:val="24"/>
          <w:highlight w:val="none"/>
        </w:rPr>
        <w:t xml:space="preserve"> (</w:t>
      </w:r>
      <w:r>
        <w:rPr>
          <w:rFonts w:ascii="Times New Roman" w:hAnsi="Times New Roman"/>
          <w:sz w:val="24"/>
          <w:szCs w:val="24"/>
          <w:highlight w:val="none"/>
        </w:rPr>
        <w:t xml:space="preserve">П</w:t>
      </w:r>
      <w:r>
        <w:rPr>
          <w:rFonts w:ascii="Times New Roman" w:hAnsi="Times New Roman"/>
          <w:sz w:val="24"/>
          <w:szCs w:val="24"/>
          <w:highlight w:val="none"/>
        </w:rPr>
        <w:t xml:space="preserve">риложение </w:t>
      </w:r>
      <w:r>
        <w:rPr>
          <w:rFonts w:ascii="Times New Roman" w:hAnsi="Times New Roman"/>
          <w:sz w:val="24"/>
          <w:szCs w:val="24"/>
          <w:highlight w:val="none"/>
        </w:rPr>
        <w:t xml:space="preserve">3</w:t>
      </w:r>
      <w:r>
        <w:rPr>
          <w:rFonts w:ascii="Times New Roman" w:hAnsi="Times New Roman"/>
          <w:sz w:val="24"/>
          <w:szCs w:val="24"/>
          <w:highlight w:val="none"/>
        </w:rPr>
        <w:t xml:space="preserve"> </w:t>
      </w:r>
      <w:r>
        <w:rPr>
          <w:rFonts w:ascii="Times New Roman" w:hAnsi="Times New Roman"/>
          <w:sz w:val="24"/>
          <w:szCs w:val="24"/>
          <w:highlight w:val="none"/>
        </w:rPr>
        <w:t xml:space="preserve">к </w:t>
      </w:r>
      <w:r>
        <w:rPr>
          <w:rFonts w:ascii="Times New Roman" w:hAnsi="Times New Roman"/>
          <w:sz w:val="24"/>
          <w:szCs w:val="24"/>
          <w:highlight w:val="none"/>
        </w:rPr>
        <w:t xml:space="preserve">настоящим </w:t>
      </w:r>
      <w:r>
        <w:rPr>
          <w:rFonts w:ascii="Times New Roman" w:hAnsi="Times New Roman"/>
          <w:sz w:val="24"/>
          <w:szCs w:val="24"/>
          <w:highlight w:val="none"/>
        </w:rPr>
        <w:t xml:space="preserve">Условиям).</w:t>
      </w:r>
      <w:r>
        <w:rPr>
          <w:rFonts w:ascii="Times New Roman" w:hAnsi="Times New Roman"/>
          <w:sz w:val="24"/>
          <w:szCs w:val="24"/>
          <w:highlight w:val="none"/>
        </w:rPr>
        <w:t xml:space="preserve"> </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lang w:eastAsia="ru-RU"/>
        </w:rPr>
        <w:t xml:space="preserve">3.11.</w:t>
      </w:r>
      <w:r>
        <w:rPr>
          <w:rFonts w:ascii="Times New Roman" w:hAnsi="Times New Roman"/>
          <w:color w:val="000000"/>
          <w:sz w:val="24"/>
          <w:szCs w:val="24"/>
          <w:highlight w:val="none"/>
          <w:lang w:eastAsia="ru-RU"/>
        </w:rPr>
        <w:tab/>
      </w:r>
      <w:r>
        <w:rPr>
          <w:rFonts w:ascii="Times New Roman" w:hAnsi="Times New Roman"/>
          <w:color w:val="000000"/>
          <w:sz w:val="24"/>
          <w:szCs w:val="24"/>
          <w:highlight w:val="none"/>
          <w:lang w:eastAsia="ru-RU"/>
        </w:rPr>
        <w:t xml:space="preserve">Кассовое обслуживание Клиента осуществляется Банком в соответствии с требованиями нормативных актов Банка России:</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lang w:eastAsia="ru-RU"/>
        </w:rPr>
        <w:t xml:space="preserve">-</w:t>
      </w:r>
      <w:r>
        <w:rPr>
          <w:rFonts w:ascii="Times New Roman" w:hAnsi="Times New Roman"/>
          <w:color w:val="000000"/>
          <w:sz w:val="24"/>
          <w:szCs w:val="24"/>
          <w:highlight w:val="none"/>
          <w:lang w:eastAsia="ru-RU"/>
        </w:rPr>
        <w:tab/>
      </w:r>
      <w:r>
        <w:rPr>
          <w:rFonts w:ascii="Times New Roman" w:hAnsi="Times New Roman"/>
          <w:color w:val="000000"/>
          <w:sz w:val="24"/>
          <w:szCs w:val="24"/>
          <w:highlight w:val="none"/>
          <w:lang w:eastAsia="ru-RU"/>
        </w:rPr>
        <w:t xml:space="preserve">Положения Банка России от 2</w:t>
      </w:r>
      <w:r>
        <w:rPr>
          <w:rFonts w:ascii="Times New Roman" w:hAnsi="Times New Roman"/>
          <w:color w:val="000000"/>
          <w:sz w:val="24"/>
          <w:szCs w:val="24"/>
          <w:highlight w:val="none"/>
          <w:lang w:eastAsia="ru-RU"/>
        </w:rPr>
        <w:t xml:space="preserve">9</w:t>
      </w:r>
      <w:r>
        <w:rPr>
          <w:rFonts w:ascii="Times New Roman" w:hAnsi="Times New Roman"/>
          <w:color w:val="000000"/>
          <w:sz w:val="24"/>
          <w:szCs w:val="24"/>
          <w:highlight w:val="none"/>
          <w:lang w:eastAsia="ru-RU"/>
        </w:rPr>
        <w:t xml:space="preserve">.0</w:t>
      </w:r>
      <w:r>
        <w:rPr>
          <w:rFonts w:ascii="Times New Roman" w:hAnsi="Times New Roman"/>
          <w:color w:val="000000"/>
          <w:sz w:val="24"/>
          <w:szCs w:val="24"/>
          <w:highlight w:val="none"/>
          <w:lang w:eastAsia="ru-RU"/>
        </w:rPr>
        <w:t xml:space="preserve">1</w:t>
      </w:r>
      <w:r>
        <w:rPr>
          <w:rFonts w:ascii="Times New Roman" w:hAnsi="Times New Roman"/>
          <w:color w:val="000000"/>
          <w:sz w:val="24"/>
          <w:szCs w:val="24"/>
          <w:highlight w:val="none"/>
          <w:lang w:eastAsia="ru-RU"/>
        </w:rPr>
        <w:t xml:space="preserve">.20</w:t>
      </w:r>
      <w:r>
        <w:rPr>
          <w:rFonts w:ascii="Times New Roman" w:hAnsi="Times New Roman"/>
          <w:color w:val="000000"/>
          <w:sz w:val="24"/>
          <w:szCs w:val="24"/>
          <w:highlight w:val="none"/>
          <w:lang w:eastAsia="ru-RU"/>
        </w:rPr>
        <w:t xml:space="preserve">1</w:t>
      </w:r>
      <w:r>
        <w:rPr>
          <w:rFonts w:ascii="Times New Roman" w:hAnsi="Times New Roman"/>
          <w:color w:val="000000"/>
          <w:sz w:val="24"/>
          <w:szCs w:val="24"/>
          <w:highlight w:val="none"/>
          <w:lang w:eastAsia="ru-RU"/>
        </w:rPr>
        <w:t xml:space="preserve">8 № </w:t>
      </w:r>
      <w:r>
        <w:rPr>
          <w:rFonts w:ascii="Times New Roman" w:hAnsi="Times New Roman"/>
          <w:color w:val="000000"/>
          <w:sz w:val="24"/>
          <w:szCs w:val="24"/>
          <w:highlight w:val="none"/>
          <w:lang w:eastAsia="ru-RU"/>
        </w:rPr>
        <w:t xml:space="preserve">630</w:t>
      </w:r>
      <w:r>
        <w:rPr>
          <w:rFonts w:ascii="Times New Roman" w:hAnsi="Times New Roman"/>
          <w:color w:val="000000"/>
          <w:sz w:val="24"/>
          <w:szCs w:val="24"/>
          <w:highlight w:val="none"/>
          <w:lang w:eastAsia="ru-RU"/>
        </w:rPr>
        <w:t xml:space="preserve">-П «О порядке ведения кассовых операций и правилах хранения, перевозки и инкассации банкнот и монеты Банка России в кредитных организациях на территории Российской Федерации» (далее – Положение Банка России № </w:t>
      </w:r>
      <w:r>
        <w:rPr>
          <w:rFonts w:ascii="Times New Roman" w:hAnsi="Times New Roman"/>
          <w:color w:val="000000"/>
          <w:sz w:val="24"/>
          <w:szCs w:val="24"/>
          <w:highlight w:val="none"/>
          <w:lang w:eastAsia="ru-RU"/>
        </w:rPr>
        <w:t xml:space="preserve">630</w:t>
      </w:r>
      <w:r>
        <w:rPr>
          <w:rFonts w:ascii="Times New Roman" w:hAnsi="Times New Roman"/>
          <w:color w:val="000000"/>
          <w:sz w:val="24"/>
          <w:szCs w:val="24"/>
          <w:highlight w:val="none"/>
          <w:lang w:eastAsia="ru-RU"/>
        </w:rPr>
        <w:t xml:space="preserve">-П); </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lang w:eastAsia="ru-RU"/>
        </w:rPr>
        <w:t xml:space="preserve">-</w:t>
      </w:r>
      <w:r>
        <w:rPr>
          <w:rFonts w:ascii="Times New Roman" w:hAnsi="Times New Roman"/>
          <w:color w:val="000000"/>
          <w:sz w:val="24"/>
          <w:szCs w:val="24"/>
          <w:highlight w:val="none"/>
          <w:lang w:eastAsia="ru-RU"/>
        </w:rPr>
        <w:t xml:space="preserve"> Указания Банка России от 30.01.2020 № 5396-У «О порядке ведения кассовых операций с наличной иностранной валютой в уполномоченных банках на территории Российской Федерации».</w:t>
      </w:r>
      <w:r>
        <w:rPr>
          <w:rFonts w:ascii="Times New Roman" w:hAnsi="Times New Roman"/>
          <w:color w:val="000000"/>
          <w:sz w:val="24"/>
          <w:szCs w:val="24"/>
          <w:highlight w:val="none"/>
        </w:rPr>
      </w:r>
      <w:r>
        <w:rPr>
          <w:rFonts w:ascii="Times New Roman" w:hAnsi="Times New Roman"/>
          <w:color w:val="000000"/>
          <w:sz w:val="24"/>
          <w:szCs w:val="24"/>
          <w:highlight w:val="none"/>
        </w:rPr>
      </w:r>
    </w:p>
    <w:p>
      <w:pPr>
        <w:pStyle w:val="1859"/>
        <w:ind w:left="0" w:firstLine="709"/>
        <w:jc w:val="both"/>
        <w:spacing w:after="0" w:line="240" w:lineRule="auto"/>
        <w:tabs>
          <w:tab w:val="left" w:pos="0" w:leader="none"/>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3.12.</w:t>
      </w:r>
      <w:r>
        <w:rPr>
          <w:rFonts w:ascii="Times New Roman" w:hAnsi="Times New Roman"/>
          <w:sz w:val="24"/>
          <w:szCs w:val="24"/>
          <w:highlight w:val="none"/>
        </w:rPr>
        <w:tab/>
      </w:r>
      <w:r>
        <w:rPr>
          <w:rFonts w:ascii="Times New Roman" w:hAnsi="Times New Roman"/>
          <w:sz w:val="24"/>
          <w:szCs w:val="24"/>
          <w:highlight w:val="none"/>
        </w:rPr>
        <w:t xml:space="preserve">Прием и исполнение кассовых документов Клиента осуществляется Банком в соответствии с </w:t>
      </w:r>
      <w:r>
        <w:rPr>
          <w:rFonts w:ascii="Times New Roman" w:hAnsi="Times New Roman"/>
          <w:sz w:val="24"/>
          <w:szCs w:val="24"/>
          <w:highlight w:val="none"/>
        </w:rPr>
        <w:t xml:space="preserve">Регламентом</w:t>
      </w:r>
      <w:r>
        <w:rPr>
          <w:rFonts w:ascii="Times New Roman" w:hAnsi="Times New Roman"/>
          <w:sz w:val="24"/>
          <w:szCs w:val="24"/>
          <w:highlight w:val="none"/>
        </w:rPr>
        <w:t xml:space="preserve"> </w:t>
      </w:r>
      <w:r>
        <w:rPr>
          <w:rFonts w:ascii="Times New Roman" w:hAnsi="Times New Roman"/>
          <w:sz w:val="24"/>
          <w:szCs w:val="24"/>
          <w:highlight w:val="none"/>
        </w:rPr>
        <w:t xml:space="preserve">кассового обслуживания в валюте Российской Федерации и </w:t>
      </w:r>
      <w:r>
        <w:rPr>
          <w:rFonts w:ascii="Times New Roman" w:hAnsi="Times New Roman"/>
          <w:sz w:val="24"/>
          <w:szCs w:val="24"/>
          <w:highlight w:val="none"/>
        </w:rPr>
        <w:t xml:space="preserve">в </w:t>
      </w:r>
      <w:r>
        <w:rPr>
          <w:rFonts w:ascii="Times New Roman" w:hAnsi="Times New Roman"/>
          <w:sz w:val="24"/>
          <w:szCs w:val="24"/>
          <w:highlight w:val="none"/>
        </w:rPr>
        <w:t xml:space="preserve">иностранной валюте </w:t>
      </w:r>
      <w:r>
        <w:rPr>
          <w:rFonts w:ascii="Times New Roman" w:hAnsi="Times New Roman"/>
          <w:sz w:val="24"/>
          <w:szCs w:val="24"/>
          <w:highlight w:val="none"/>
        </w:rPr>
        <w:t xml:space="preserve">(Приложение </w:t>
      </w:r>
      <w:r>
        <w:rPr>
          <w:rFonts w:ascii="Times New Roman" w:hAnsi="Times New Roman"/>
          <w:sz w:val="24"/>
          <w:szCs w:val="24"/>
          <w:highlight w:val="none"/>
        </w:rPr>
        <w:t xml:space="preserve">4</w:t>
      </w:r>
      <w:r>
        <w:rPr>
          <w:rFonts w:ascii="Times New Roman" w:hAnsi="Times New Roman"/>
          <w:sz w:val="24"/>
          <w:szCs w:val="24"/>
          <w:highlight w:val="none"/>
        </w:rPr>
        <w:t xml:space="preserve"> </w:t>
      </w:r>
      <w:r>
        <w:rPr>
          <w:rFonts w:ascii="Times New Roman" w:hAnsi="Times New Roman"/>
          <w:sz w:val="24"/>
          <w:szCs w:val="24"/>
          <w:highlight w:val="none"/>
        </w:rPr>
        <w:t xml:space="preserve">к настоящим Условиям).</w:t>
      </w:r>
      <w:r>
        <w:rPr>
          <w:rFonts w:ascii="Times New Roman" w:hAnsi="Times New Roman"/>
          <w:sz w:val="24"/>
          <w:szCs w:val="24"/>
          <w:highlight w:val="none"/>
        </w:rPr>
      </w:r>
      <w:r>
        <w:rPr>
          <w:rFonts w:ascii="Times New Roman" w:hAnsi="Times New Roman"/>
          <w:sz w:val="24"/>
          <w:szCs w:val="24"/>
          <w:highlight w:val="none"/>
        </w:rPr>
      </w:r>
    </w:p>
    <w:p>
      <w:pPr>
        <w:pStyle w:val="1859"/>
        <w:ind w:left="0" w:firstLine="709"/>
        <w:jc w:val="both"/>
        <w:spacing w:after="0" w:line="240" w:lineRule="auto"/>
        <w:tabs>
          <w:tab w:val="left" w:pos="0" w:leader="none"/>
          <w:tab w:val="left" w:pos="1134" w:leader="none"/>
        </w:tabs>
        <w:rPr>
          <w:rFonts w:ascii="Times New Roman" w:hAnsi="Times New Roman"/>
          <w:b/>
          <w:sz w:val="28"/>
          <w:szCs w:val="28"/>
          <w:highlight w:val="none"/>
        </w:rPr>
      </w:pPr>
      <w:r>
        <w:rPr>
          <w:rFonts w:ascii="Times New Roman" w:hAnsi="Times New Roman"/>
          <w:sz w:val="24"/>
          <w:szCs w:val="24"/>
          <w:highlight w:val="none"/>
        </w:rPr>
        <w:t xml:space="preserve">3.13.</w:t>
      </w:r>
      <w:r>
        <w:rPr>
          <w:rFonts w:ascii="Times New Roman" w:hAnsi="Times New Roman"/>
          <w:sz w:val="24"/>
          <w:szCs w:val="24"/>
          <w:highlight w:val="none"/>
        </w:rPr>
        <w:tab/>
      </w:r>
      <w:r>
        <w:rPr>
          <w:rFonts w:ascii="Times New Roman" w:hAnsi="Times New Roman"/>
          <w:sz w:val="24"/>
          <w:szCs w:val="24"/>
          <w:highlight w:val="none"/>
        </w:rPr>
        <w:t xml:space="preserve">Операции по покупке/продаже иностранной валюты/конверсионные операции, связанные со списанием/зачислением денежных средств со Счета/на Счет Клиента, осуществля</w:t>
      </w:r>
      <w:r>
        <w:rPr>
          <w:rFonts w:ascii="Times New Roman" w:hAnsi="Times New Roman"/>
          <w:sz w:val="24"/>
          <w:szCs w:val="24"/>
          <w:highlight w:val="none"/>
        </w:rPr>
        <w:t xml:space="preserve">ю</w:t>
      </w:r>
      <w:r>
        <w:rPr>
          <w:rFonts w:ascii="Times New Roman" w:hAnsi="Times New Roman"/>
          <w:sz w:val="24"/>
          <w:szCs w:val="24"/>
          <w:highlight w:val="none"/>
        </w:rPr>
        <w:t xml:space="preserve">тся Банком в соответствии с Регламентом взаимодействия </w:t>
      </w:r>
      <w:r>
        <w:rPr>
          <w:rFonts w:ascii="Times New Roman" w:hAnsi="Times New Roman"/>
          <w:sz w:val="24"/>
          <w:szCs w:val="24"/>
          <w:highlight w:val="none"/>
        </w:rPr>
        <w:t xml:space="preserve">АО</w:t>
      </w:r>
      <w:r>
        <w:rPr>
          <w:rFonts w:ascii="Times New Roman" w:hAnsi="Times New Roman"/>
          <w:sz w:val="24"/>
          <w:szCs w:val="24"/>
          <w:highlight w:val="none"/>
        </w:rPr>
        <w:t xml:space="preserve"> «Россельхозбанк» и клиентов при осуществлении безналичных операций по покупке/продаже иностранной валюты и конверсионных операций (</w:t>
      </w:r>
      <w:r>
        <w:rPr>
          <w:rFonts w:ascii="Times New Roman" w:hAnsi="Times New Roman"/>
          <w:sz w:val="24"/>
          <w:szCs w:val="24"/>
          <w:highlight w:val="none"/>
        </w:rPr>
        <w:t xml:space="preserve">Приложение </w:t>
      </w:r>
      <w:r>
        <w:rPr>
          <w:rFonts w:ascii="Times New Roman" w:hAnsi="Times New Roman"/>
          <w:sz w:val="24"/>
          <w:szCs w:val="24"/>
          <w:highlight w:val="none"/>
        </w:rPr>
        <w:t xml:space="preserve">5</w:t>
      </w:r>
      <w:r>
        <w:rPr>
          <w:rFonts w:ascii="Times New Roman" w:hAnsi="Times New Roman"/>
          <w:sz w:val="24"/>
          <w:szCs w:val="24"/>
          <w:highlight w:val="none"/>
        </w:rPr>
        <w:t xml:space="preserve"> </w:t>
      </w:r>
      <w:r>
        <w:rPr>
          <w:rFonts w:ascii="Times New Roman" w:hAnsi="Times New Roman"/>
          <w:sz w:val="24"/>
          <w:szCs w:val="24"/>
          <w:highlight w:val="none"/>
        </w:rPr>
        <w:t xml:space="preserve">к </w:t>
      </w:r>
      <w:r>
        <w:rPr>
          <w:rFonts w:ascii="Times New Roman" w:hAnsi="Times New Roman"/>
          <w:sz w:val="24"/>
          <w:szCs w:val="24"/>
          <w:highlight w:val="none"/>
        </w:rPr>
        <w:t xml:space="preserve">настоящим </w:t>
      </w:r>
      <w:r>
        <w:rPr>
          <w:rFonts w:ascii="Times New Roman" w:hAnsi="Times New Roman"/>
          <w:sz w:val="24"/>
          <w:szCs w:val="24"/>
          <w:highlight w:val="none"/>
        </w:rPr>
        <w:t xml:space="preserve">Условиям</w:t>
      </w:r>
      <w:r>
        <w:rPr>
          <w:rFonts w:ascii="Times New Roman" w:hAnsi="Times New Roman"/>
          <w:sz w:val="24"/>
          <w:szCs w:val="24"/>
          <w:highlight w:val="none"/>
        </w:rPr>
        <w:t xml:space="preserve">).</w:t>
      </w:r>
      <w:r>
        <w:rPr>
          <w:rFonts w:ascii="Times New Roman" w:hAnsi="Times New Roman"/>
          <w:b/>
          <w:sz w:val="28"/>
          <w:szCs w:val="28"/>
          <w:highlight w:val="none"/>
        </w:rPr>
      </w:r>
      <w:r>
        <w:rPr>
          <w:rFonts w:ascii="Times New Roman" w:hAnsi="Times New Roman"/>
          <w:b/>
          <w:sz w:val="28"/>
          <w:szCs w:val="28"/>
          <w:highlight w:val="none"/>
        </w:rPr>
      </w:r>
    </w:p>
    <w:p>
      <w:pPr>
        <w:pStyle w:val="1861"/>
        <w:ind w:firstLine="709"/>
        <w:tabs>
          <w:tab w:val="left" w:pos="0" w:leader="none"/>
          <w:tab w:val="left" w:pos="1418" w:leader="none"/>
        </w:tabs>
        <w:rPr>
          <w:highlight w:val="none"/>
        </w:rPr>
      </w:pPr>
      <w:r>
        <w:rPr>
          <w:highlight w:val="none"/>
        </w:rPr>
        <w:t xml:space="preserve">3.14.</w:t>
      </w:r>
      <w:r>
        <w:rPr>
          <w:highlight w:val="none"/>
        </w:rPr>
        <w:tab/>
      </w:r>
      <w:r>
        <w:rPr>
          <w:highlight w:val="none"/>
        </w:rPr>
        <w:t xml:space="preserve">О</w:t>
      </w:r>
      <w:r>
        <w:rPr>
          <w:highlight w:val="none"/>
        </w:rPr>
        <w:t xml:space="preserve">пераци</w:t>
      </w:r>
      <w:r>
        <w:rPr>
          <w:highlight w:val="none"/>
        </w:rPr>
        <w:t xml:space="preserve">и</w:t>
      </w:r>
      <w:r>
        <w:rPr>
          <w:highlight w:val="none"/>
        </w:rPr>
        <w:t xml:space="preserve">, подлежащи</w:t>
      </w:r>
      <w:r>
        <w:rPr>
          <w:highlight w:val="none"/>
        </w:rPr>
        <w:t xml:space="preserve">е</w:t>
      </w:r>
      <w:r>
        <w:rPr>
          <w:highlight w:val="none"/>
        </w:rPr>
        <w:t xml:space="preserve"> валютному контролю, осуществля</w:t>
      </w:r>
      <w:r>
        <w:rPr>
          <w:highlight w:val="none"/>
        </w:rPr>
        <w:t xml:space="preserve">ю</w:t>
      </w:r>
      <w:r>
        <w:rPr>
          <w:highlight w:val="none"/>
        </w:rPr>
        <w:t xml:space="preserve">тся Банком в порядке и на условиях, установленных Регламентом</w:t>
      </w:r>
      <w:r>
        <w:rPr>
          <w:iCs/>
          <w:highlight w:val="none"/>
        </w:rPr>
        <w:t xml:space="preserve"> взаимодействия клиентов с </w:t>
      </w:r>
      <w:r>
        <w:rPr>
          <w:iCs/>
          <w:highlight w:val="none"/>
        </w:rPr>
        <w:t xml:space="preserve">АО</w:t>
      </w:r>
      <w:r>
        <w:rPr>
          <w:iCs/>
          <w:highlight w:val="none"/>
        </w:rPr>
        <w:t xml:space="preserve"> «Россельхозбанк» при осуществлении операций, подлежащих валютному контролю</w:t>
      </w:r>
      <w:r>
        <w:rPr>
          <w:iCs/>
          <w:highlight w:val="none"/>
        </w:rPr>
        <w:t xml:space="preserve">, </w:t>
      </w:r>
      <w:r>
        <w:rPr>
          <w:iCs/>
          <w:highlight w:val="none"/>
        </w:rPr>
        <w:t xml:space="preserve">в том числе с использованием </w:t>
      </w:r>
      <w:r>
        <w:rPr>
          <w:iCs/>
          <w:highlight w:val="none"/>
        </w:rPr>
        <w:t xml:space="preserve">Бизнес-карты (корпоративной карты)</w:t>
      </w:r>
      <w:r>
        <w:rPr>
          <w:iCs/>
          <w:highlight w:val="none"/>
        </w:rPr>
        <w:t xml:space="preserve"> (</w:t>
      </w:r>
      <w:r>
        <w:rPr>
          <w:iCs/>
          <w:highlight w:val="none"/>
        </w:rPr>
        <w:t xml:space="preserve">Приложение </w:t>
      </w:r>
      <w:r>
        <w:rPr>
          <w:iCs/>
          <w:highlight w:val="none"/>
        </w:rPr>
        <w:t xml:space="preserve">6</w:t>
      </w:r>
      <w:r>
        <w:rPr>
          <w:iCs/>
          <w:highlight w:val="none"/>
        </w:rPr>
        <w:t xml:space="preserve"> </w:t>
      </w:r>
      <w:r>
        <w:rPr>
          <w:iCs/>
          <w:highlight w:val="none"/>
        </w:rPr>
        <w:t xml:space="preserve">к </w:t>
      </w:r>
      <w:r>
        <w:rPr>
          <w:iCs/>
          <w:highlight w:val="none"/>
        </w:rPr>
        <w:t xml:space="preserve">настоящим </w:t>
      </w:r>
      <w:r>
        <w:rPr>
          <w:iCs/>
          <w:highlight w:val="none"/>
        </w:rPr>
        <w:t xml:space="preserve">Условиям</w:t>
      </w:r>
      <w:r>
        <w:rPr>
          <w:iCs/>
          <w:highlight w:val="none"/>
        </w:rPr>
        <w:t xml:space="preserve">)</w:t>
      </w:r>
      <w:r>
        <w:rPr>
          <w:highlight w:val="none"/>
        </w:rPr>
        <w:t xml:space="preserve">. </w:t>
      </w:r>
      <w:r>
        <w:rPr>
          <w:highlight w:val="none"/>
        </w:rPr>
      </w:r>
      <w:r>
        <w:rPr>
          <w:highlight w:val="none"/>
        </w:rPr>
      </w:r>
    </w:p>
    <w:p>
      <w:pPr>
        <w:pStyle w:val="1861"/>
        <w:ind w:firstLine="709"/>
        <w:tabs>
          <w:tab w:val="left" w:pos="0" w:leader="none"/>
          <w:tab w:val="left" w:pos="1418" w:leader="none"/>
        </w:tabs>
        <w:rPr>
          <w:b/>
          <w:bCs/>
          <w:highlight w:val="none"/>
        </w:rPr>
      </w:pPr>
      <w:r>
        <w:rPr>
          <w:highlight w:val="none"/>
        </w:rPr>
        <w:t xml:space="preserve">3.15.</w:t>
      </w:r>
      <w:r>
        <w:rPr>
          <w:highlight w:val="none"/>
        </w:rPr>
        <w:tab/>
      </w:r>
      <w:r>
        <w:rPr>
          <w:highlight w:val="none"/>
        </w:rPr>
        <w:t xml:space="preserve">Операции</w:t>
      </w:r>
      <w:r>
        <w:rPr>
          <w:highlight w:val="none"/>
        </w:rPr>
        <w:t xml:space="preserve">, связанные со списанием со счета денежных средств без дополнительного распоряжения Клиента по требованиям третьих лиц, осуществляются Банком в порядке и на условиях, установленных Регламентом </w:t>
      </w:r>
      <w:r>
        <w:rPr>
          <w:highlight w:val="none"/>
        </w:rPr>
        <w:t xml:space="preserve">списания </w:t>
      </w:r>
      <w:r>
        <w:rPr>
          <w:highlight w:val="none"/>
        </w:rPr>
        <w:t xml:space="preserve">со счета Клиента </w:t>
      </w:r>
      <w:r>
        <w:rPr>
          <w:highlight w:val="none"/>
        </w:rPr>
        <w:t xml:space="preserve">денежных средств по требованиям (распоряжениям) получателя средств</w:t>
      </w:r>
      <w:r>
        <w:rPr>
          <w:highlight w:val="none"/>
        </w:rPr>
        <w:t xml:space="preserve"> </w:t>
      </w:r>
      <w:r>
        <w:rPr>
          <w:highlight w:val="none"/>
        </w:rPr>
        <w:t xml:space="preserve">без дополнительного распоряжения Клиента </w:t>
      </w:r>
      <w:r>
        <w:rPr>
          <w:highlight w:val="none"/>
        </w:rPr>
        <w:t xml:space="preserve">(Приложение </w:t>
      </w:r>
      <w:r>
        <w:rPr>
          <w:highlight w:val="none"/>
        </w:rPr>
        <w:t xml:space="preserve">7</w:t>
      </w:r>
      <w:r>
        <w:rPr>
          <w:highlight w:val="none"/>
        </w:rPr>
        <w:t xml:space="preserve"> </w:t>
      </w:r>
      <w:r>
        <w:rPr>
          <w:highlight w:val="none"/>
        </w:rPr>
        <w:t xml:space="preserve">к настоящим Условиям). </w:t>
      </w:r>
      <w:r>
        <w:rPr>
          <w:b/>
          <w:bCs/>
          <w:highlight w:val="none"/>
        </w:rPr>
      </w:r>
      <w:r>
        <w:rPr>
          <w:b/>
          <w:bCs/>
          <w:highlight w:val="none"/>
        </w:rPr>
      </w:r>
    </w:p>
    <w:p>
      <w:pPr>
        <w:pStyle w:val="1861"/>
        <w:ind w:firstLine="709"/>
        <w:tabs>
          <w:tab w:val="left" w:pos="0" w:leader="none"/>
          <w:tab w:val="left" w:pos="1418" w:leader="none"/>
        </w:tabs>
        <w:rPr>
          <w:highlight w:val="none"/>
        </w:rPr>
      </w:pPr>
      <w:r>
        <w:rPr>
          <w:bCs/>
          <w:highlight w:val="none"/>
        </w:rPr>
        <w:t xml:space="preserve">3.16.</w:t>
      </w:r>
      <w:r>
        <w:rPr>
          <w:bCs/>
          <w:highlight w:val="none"/>
        </w:rPr>
        <w:tab/>
      </w:r>
      <w:r>
        <w:rPr>
          <w:bCs/>
          <w:highlight w:val="none"/>
        </w:rPr>
        <w:t xml:space="preserve">Операции, совершаемые Банком и связанные с периодическим переводом денежных средств со Счета Клиента, осуществляются Банком в порядке и на условиях, установленных </w:t>
      </w:r>
      <w:r>
        <w:rPr>
          <w:bCs/>
          <w:highlight w:val="none"/>
        </w:rPr>
        <w:t xml:space="preserve">Регламент</w:t>
      </w:r>
      <w:r>
        <w:rPr>
          <w:bCs/>
          <w:highlight w:val="none"/>
        </w:rPr>
        <w:t xml:space="preserve">ом </w:t>
      </w:r>
      <w:r>
        <w:rPr>
          <w:bCs/>
          <w:highlight w:val="none"/>
        </w:rPr>
        <w:t xml:space="preserve">совершения Банком периодического перевода денежных средств со Счета Клиента</w:t>
      </w:r>
      <w:r>
        <w:rPr>
          <w:bCs/>
          <w:highlight w:val="none"/>
        </w:rPr>
        <w:t xml:space="preserve"> (Приложение </w:t>
      </w:r>
      <w:r>
        <w:rPr>
          <w:bCs/>
          <w:highlight w:val="none"/>
        </w:rPr>
        <w:t xml:space="preserve">8</w:t>
      </w:r>
      <w:r>
        <w:rPr>
          <w:bCs/>
          <w:highlight w:val="none"/>
        </w:rPr>
        <w:t xml:space="preserve"> </w:t>
      </w:r>
      <w:r>
        <w:rPr>
          <w:bCs/>
          <w:highlight w:val="none"/>
        </w:rPr>
        <w:t xml:space="preserve">к настоящим Условиям).</w:t>
      </w:r>
      <w:r>
        <w:rPr>
          <w:highlight w:val="none"/>
        </w:rPr>
      </w:r>
      <w:r>
        <w:rPr>
          <w:highlight w:val="none"/>
        </w:rPr>
      </w:r>
    </w:p>
    <w:p>
      <w:pPr>
        <w:pStyle w:val="1861"/>
        <w:ind w:firstLine="709"/>
        <w:tabs>
          <w:tab w:val="left" w:pos="0" w:leader="none"/>
          <w:tab w:val="left" w:pos="1418" w:leader="none"/>
        </w:tabs>
        <w:rPr>
          <w:highlight w:val="none"/>
        </w:rPr>
      </w:pPr>
      <w:r>
        <w:rPr>
          <w:color w:val="000000"/>
          <w:highlight w:val="none"/>
        </w:rPr>
        <w:t xml:space="preserve">3.17.</w:t>
      </w:r>
      <w:r>
        <w:rPr>
          <w:color w:val="000000"/>
          <w:highlight w:val="none"/>
        </w:rPr>
        <w:tab/>
      </w:r>
      <w:r>
        <w:rPr>
          <w:color w:val="000000"/>
          <w:highlight w:val="none"/>
        </w:rPr>
        <w:t xml:space="preserve">Начисление процентов за пользование денежными средствами, находящимися на Счете, осуществляется Банком</w:t>
      </w:r>
      <w:r>
        <w:rPr>
          <w:color w:val="000000"/>
          <w:highlight w:val="none"/>
        </w:rPr>
        <w:t xml:space="preserve"> в порядке и </w:t>
      </w:r>
      <w:r>
        <w:rPr>
          <w:color w:val="000000"/>
          <w:highlight w:val="none"/>
        </w:rPr>
        <w:t xml:space="preserve">на условиях, </w:t>
      </w:r>
      <w:r>
        <w:rPr>
          <w:color w:val="000000"/>
          <w:highlight w:val="none"/>
        </w:rPr>
        <w:t xml:space="preserve">установленных Регламентом</w:t>
      </w:r>
      <w:r>
        <w:rPr>
          <w:color w:val="000000"/>
          <w:highlight w:val="none"/>
        </w:rPr>
        <w:t xml:space="preserve"> начисления и выплаты Банком процентов на остаток денежных средств на Счете Клиента </w:t>
      </w:r>
      <w:r>
        <w:rPr>
          <w:color w:val="000000"/>
          <w:highlight w:val="none"/>
        </w:rPr>
        <w:t xml:space="preserve">(</w:t>
      </w:r>
      <w:r>
        <w:rPr>
          <w:color w:val="000000"/>
          <w:highlight w:val="none"/>
        </w:rPr>
        <w:t xml:space="preserve">П</w:t>
      </w:r>
      <w:r>
        <w:rPr>
          <w:color w:val="000000"/>
          <w:highlight w:val="none"/>
        </w:rPr>
        <w:t xml:space="preserve">риложение</w:t>
      </w:r>
      <w:r>
        <w:rPr>
          <w:color w:val="000000"/>
          <w:highlight w:val="none"/>
        </w:rPr>
        <w:t xml:space="preserve"> </w:t>
      </w:r>
      <w:r>
        <w:rPr>
          <w:color w:val="000000"/>
          <w:highlight w:val="none"/>
        </w:rPr>
        <w:t xml:space="preserve">9</w:t>
      </w:r>
      <w:r>
        <w:rPr>
          <w:color w:val="000000"/>
          <w:highlight w:val="none"/>
        </w:rPr>
        <w:t xml:space="preserve"> </w:t>
      </w:r>
      <w:r>
        <w:rPr>
          <w:color w:val="000000"/>
          <w:highlight w:val="none"/>
        </w:rPr>
        <w:t xml:space="preserve">к настоящим Условиям).</w:t>
      </w:r>
      <w:r>
        <w:rPr>
          <w:highlight w:val="none"/>
        </w:rPr>
      </w:r>
      <w:r>
        <w:rPr>
          <w:highlight w:val="none"/>
        </w:rPr>
      </w:r>
    </w:p>
    <w:p>
      <w:pPr>
        <w:pStyle w:val="1861"/>
        <w:ind w:firstLine="709"/>
        <w:tabs>
          <w:tab w:val="left" w:pos="0" w:leader="none"/>
          <w:tab w:val="left" w:pos="1276" w:leader="none"/>
          <w:tab w:val="left" w:pos="1418" w:leader="none"/>
        </w:tabs>
        <w:rPr>
          <w:color w:val="000000"/>
          <w:highlight w:val="none"/>
        </w:rPr>
      </w:pPr>
      <w:r>
        <w:rPr>
          <w:highlight w:val="none"/>
        </w:rPr>
        <w:t xml:space="preserve">Проценты на денежные средства, находящиеся на транзитном валютном счете</w:t>
      </w:r>
      <w:r>
        <w:rPr>
          <w:highlight w:val="none"/>
        </w:rPr>
        <w:t xml:space="preserve">,</w:t>
      </w:r>
      <w:r>
        <w:rPr>
          <w:highlight w:val="none"/>
        </w:rPr>
        <w:t xml:space="preserve"> </w:t>
      </w:r>
      <w:r>
        <w:rPr>
          <w:highlight w:val="none"/>
        </w:rPr>
        <w:t xml:space="preserve">не начисляются и не уплачиваются.</w:t>
      </w:r>
      <w:r>
        <w:rPr>
          <w:color w:val="000000"/>
          <w:highlight w:val="none"/>
        </w:rPr>
      </w:r>
      <w:r>
        <w:rPr>
          <w:color w:val="000000"/>
          <w:highlight w:val="none"/>
        </w:rPr>
      </w:r>
    </w:p>
    <w:p>
      <w:pPr>
        <w:pStyle w:val="1861"/>
        <w:ind w:firstLine="709"/>
        <w:tabs>
          <w:tab w:val="left" w:pos="0" w:leader="none"/>
          <w:tab w:val="left" w:pos="1418" w:leader="none"/>
        </w:tabs>
        <w:rPr>
          <w:b/>
          <w:highlight w:val="none"/>
        </w:rPr>
      </w:pPr>
      <w:r>
        <w:rPr>
          <w:highlight w:val="none"/>
        </w:rPr>
        <w:t xml:space="preserve">3.18.</w:t>
      </w:r>
      <w:r>
        <w:rPr>
          <w:highlight w:val="none"/>
        </w:rPr>
        <w:tab/>
      </w:r>
      <w:r>
        <w:rPr>
          <w:highlight w:val="none"/>
        </w:rPr>
        <w:t xml:space="preserve">Проведение платежей</w:t>
      </w:r>
      <w:r>
        <w:rPr>
          <w:highlight w:val="none"/>
        </w:rPr>
        <w:t xml:space="preserve"> </w:t>
      </w:r>
      <w:r>
        <w:rPr>
          <w:highlight w:val="none"/>
        </w:rPr>
        <w:t xml:space="preserve">Клиента с использованием системы Банковских Электронных Срочных Платежей Банка России осуществляется Банком в порядке и на условиях</w:t>
      </w:r>
      <w:r>
        <w:rPr>
          <w:highlight w:val="none"/>
        </w:rPr>
        <w:t xml:space="preserve"> Регламента проведения </w:t>
      </w:r>
      <w:r>
        <w:rPr>
          <w:highlight w:val="none"/>
        </w:rPr>
        <w:t xml:space="preserve">в АО «Россельхозбанк» </w:t>
      </w:r>
      <w:r>
        <w:rPr>
          <w:highlight w:val="none"/>
        </w:rPr>
        <w:t xml:space="preserve">операций по срочному переводу платежей Клиентов</w:t>
      </w:r>
      <w:r>
        <w:rPr>
          <w:highlight w:val="none"/>
        </w:rPr>
        <w:t xml:space="preserve"> </w:t>
      </w:r>
      <w:r>
        <w:rPr>
          <w:highlight w:val="none"/>
        </w:rPr>
        <w:t xml:space="preserve">Банка </w:t>
      </w:r>
      <w:r>
        <w:rPr>
          <w:highlight w:val="none"/>
        </w:rPr>
        <w:t xml:space="preserve">(Приложение </w:t>
      </w:r>
      <w:r>
        <w:rPr>
          <w:highlight w:val="none"/>
        </w:rPr>
        <w:t xml:space="preserve">1</w:t>
      </w:r>
      <w:r>
        <w:rPr>
          <w:highlight w:val="none"/>
        </w:rPr>
        <w:t xml:space="preserve">0</w:t>
      </w:r>
      <w:r>
        <w:rPr>
          <w:highlight w:val="none"/>
        </w:rPr>
        <w:t xml:space="preserve"> </w:t>
      </w:r>
      <w:r>
        <w:rPr>
          <w:highlight w:val="none"/>
        </w:rPr>
        <w:t xml:space="preserve">к настоящим Условиям)</w:t>
      </w:r>
      <w:r>
        <w:rPr>
          <w:highlight w:val="none"/>
        </w:rPr>
        <w:t xml:space="preserve">.</w:t>
      </w:r>
      <w:r>
        <w:rPr>
          <w:b/>
          <w:highlight w:val="none"/>
        </w:rPr>
      </w:r>
      <w:r>
        <w:rPr>
          <w:b/>
          <w:highlight w:val="none"/>
        </w:rPr>
      </w:r>
    </w:p>
    <w:p>
      <w:pPr>
        <w:pStyle w:val="1859"/>
        <w:ind w:left="0" w:firstLine="709"/>
        <w:jc w:val="both"/>
        <w:spacing w:after="0" w:line="240" w:lineRule="auto"/>
        <w:tabs>
          <w:tab w:val="left" w:pos="0"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3.19.</w:t>
      </w:r>
      <w:r>
        <w:rPr>
          <w:rFonts w:ascii="Times New Roman" w:hAnsi="Times New Roman"/>
          <w:sz w:val="24"/>
          <w:szCs w:val="24"/>
          <w:highlight w:val="none"/>
        </w:rPr>
        <w:tab/>
      </w:r>
      <w:r>
        <w:rPr>
          <w:rFonts w:ascii="Times New Roman" w:hAnsi="Times New Roman"/>
          <w:sz w:val="24"/>
          <w:szCs w:val="24"/>
          <w:highlight w:val="none"/>
        </w:rPr>
        <w:t xml:space="preserve">Оказание услуг эквайринга в рамках ТП «Всегда сезон» осуществляются Банком в порядке и на условиях, установленных Условиями эквайринга.</w:t>
      </w:r>
      <w:r>
        <w:rPr>
          <w:rFonts w:ascii="Times New Roman" w:hAnsi="Times New Roman"/>
          <w:sz w:val="24"/>
          <w:szCs w:val="24"/>
          <w:highlight w:val="none"/>
        </w:rPr>
      </w:r>
      <w:r>
        <w:rPr>
          <w:rFonts w:ascii="Times New Roman" w:hAnsi="Times New Roman"/>
          <w:sz w:val="24"/>
          <w:szCs w:val="24"/>
          <w:highlight w:val="none"/>
        </w:rPr>
      </w:r>
    </w:p>
    <w:p>
      <w:pPr>
        <w:pStyle w:val="1859"/>
        <w:ind w:left="0" w:firstLine="709"/>
        <w:jc w:val="both"/>
        <w:spacing w:after="0" w:line="240" w:lineRule="auto"/>
        <w:tabs>
          <w:tab w:val="left" w:pos="0" w:leader="none"/>
          <w:tab w:val="left" w:pos="1418" w:leader="none"/>
        </w:tabs>
        <w:rPr>
          <w:rFonts w:ascii="Times New Roman" w:hAnsi="Times New Roman"/>
          <w:b/>
          <w:sz w:val="24"/>
          <w:szCs w:val="24"/>
          <w:highlight w:val="none"/>
        </w:rPr>
      </w:pPr>
      <w:r>
        <w:rPr>
          <w:rFonts w:ascii="Times New Roman" w:hAnsi="Times New Roman"/>
          <w:sz w:val="24"/>
          <w:szCs w:val="24"/>
          <w:highlight w:val="none"/>
        </w:rPr>
        <w:t xml:space="preserve">3.</w:t>
      </w:r>
      <w:r>
        <w:rPr>
          <w:rFonts w:ascii="Times New Roman" w:hAnsi="Times New Roman"/>
          <w:sz w:val="24"/>
          <w:szCs w:val="24"/>
          <w:highlight w:val="none"/>
        </w:rPr>
        <w:t xml:space="preserve">20</w:t>
      </w:r>
      <w:r>
        <w:rPr>
          <w:rFonts w:ascii="Times New Roman" w:hAnsi="Times New Roman"/>
          <w:sz w:val="24"/>
          <w:szCs w:val="24"/>
          <w:highlight w:val="none"/>
        </w:rPr>
        <w:t xml:space="preserve">.</w:t>
      </w:r>
      <w:r>
        <w:rPr>
          <w:rFonts w:ascii="Times New Roman" w:hAnsi="Times New Roman"/>
          <w:sz w:val="24"/>
          <w:szCs w:val="24"/>
          <w:highlight w:val="none"/>
        </w:rPr>
        <w:tab/>
      </w:r>
      <w:r>
        <w:rPr>
          <w:rFonts w:ascii="Times New Roman" w:hAnsi="Times New Roman"/>
          <w:sz w:val="24"/>
          <w:szCs w:val="24"/>
          <w:highlight w:val="none"/>
        </w:rPr>
        <w:t xml:space="preserve">При предоставлении Клиентом распоряжений в Банк на бумажном носителе</w:t>
      </w:r>
      <w:r>
        <w:rPr>
          <w:rFonts w:ascii="Times New Roman" w:hAnsi="Times New Roman"/>
          <w:sz w:val="24"/>
          <w:szCs w:val="24"/>
          <w:highlight w:val="none"/>
        </w:rPr>
        <w:t xml:space="preserve"> выписки по Счету и </w:t>
      </w:r>
      <w:r>
        <w:rPr>
          <w:rFonts w:ascii="Times New Roman" w:hAnsi="Times New Roman"/>
          <w:sz w:val="24"/>
          <w:szCs w:val="24"/>
          <w:highlight w:val="none"/>
        </w:rPr>
        <w:t xml:space="preserve">приложения к ним </w:t>
      </w:r>
      <w:r>
        <w:rPr>
          <w:rFonts w:ascii="Times New Roman" w:hAnsi="Times New Roman"/>
          <w:iCs/>
          <w:sz w:val="24"/>
          <w:szCs w:val="24"/>
          <w:highlight w:val="none"/>
        </w:rPr>
        <w:t xml:space="preserve">представляются Подразделением Банка по месту открытия Счета</w:t>
      </w:r>
      <w:r>
        <w:rPr>
          <w:rFonts w:ascii="Times New Roman" w:hAnsi="Times New Roman"/>
          <w:sz w:val="24"/>
          <w:szCs w:val="24"/>
          <w:highlight w:val="none"/>
        </w:rPr>
        <w:t xml:space="preserve"> </w:t>
      </w:r>
      <w:r>
        <w:rPr>
          <w:rFonts w:ascii="Times New Roman" w:hAnsi="Times New Roman"/>
          <w:sz w:val="24"/>
          <w:szCs w:val="24"/>
          <w:highlight w:val="none"/>
        </w:rPr>
        <w:t xml:space="preserve">Клиенту на бумажном носителе</w:t>
      </w:r>
      <w:r>
        <w:rPr>
          <w:rFonts w:ascii="Times New Roman" w:hAnsi="Times New Roman"/>
          <w:sz w:val="24"/>
          <w:szCs w:val="24"/>
          <w:highlight w:val="none"/>
        </w:rPr>
        <w:t xml:space="preserve"> не позднее следующег</w:t>
      </w:r>
      <w:r>
        <w:rPr>
          <w:rFonts w:ascii="Times New Roman" w:hAnsi="Times New Roman"/>
          <w:sz w:val="24"/>
          <w:szCs w:val="24"/>
          <w:highlight w:val="none"/>
        </w:rPr>
        <w:t xml:space="preserve">о рабочего дня после совершения операций по Счету</w:t>
      </w:r>
      <w:r>
        <w:rPr>
          <w:rFonts w:ascii="Times New Roman" w:hAnsi="Times New Roman"/>
          <w:sz w:val="24"/>
          <w:szCs w:val="24"/>
          <w:highlight w:val="none"/>
        </w:rPr>
        <w:t xml:space="preserve"> по ме</w:t>
      </w:r>
      <w:r>
        <w:rPr>
          <w:rFonts w:ascii="Times New Roman" w:hAnsi="Times New Roman"/>
          <w:sz w:val="24"/>
          <w:szCs w:val="24"/>
          <w:highlight w:val="none"/>
        </w:rPr>
        <w:t xml:space="preserve">ре востребования их Клиентом.</w:t>
      </w:r>
      <w:r>
        <w:rPr>
          <w:rFonts w:ascii="Times New Roman" w:hAnsi="Times New Roman"/>
          <w:b/>
          <w:sz w:val="24"/>
          <w:szCs w:val="24"/>
          <w:highlight w:val="none"/>
        </w:rPr>
      </w:r>
      <w:r>
        <w:rPr>
          <w:rFonts w:ascii="Times New Roman" w:hAnsi="Times New Roman"/>
          <w:b/>
          <w:sz w:val="24"/>
          <w:szCs w:val="24"/>
          <w:highlight w:val="none"/>
        </w:rPr>
      </w:r>
    </w:p>
    <w:p>
      <w:pPr>
        <w:pStyle w:val="1859"/>
        <w:ind w:left="0" w:firstLine="709"/>
        <w:jc w:val="both"/>
        <w:spacing w:after="0" w:line="240" w:lineRule="auto"/>
        <w:tabs>
          <w:tab w:val="left" w:pos="0" w:leader="none"/>
          <w:tab w:val="left" w:pos="1134" w:leader="none"/>
        </w:tabs>
        <w:rPr>
          <w:rFonts w:ascii="Times New Roman" w:hAnsi="Times New Roman" w:cs="Times New Roman"/>
          <w:sz w:val="24"/>
          <w:szCs w:val="24"/>
          <w:highlight w:val="none"/>
        </w:rPr>
      </w:pPr>
      <w:r>
        <w:rPr>
          <w:rFonts w:ascii="Times New Roman" w:hAnsi="Times New Roman"/>
          <w:sz w:val="24"/>
          <w:szCs w:val="24"/>
          <w:highlight w:val="none"/>
        </w:rPr>
        <w:t xml:space="preserve">В</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случае использования Клиентом </w:t>
      </w:r>
      <w:r>
        <w:rPr>
          <w:rFonts w:ascii="Times New Roman" w:hAnsi="Times New Roman" w:eastAsia="Times New Roman" w:cs="Times New Roman"/>
          <w:sz w:val="24"/>
          <w:szCs w:val="24"/>
          <w:highlight w:val="none"/>
        </w:rPr>
        <w:t xml:space="preserve">ИС Свой Бизнес выписки по</w:t>
      </w:r>
      <w:r>
        <w:rPr>
          <w:rFonts w:ascii="Times New Roman" w:hAnsi="Times New Roman" w:eastAsia="Times New Roman" w:cs="Times New Roman"/>
          <w:sz w:val="24"/>
          <w:szCs w:val="24"/>
          <w:highlight w:val="none"/>
        </w:rPr>
        <w:t xml:space="preserve"> Счету и приложения к ним представляются Клиенту с использованием ИС</w:t>
      </w:r>
      <w:r>
        <w:rPr>
          <w:rFonts w:ascii="Times New Roman" w:hAnsi="Times New Roman" w:eastAsia="Times New Roman" w:cs="Times New Roman"/>
          <w:sz w:val="24"/>
          <w:szCs w:val="24"/>
          <w:highlight w:val="none"/>
        </w:rPr>
        <w:t xml:space="preserve"> Свой Бизнес в порядке, установленном соответствующим договором и законодательством Российской Федерации.</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859"/>
        <w:ind w:left="0" w:firstLine="709"/>
        <w:jc w:val="both"/>
        <w:spacing w:after="0" w:line="240" w:lineRule="auto"/>
        <w:tabs>
          <w:tab w:val="left" w:pos="0" w:leader="none"/>
          <w:tab w:val="left" w:pos="1134" w:leader="none"/>
        </w:tabs>
        <w:rPr>
          <w:rFonts w:ascii="Times New Roman" w:hAnsi="Times New Roman"/>
          <w:b/>
          <w:sz w:val="24"/>
          <w:szCs w:val="24"/>
          <w:highlight w:val="none"/>
        </w:rPr>
      </w:pPr>
      <w:r>
        <w:rPr>
          <w:rFonts w:ascii="Times New Roman" w:hAnsi="Times New Roman"/>
          <w:sz w:val="24"/>
          <w:szCs w:val="24"/>
          <w:highlight w:val="none"/>
        </w:rPr>
        <w:t xml:space="preserve">Выписки </w:t>
      </w:r>
      <w:r>
        <w:rPr>
          <w:rFonts w:ascii="Times New Roman" w:hAnsi="Times New Roman"/>
          <w:sz w:val="24"/>
          <w:szCs w:val="24"/>
          <w:highlight w:val="none"/>
        </w:rPr>
        <w:t xml:space="preserve">по</w:t>
      </w:r>
      <w:r>
        <w:rPr>
          <w:rFonts w:ascii="Times New Roman" w:hAnsi="Times New Roman"/>
          <w:sz w:val="24"/>
          <w:szCs w:val="24"/>
          <w:highlight w:val="none"/>
        </w:rPr>
        <w:t xml:space="preserve"> Счет</w:t>
      </w:r>
      <w:r>
        <w:rPr>
          <w:rFonts w:ascii="Times New Roman" w:hAnsi="Times New Roman"/>
          <w:sz w:val="24"/>
          <w:szCs w:val="24"/>
          <w:highlight w:val="none"/>
        </w:rPr>
        <w:t xml:space="preserve">у</w:t>
      </w:r>
      <w:r>
        <w:rPr>
          <w:rFonts w:ascii="Times New Roman" w:hAnsi="Times New Roman"/>
          <w:sz w:val="24"/>
          <w:szCs w:val="24"/>
          <w:highlight w:val="none"/>
        </w:rPr>
        <w:t xml:space="preserve"> и приложени</w:t>
      </w:r>
      <w:r>
        <w:rPr>
          <w:rFonts w:ascii="Times New Roman" w:hAnsi="Times New Roman"/>
          <w:sz w:val="24"/>
          <w:szCs w:val="24"/>
          <w:highlight w:val="none"/>
        </w:rPr>
        <w:t xml:space="preserve">я</w:t>
      </w:r>
      <w:r>
        <w:rPr>
          <w:rFonts w:ascii="Times New Roman" w:hAnsi="Times New Roman"/>
          <w:sz w:val="24"/>
          <w:szCs w:val="24"/>
          <w:highlight w:val="none"/>
        </w:rPr>
        <w:t xml:space="preserve"> к ним за последний рабочий день года (по состоянию на 01 января года, следующего за отчетным) представляются Клиенту на бумажном носителе. </w:t>
      </w:r>
      <w:r>
        <w:rPr>
          <w:rFonts w:ascii="Times New Roman" w:hAnsi="Times New Roman"/>
          <w:b/>
          <w:sz w:val="24"/>
          <w:szCs w:val="24"/>
          <w:highlight w:val="none"/>
        </w:rPr>
      </w:r>
      <w:r>
        <w:rPr>
          <w:rFonts w:ascii="Times New Roman" w:hAnsi="Times New Roman"/>
          <w:b/>
          <w:sz w:val="24"/>
          <w:szCs w:val="24"/>
          <w:highlight w:val="none"/>
        </w:rPr>
      </w:r>
    </w:p>
    <w:p>
      <w:pPr>
        <w:pStyle w:val="1859"/>
        <w:ind w:left="0" w:firstLine="709"/>
        <w:jc w:val="both"/>
        <w:spacing w:after="0" w:line="240" w:lineRule="auto"/>
        <w:tabs>
          <w:tab w:val="left" w:pos="0" w:leader="none"/>
          <w:tab w:val="left" w:pos="1134" w:leader="none"/>
        </w:tabs>
        <w:rPr>
          <w:rFonts w:ascii="Times New Roman" w:hAnsi="Times New Roman"/>
          <w:b/>
          <w:sz w:val="24"/>
          <w:szCs w:val="24"/>
          <w:highlight w:val="none"/>
        </w:rPr>
      </w:pPr>
      <w:r>
        <w:rPr>
          <w:rFonts w:ascii="Times New Roman" w:hAnsi="Times New Roman"/>
          <w:sz w:val="24"/>
          <w:szCs w:val="24"/>
          <w:highlight w:val="none"/>
        </w:rPr>
        <w:t xml:space="preserve">В случае утр</w:t>
      </w:r>
      <w:r>
        <w:rPr>
          <w:rFonts w:ascii="Times New Roman" w:hAnsi="Times New Roman"/>
          <w:sz w:val="24"/>
          <w:szCs w:val="24"/>
          <w:highlight w:val="none"/>
        </w:rPr>
        <w:t xml:space="preserve">аты</w:t>
      </w:r>
      <w:r>
        <w:rPr>
          <w:rFonts w:ascii="Times New Roman" w:hAnsi="Times New Roman"/>
          <w:sz w:val="24"/>
          <w:szCs w:val="24"/>
          <w:highlight w:val="none"/>
        </w:rPr>
        <w:t xml:space="preserve"> Клиентом выписки </w:t>
      </w:r>
      <w:r>
        <w:rPr>
          <w:rFonts w:ascii="Times New Roman" w:hAnsi="Times New Roman"/>
          <w:sz w:val="24"/>
          <w:szCs w:val="24"/>
          <w:highlight w:val="none"/>
        </w:rPr>
        <w:t xml:space="preserve">по</w:t>
      </w:r>
      <w:r>
        <w:rPr>
          <w:rFonts w:ascii="Times New Roman" w:hAnsi="Times New Roman"/>
          <w:sz w:val="24"/>
          <w:szCs w:val="24"/>
          <w:highlight w:val="none"/>
        </w:rPr>
        <w:t xml:space="preserve"> Счет</w:t>
      </w:r>
      <w:r>
        <w:rPr>
          <w:rFonts w:ascii="Times New Roman" w:hAnsi="Times New Roman"/>
          <w:sz w:val="24"/>
          <w:szCs w:val="24"/>
          <w:highlight w:val="none"/>
        </w:rPr>
        <w:t xml:space="preserve">у</w:t>
      </w:r>
      <w:r>
        <w:rPr>
          <w:rFonts w:ascii="Times New Roman" w:hAnsi="Times New Roman"/>
          <w:sz w:val="24"/>
          <w:szCs w:val="24"/>
          <w:highlight w:val="none"/>
        </w:rPr>
        <w:t xml:space="preserve"> ее дубликат</w:t>
      </w:r>
      <w:r>
        <w:rPr>
          <w:rFonts w:ascii="Times New Roman" w:hAnsi="Times New Roman"/>
          <w:sz w:val="24"/>
          <w:szCs w:val="24"/>
          <w:highlight w:val="none"/>
        </w:rPr>
        <w:t xml:space="preserve"> выдается Клиенту </w:t>
      </w:r>
      <w:r>
        <w:rPr>
          <w:rFonts w:ascii="Times New Roman" w:hAnsi="Times New Roman"/>
          <w:sz w:val="24"/>
          <w:szCs w:val="24"/>
          <w:highlight w:val="none"/>
        </w:rPr>
        <w:t xml:space="preserve">с письменного разрешения </w:t>
      </w:r>
      <w:r>
        <w:rPr>
          <w:rFonts w:ascii="Times New Roman" w:hAnsi="Times New Roman"/>
          <w:sz w:val="24"/>
          <w:szCs w:val="24"/>
          <w:highlight w:val="none"/>
        </w:rPr>
        <w:t xml:space="preserve">Уполномоченного лица Банка</w:t>
      </w:r>
      <w:r>
        <w:rPr>
          <w:rFonts w:ascii="Times New Roman" w:hAnsi="Times New Roman"/>
          <w:sz w:val="24"/>
          <w:szCs w:val="24"/>
          <w:highlight w:val="none"/>
        </w:rPr>
        <w:t xml:space="preserve">, или лица его заме</w:t>
      </w:r>
      <w:r>
        <w:rPr>
          <w:rFonts w:ascii="Times New Roman" w:hAnsi="Times New Roman"/>
          <w:sz w:val="24"/>
          <w:szCs w:val="24"/>
          <w:highlight w:val="none"/>
        </w:rPr>
        <w:t xml:space="preserve">ща</w:t>
      </w:r>
      <w:r>
        <w:rPr>
          <w:rFonts w:ascii="Times New Roman" w:hAnsi="Times New Roman"/>
          <w:sz w:val="24"/>
          <w:szCs w:val="24"/>
          <w:highlight w:val="none"/>
        </w:rPr>
        <w:t xml:space="preserve">ющего, на основании заявления Клиента, </w:t>
      </w:r>
      <w:r>
        <w:rPr>
          <w:rFonts w:ascii="Times New Roman" w:hAnsi="Times New Roman"/>
          <w:sz w:val="24"/>
          <w:szCs w:val="24"/>
          <w:highlight w:val="none"/>
        </w:rPr>
        <w:t xml:space="preserve">подписанно</w:t>
      </w:r>
      <w:r>
        <w:rPr>
          <w:rFonts w:ascii="Times New Roman" w:hAnsi="Times New Roman"/>
          <w:sz w:val="24"/>
          <w:szCs w:val="24"/>
          <w:highlight w:val="none"/>
        </w:rPr>
        <w:t xml:space="preserve">го</w:t>
      </w:r>
      <w:r>
        <w:rPr>
          <w:rFonts w:ascii="Times New Roman" w:hAnsi="Times New Roman"/>
          <w:sz w:val="24"/>
          <w:szCs w:val="24"/>
          <w:highlight w:val="none"/>
        </w:rPr>
        <w:t xml:space="preserve"> руководителем Клиента и главным бухгалтером </w:t>
      </w:r>
      <w:r>
        <w:rPr>
          <w:rFonts w:ascii="Times New Roman" w:hAnsi="Times New Roman"/>
          <w:sz w:val="24"/>
          <w:szCs w:val="24"/>
          <w:highlight w:val="none"/>
        </w:rPr>
        <w:t xml:space="preserve">(в случае его наличия) </w:t>
      </w:r>
      <w:r>
        <w:rPr>
          <w:rFonts w:ascii="Times New Roman" w:hAnsi="Times New Roman"/>
          <w:sz w:val="24"/>
          <w:szCs w:val="24"/>
          <w:highlight w:val="none"/>
        </w:rPr>
        <w:t xml:space="preserve">и скрепленно</w:t>
      </w:r>
      <w:r>
        <w:rPr>
          <w:rFonts w:ascii="Times New Roman" w:hAnsi="Times New Roman"/>
          <w:sz w:val="24"/>
          <w:szCs w:val="24"/>
          <w:highlight w:val="none"/>
        </w:rPr>
        <w:t xml:space="preserve">го</w:t>
      </w:r>
      <w:r>
        <w:rPr>
          <w:rFonts w:ascii="Times New Roman" w:hAnsi="Times New Roman"/>
          <w:sz w:val="24"/>
          <w:szCs w:val="24"/>
          <w:highlight w:val="none"/>
        </w:rPr>
        <w:t xml:space="preserve"> оттиском печати Клиента, </w:t>
      </w:r>
      <w:r>
        <w:rPr>
          <w:rFonts w:ascii="Times New Roman" w:hAnsi="Times New Roman"/>
          <w:sz w:val="24"/>
          <w:szCs w:val="24"/>
          <w:highlight w:val="none"/>
        </w:rPr>
        <w:t xml:space="preserve">в котором Клиент указывает причин</w:t>
      </w:r>
      <w:r>
        <w:rPr>
          <w:rFonts w:ascii="Times New Roman" w:hAnsi="Times New Roman"/>
          <w:sz w:val="24"/>
          <w:szCs w:val="24"/>
          <w:highlight w:val="none"/>
        </w:rPr>
        <w:t xml:space="preserve">у</w:t>
      </w:r>
      <w:r>
        <w:rPr>
          <w:rFonts w:ascii="Times New Roman" w:hAnsi="Times New Roman"/>
          <w:sz w:val="24"/>
          <w:szCs w:val="24"/>
          <w:highlight w:val="none"/>
        </w:rPr>
        <w:t xml:space="preserve"> утраты выписки</w:t>
      </w:r>
      <w:r>
        <w:rPr>
          <w:rFonts w:ascii="Times New Roman" w:hAnsi="Times New Roman"/>
          <w:sz w:val="24"/>
          <w:szCs w:val="24"/>
          <w:highlight w:val="none"/>
        </w:rPr>
        <w:t xml:space="preserve">.</w:t>
      </w:r>
      <w:r>
        <w:rPr>
          <w:rFonts w:ascii="Times New Roman" w:hAnsi="Times New Roman"/>
          <w:b/>
          <w:sz w:val="24"/>
          <w:szCs w:val="24"/>
          <w:highlight w:val="none"/>
        </w:rPr>
      </w:r>
      <w:r>
        <w:rPr>
          <w:rFonts w:ascii="Times New Roman" w:hAnsi="Times New Roman"/>
          <w:b/>
          <w:sz w:val="24"/>
          <w:szCs w:val="24"/>
          <w:highlight w:val="none"/>
        </w:rPr>
      </w:r>
    </w:p>
    <w:p>
      <w:pPr>
        <w:pStyle w:val="1859"/>
        <w:ind w:left="0" w:firstLine="709"/>
        <w:jc w:val="both"/>
        <w:spacing w:after="0" w:line="240" w:lineRule="auto"/>
        <w:tabs>
          <w:tab w:val="left" w:pos="0" w:leader="none"/>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3.2</w:t>
      </w:r>
      <w:r>
        <w:rPr>
          <w:rFonts w:ascii="Times New Roman" w:hAnsi="Times New Roman"/>
          <w:sz w:val="24"/>
          <w:szCs w:val="24"/>
          <w:highlight w:val="none"/>
        </w:rPr>
        <w:t xml:space="preserve">1</w:t>
      </w:r>
      <w:r>
        <w:rPr>
          <w:rFonts w:ascii="Times New Roman" w:hAnsi="Times New Roman"/>
          <w:sz w:val="24"/>
          <w:szCs w:val="24"/>
          <w:highlight w:val="none"/>
        </w:rPr>
        <w:t xml:space="preserve">.</w:t>
      </w:r>
      <w:r>
        <w:rPr>
          <w:rFonts w:ascii="Times New Roman" w:hAnsi="Times New Roman"/>
          <w:sz w:val="24"/>
          <w:szCs w:val="24"/>
          <w:highlight w:val="none"/>
        </w:rPr>
        <w:tab/>
      </w:r>
      <w:r>
        <w:rPr>
          <w:rFonts w:ascii="Times New Roman" w:hAnsi="Times New Roman"/>
          <w:sz w:val="24"/>
          <w:szCs w:val="24"/>
          <w:highlight w:val="none"/>
        </w:rPr>
        <w:t xml:space="preserve">Операции по Счету и остаток денежных средств считаются подтвержденными Клиентом при непоступлении от него в Банк в течение 10 (десяти) календарных дней со дня получения выписки </w:t>
      </w:r>
      <w:r>
        <w:rPr>
          <w:rFonts w:ascii="Times New Roman" w:hAnsi="Times New Roman"/>
          <w:sz w:val="24"/>
          <w:szCs w:val="24"/>
          <w:highlight w:val="none"/>
        </w:rPr>
        <w:t xml:space="preserve">по</w:t>
      </w:r>
      <w:r>
        <w:rPr>
          <w:rFonts w:ascii="Times New Roman" w:hAnsi="Times New Roman"/>
          <w:sz w:val="24"/>
          <w:szCs w:val="24"/>
          <w:highlight w:val="none"/>
        </w:rPr>
        <w:t xml:space="preserve"> Счет</w:t>
      </w:r>
      <w:r>
        <w:rPr>
          <w:rFonts w:ascii="Times New Roman" w:hAnsi="Times New Roman"/>
          <w:sz w:val="24"/>
          <w:szCs w:val="24"/>
          <w:highlight w:val="none"/>
        </w:rPr>
        <w:t xml:space="preserve">у</w:t>
      </w:r>
      <w:r>
        <w:rPr>
          <w:rFonts w:ascii="Times New Roman" w:hAnsi="Times New Roman"/>
          <w:sz w:val="24"/>
          <w:szCs w:val="24"/>
          <w:highlight w:val="none"/>
        </w:rPr>
        <w:t xml:space="preserve"> письменного заявления с указанием ошибочно зачисленных и/или списанных сумм. </w:t>
      </w:r>
      <w:r>
        <w:rPr>
          <w:rFonts w:ascii="Times New Roman" w:hAnsi="Times New Roman"/>
          <w:sz w:val="24"/>
          <w:szCs w:val="24"/>
          <w:highlight w:val="none"/>
        </w:rPr>
      </w:r>
      <w:r>
        <w:rPr>
          <w:rFonts w:ascii="Times New Roman" w:hAnsi="Times New Roman"/>
          <w:sz w:val="24"/>
          <w:szCs w:val="24"/>
          <w:highlight w:val="none"/>
        </w:rPr>
      </w:r>
    </w:p>
    <w:p>
      <w:pPr>
        <w:pStyle w:val="1859"/>
        <w:ind w:left="0" w:firstLine="709"/>
        <w:spacing w:after="0" w:line="240" w:lineRule="auto"/>
        <w:tabs>
          <w:tab w:val="left" w:pos="0" w:leader="none"/>
          <w:tab w:val="left" w:pos="567" w:leader="none"/>
        </w:tabs>
        <w:rPr>
          <w:rFonts w:ascii="Times New Roman" w:hAnsi="Times New Roman"/>
          <w:sz w:val="24"/>
          <w:szCs w:val="24"/>
          <w:highlight w:val="none"/>
        </w:rPr>
      </w:pPr>
      <w:r>
        <w:rPr>
          <w:rFonts w:ascii="Times New Roman" w:hAnsi="Times New Roman"/>
          <w:sz w:val="24"/>
          <w:szCs w:val="24"/>
          <w:highlight w:val="none"/>
        </w:rPr>
        <w:t xml:space="preserve">3.22. Клиент заверяет Банк, что на дату предоставления документов в Банк, а также на дату заключения Договора и открытия Счета:</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567" w:leader="none"/>
          <w:tab w:val="left" w:pos="709" w:leader="none"/>
          <w:tab w:val="left" w:pos="1134" w:leader="none"/>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t xml:space="preserve">не осуществляет деятельность без полученной в установленном порядке лицензии, в случае если законодательством Российской Федерации в отношении такой деятельности предусматривается ее наличие;</w:t>
      </w:r>
      <w:r>
        <w:rPr>
          <w:rFonts w:ascii="Times New Roman" w:hAnsi="Times New Roman"/>
          <w:sz w:val="24"/>
          <w:szCs w:val="24"/>
          <w:highlight w:val="none"/>
        </w:rPr>
      </w:r>
      <w:r>
        <w:rPr>
          <w:rFonts w:ascii="Times New Roman" w:hAnsi="Times New Roman"/>
          <w:sz w:val="24"/>
          <w:szCs w:val="24"/>
          <w:highlight w:val="none"/>
        </w:rPr>
      </w:r>
    </w:p>
    <w:p>
      <w:pPr>
        <w:pStyle w:val="1859"/>
        <w:ind w:left="0" w:firstLine="709"/>
        <w:jc w:val="both"/>
        <w:spacing w:after="0" w:line="240" w:lineRule="auto"/>
        <w:tabs>
          <w:tab w:val="left" w:pos="0" w:leader="none"/>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t xml:space="preserve">не оказывает услуги с использованием сайта в сети интернет, в случае, если доменное имя этого сайта, указатель страницы этого сайта в сети интернет присутствуют в Едином реестре доменных имен</w:t>
      </w:r>
      <w:r>
        <w:rPr>
          <w:rFonts w:ascii="Times New Roman" w:hAnsi="Times New Roman"/>
          <w:sz w:val="24"/>
          <w:szCs w:val="24"/>
          <w:highlight w:val="none"/>
        </w:rPr>
        <w:footnoteReference w:id="14"/>
      </w:r>
      <w:r>
        <w:rPr>
          <w:rFonts w:ascii="Times New Roman" w:hAnsi="Times New Roman"/>
          <w:sz w:val="24"/>
          <w:szCs w:val="24"/>
          <w:highlight w:val="none"/>
        </w:rPr>
        <w:t xml:space="preserve">,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 (далее – Единый реестр доменных имен).</w:t>
      </w:r>
      <w:r>
        <w:rPr>
          <w:rFonts w:ascii="Times New Roman" w:hAnsi="Times New Roman"/>
          <w:sz w:val="24"/>
          <w:szCs w:val="24"/>
          <w:highlight w:val="none"/>
        </w:rPr>
      </w:r>
      <w:r>
        <w:rPr>
          <w:rFonts w:ascii="Times New Roman" w:hAnsi="Times New Roman"/>
          <w:sz w:val="24"/>
          <w:szCs w:val="24"/>
          <w:highlight w:val="none"/>
        </w:rPr>
      </w:r>
    </w:p>
    <w:p>
      <w:pPr>
        <w:pStyle w:val="1859"/>
        <w:ind w:left="0"/>
        <w:jc w:val="center"/>
        <w:spacing w:before="120" w:after="0" w:line="240" w:lineRule="auto"/>
        <w:tabs>
          <w:tab w:val="left" w:pos="0" w:leader="none"/>
          <w:tab w:val="left" w:pos="709" w:leader="none"/>
        </w:tabs>
        <w:rPr>
          <w:rFonts w:ascii="Times New Roman" w:hAnsi="Times New Roman"/>
          <w:b/>
          <w:sz w:val="24"/>
          <w:szCs w:val="24"/>
          <w:highlight w:val="none"/>
        </w:rPr>
      </w:pPr>
      <w:r>
        <w:rPr>
          <w:rFonts w:ascii="Times New Roman" w:hAnsi="Times New Roman"/>
          <w:b/>
          <w:sz w:val="24"/>
          <w:szCs w:val="24"/>
          <w:highlight w:val="none"/>
        </w:rPr>
        <w:t xml:space="preserve">4.Обязанности сторон</w:t>
      </w:r>
      <w:r>
        <w:rPr>
          <w:rFonts w:ascii="Times New Roman" w:hAnsi="Times New Roman"/>
          <w:b/>
          <w:sz w:val="24"/>
          <w:szCs w:val="24"/>
          <w:highlight w:val="none"/>
        </w:rPr>
      </w:r>
      <w:r>
        <w:rPr>
          <w:rFonts w:ascii="Times New Roman" w:hAnsi="Times New Roman"/>
          <w:b/>
          <w:sz w:val="24"/>
          <w:szCs w:val="24"/>
          <w:highlight w:val="none"/>
        </w:rPr>
      </w:r>
    </w:p>
    <w:p>
      <w:pPr>
        <w:pStyle w:val="1859"/>
        <w:ind w:left="0" w:firstLine="709"/>
        <w:jc w:val="both"/>
        <w:spacing w:after="0" w:line="240" w:lineRule="auto"/>
        <w:tabs>
          <w:tab w:val="left" w:pos="0" w:leader="none"/>
          <w:tab w:val="left" w:pos="1276" w:leader="none"/>
        </w:tabs>
        <w:rPr>
          <w:rFonts w:ascii="Times New Roman" w:hAnsi="Times New Roman"/>
          <w:b/>
          <w:sz w:val="24"/>
          <w:szCs w:val="24"/>
          <w:highlight w:val="none"/>
        </w:rPr>
      </w:pPr>
      <w:r>
        <w:rPr>
          <w:rFonts w:ascii="Times New Roman" w:hAnsi="Times New Roman"/>
          <w:b/>
          <w:sz w:val="24"/>
          <w:szCs w:val="24"/>
          <w:highlight w:val="none"/>
        </w:rPr>
        <w:t xml:space="preserve">4.1.</w:t>
      </w:r>
      <w:r>
        <w:rPr>
          <w:rFonts w:ascii="Times New Roman" w:hAnsi="Times New Roman"/>
          <w:b/>
          <w:sz w:val="24"/>
          <w:szCs w:val="24"/>
          <w:highlight w:val="none"/>
        </w:rPr>
        <w:tab/>
        <w:t xml:space="preserve">Банк обязуется:</w:t>
      </w:r>
      <w:r>
        <w:rPr>
          <w:rFonts w:ascii="Times New Roman" w:hAnsi="Times New Roman"/>
          <w:b/>
          <w:sz w:val="24"/>
          <w:szCs w:val="24"/>
          <w:highlight w:val="none"/>
        </w:rPr>
      </w:r>
      <w:r>
        <w:rPr>
          <w:rFonts w:ascii="Times New Roman" w:hAnsi="Times New Roman"/>
          <w:b/>
          <w:sz w:val="24"/>
          <w:szCs w:val="24"/>
          <w:highlight w:val="none"/>
        </w:rPr>
      </w:r>
    </w:p>
    <w:p>
      <w:pPr>
        <w:ind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4.1.1.</w:t>
      </w:r>
      <w:r>
        <w:rPr>
          <w:rFonts w:ascii="Times New Roman" w:hAnsi="Times New Roman"/>
          <w:sz w:val="24"/>
          <w:szCs w:val="24"/>
          <w:highlight w:val="none"/>
        </w:rPr>
        <w:tab/>
      </w:r>
      <w:r>
        <w:rPr>
          <w:rFonts w:ascii="Times New Roman" w:hAnsi="Times New Roman"/>
          <w:sz w:val="24"/>
          <w:szCs w:val="24"/>
          <w:highlight w:val="none"/>
        </w:rPr>
        <w:t xml:space="preserve">Перечислять (списывать) денежные средства со Счета Клиента в пределах имеющихся денежных </w:t>
      </w:r>
      <w:r>
        <w:rPr>
          <w:rFonts w:ascii="Times New Roman" w:hAnsi="Times New Roman"/>
          <w:sz w:val="24"/>
          <w:szCs w:val="24"/>
          <w:highlight w:val="none"/>
        </w:rPr>
        <w:t xml:space="preserve">средств на Счете не позднее рабочего дня, следующего за днем поступления в Банк соответствующего распоряжения Клиента о переводе денежных средств, если иные сроки не предусмотрены требованиями законодательства Российской Федерации или настоящими Условиями.</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Банк при приеме к исполнению распоряжения Клиента о переводе денежных средств проверяет наличие признаков осуществления перевода денежных средств без добровольного согласия Клиента</w:t>
      </w:r>
      <w:r>
        <w:rPr>
          <w:rFonts w:ascii="Times New Roman" w:hAnsi="Times New Roman"/>
          <w:sz w:val="24"/>
          <w:szCs w:val="24"/>
          <w:highlight w:val="none"/>
          <w:vertAlign w:val="superscript"/>
        </w:rPr>
        <w:footnoteReference w:id="15"/>
      </w:r>
      <w:r>
        <w:rPr>
          <w:rFonts w:ascii="Times New Roman" w:hAnsi="Times New Roman"/>
          <w:sz w:val="24"/>
          <w:szCs w:val="24"/>
          <w:highlight w:val="none"/>
        </w:rPr>
        <w:t xml:space="preserve"> (далее – ПДСБДСК).</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s>
        <w:rPr>
          <w:rFonts w:ascii="Times New Roman" w:hAnsi="Times New Roman" w:eastAsia="Times New Roman"/>
          <w:sz w:val="24"/>
          <w:szCs w:val="24"/>
          <w:highlight w:val="none"/>
        </w:rPr>
      </w:pPr>
      <w:r>
        <w:rPr>
          <w:rFonts w:ascii="Times New Roman" w:hAnsi="Times New Roman"/>
          <w:sz w:val="24"/>
          <w:szCs w:val="24"/>
          <w:highlight w:val="none"/>
        </w:rPr>
        <w:t xml:space="preserve">При выявлении операции, соответствующей признакам осуществления ПДСБДСК, Банк приостанавливает</w:t>
      </w:r>
      <w:r>
        <w:rPr>
          <w:rFonts w:ascii="Times New Roman" w:hAnsi="Times New Roman"/>
          <w:sz w:val="24"/>
          <w:szCs w:val="24"/>
          <w:highlight w:val="none"/>
        </w:rPr>
        <w:t xml:space="preserve"> </w:t>
      </w:r>
      <w:r>
        <w:rPr>
          <w:rFonts w:ascii="Times New Roman" w:hAnsi="Times New Roman" w:eastAsia="Times New Roman"/>
          <w:sz w:val="24"/>
          <w:szCs w:val="24"/>
          <w:highlight w:val="none"/>
          <w:lang w:eastAsia="ru-RU"/>
        </w:rPr>
        <w:t xml:space="preserve">принят</w:t>
      </w:r>
      <w:r>
        <w:rPr>
          <w:rFonts w:ascii="Times New Roman" w:hAnsi="Times New Roman" w:eastAsia="Times New Roman"/>
          <w:sz w:val="24"/>
          <w:szCs w:val="24"/>
          <w:highlight w:val="none"/>
          <w:lang w:eastAsia="ru-RU"/>
        </w:rPr>
        <w:t xml:space="preserve">ие к исполнению распоряжения о переводе денежных средств (за исключением операции с использованием платежных карт, перевода электронных денежных средств или перевода денежных средств с использованием сервиса быстрых платежей платежной системы Банка России)</w:t>
      </w:r>
      <w:r>
        <w:rPr>
          <w:rFonts w:ascii="Times New Roman" w:hAnsi="Times New Roman" w:eastAsia="Times New Roman"/>
          <w:sz w:val="24"/>
          <w:szCs w:val="24"/>
          <w:highlight w:val="none"/>
          <w:vertAlign w:val="superscript"/>
          <w:lang w:eastAsia="ru-RU"/>
        </w:rPr>
        <w:footnoteReference w:id="16"/>
      </w:r>
      <w:r>
        <w:rPr>
          <w:rFonts w:ascii="Times New Roman" w:hAnsi="Times New Roman" w:eastAsia="Times New Roman"/>
          <w:sz w:val="24"/>
          <w:szCs w:val="24"/>
          <w:highlight w:val="none"/>
          <w:lang w:eastAsia="ru-RU"/>
        </w:rPr>
        <w:t xml:space="preserve"> до окончания дня, следующего за днем поступления в Банк соответствующего распоряжения о переводе денежных средств (на два дня) и при получении от Клиен</w:t>
      </w:r>
      <w:r>
        <w:rPr>
          <w:rFonts w:ascii="Times New Roman" w:hAnsi="Times New Roman" w:eastAsia="Times New Roman"/>
          <w:sz w:val="24"/>
          <w:szCs w:val="24"/>
          <w:highlight w:val="none"/>
          <w:lang w:eastAsia="ru-RU"/>
        </w:rPr>
        <w:t xml:space="preserve">та подтверждения распоряжения о переводе денежных средств и информации, что перевод денежных средств не является ПДСБДСК, способом, указанным  в пункте 4.2.8 настоящих Условий, незамедлительно принимает к исполнению подтвержденное распоряжение Клиента о пе</w:t>
      </w:r>
      <w:r>
        <w:rPr>
          <w:rFonts w:ascii="Times New Roman" w:hAnsi="Times New Roman" w:eastAsia="Times New Roman"/>
          <w:sz w:val="24"/>
          <w:szCs w:val="24"/>
          <w:highlight w:val="none"/>
          <w:lang w:eastAsia="ru-RU"/>
        </w:rPr>
        <w:t xml:space="preserve">реводе денежных средств, при отсутствии иных установленных законодательством Российской Федерации оснований не принимать распоряжение Клиента о переводе денежных средств к исполнению, а также, если иное не предусмотрено следующим абзацем настоящего пункта.</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s>
        <w:rPr>
          <w:rFonts w:ascii="Times New Roman" w:hAnsi="Times New Roman"/>
          <w:sz w:val="24"/>
          <w:szCs w:val="24"/>
          <w:highlight w:val="none"/>
        </w:rPr>
      </w:pPr>
      <w:r>
        <w:rPr>
          <w:rFonts w:ascii="Times New Roman" w:hAnsi="Times New Roman"/>
          <w:sz w:val="24"/>
          <w:szCs w:val="24"/>
          <w:highlight w:val="none"/>
          <w:lang w:eastAsia="ru-RU"/>
        </w:rPr>
        <w:t xml:space="preserve">В случае, если несмотря на предоставление Клиентом подтверждения распоряжения </w:t>
      </w:r>
      <w:r>
        <w:rPr>
          <w:rFonts w:ascii="Times New Roman" w:hAnsi="Times New Roman" w:eastAsia="Times New Roman"/>
          <w:sz w:val="24"/>
          <w:szCs w:val="24"/>
          <w:highlight w:val="none"/>
          <w:lang w:eastAsia="ru-RU"/>
        </w:rPr>
        <w:t xml:space="preserve">о переводе денежных средств и информации, что перевод денежных средств не является ПДСБДСК</w:t>
      </w:r>
      <w:r>
        <w:rPr>
          <w:rFonts w:ascii="Times New Roman" w:hAnsi="Times New Roman"/>
          <w:sz w:val="24"/>
          <w:szCs w:val="24"/>
          <w:highlight w:val="none"/>
          <w:lang w:eastAsia="ru-RU"/>
        </w:rPr>
        <w:t xml:space="preserve">, Банк получил информацию, содержащуюся </w:t>
      </w:r>
      <w:r>
        <w:rPr>
          <w:rFonts w:ascii="Times New Roman" w:hAnsi="Times New Roman" w:eastAsia="Times New Roman"/>
          <w:sz w:val="24"/>
          <w:szCs w:val="24"/>
          <w:highlight w:val="none"/>
          <w:lang w:eastAsia="ru-RU"/>
        </w:rPr>
        <w:t xml:space="preserve">в базе данных о случаях и попытках осуществления ПДСБДСК, предоставляемой Банком России</w:t>
      </w:r>
      <w:r>
        <w:rPr>
          <w:rFonts w:ascii="Times New Roman" w:hAnsi="Times New Roman" w:eastAsia="Times New Roman"/>
          <w:sz w:val="24"/>
          <w:szCs w:val="24"/>
          <w:highlight w:val="none"/>
          <w:vertAlign w:val="superscript"/>
          <w:lang w:eastAsia="ru-RU"/>
        </w:rPr>
        <w:footnoteReference w:id="17"/>
      </w:r>
      <w:r>
        <w:rPr>
          <w:rFonts w:ascii="Times New Roman" w:hAnsi="Times New Roman"/>
          <w:sz w:val="24"/>
          <w:szCs w:val="24"/>
          <w:highlight w:val="none"/>
          <w:lang w:eastAsia="ru-RU"/>
        </w:rPr>
        <w:t xml:space="preserve">, Банк приостанавливает прием к исполнению подтвержденного распоряжения Клиента </w:t>
      </w:r>
      <w:r>
        <w:rPr>
          <w:rFonts w:ascii="Times New Roman" w:hAnsi="Times New Roman" w:eastAsia="Times New Roman"/>
          <w:sz w:val="24"/>
          <w:szCs w:val="24"/>
          <w:highlight w:val="none"/>
          <w:lang w:eastAsia="ru-RU"/>
        </w:rPr>
        <w:t xml:space="preserve">о переводе денежных средств</w:t>
      </w:r>
      <w:r>
        <w:rPr>
          <w:rFonts w:ascii="Times New Roman" w:hAnsi="Times New Roman"/>
          <w:sz w:val="24"/>
          <w:szCs w:val="24"/>
          <w:highlight w:val="none"/>
          <w:lang w:eastAsia="ru-RU"/>
        </w:rPr>
        <w:t xml:space="preserve"> на два дня со дня направления Клиентом подтверждения распоряжения </w:t>
      </w:r>
      <w:r>
        <w:rPr>
          <w:rFonts w:ascii="Times New Roman" w:hAnsi="Times New Roman" w:eastAsia="Times New Roman"/>
          <w:sz w:val="24"/>
          <w:szCs w:val="24"/>
          <w:highlight w:val="none"/>
          <w:lang w:eastAsia="ru-RU"/>
        </w:rPr>
        <w:t xml:space="preserve">о переводе денежных средств</w:t>
      </w:r>
      <w:r>
        <w:rPr>
          <w:rFonts w:ascii="Times New Roman" w:hAnsi="Times New Roman"/>
          <w:sz w:val="24"/>
          <w:szCs w:val="24"/>
          <w:highlight w:val="none"/>
          <w:lang w:eastAsia="ru-RU"/>
        </w:rPr>
        <w:t xml:space="preserve">. По истечении двух дней со дня направления Клиентом подтверждения распоряжения </w:t>
      </w:r>
      <w:r>
        <w:rPr>
          <w:rFonts w:ascii="Times New Roman" w:hAnsi="Times New Roman" w:eastAsia="Times New Roman"/>
          <w:sz w:val="24"/>
          <w:szCs w:val="24"/>
          <w:highlight w:val="none"/>
          <w:lang w:eastAsia="ru-RU"/>
        </w:rPr>
        <w:t xml:space="preserve">о переводе денежных средств </w:t>
      </w:r>
      <w:r>
        <w:rPr>
          <w:rFonts w:ascii="Times New Roman" w:hAnsi="Times New Roman"/>
          <w:sz w:val="24"/>
          <w:szCs w:val="24"/>
          <w:highlight w:val="none"/>
          <w:lang w:eastAsia="ru-RU"/>
        </w:rPr>
        <w:t xml:space="preserve">Банк незамедлительно принимает к исполнению подтвержденное </w:t>
      </w:r>
      <w:r>
        <w:rPr>
          <w:rFonts w:ascii="Times New Roman" w:hAnsi="Times New Roman"/>
          <w:sz w:val="24"/>
          <w:szCs w:val="24"/>
          <w:highlight w:val="none"/>
          <w:lang w:eastAsia="ru-RU"/>
        </w:rPr>
        <w:t xml:space="preserve">распоряжение Клиента </w:t>
      </w:r>
      <w:r>
        <w:rPr>
          <w:rFonts w:ascii="Times New Roman" w:hAnsi="Times New Roman" w:eastAsia="Times New Roman"/>
          <w:sz w:val="24"/>
          <w:szCs w:val="24"/>
          <w:highlight w:val="none"/>
          <w:lang w:eastAsia="ru-RU"/>
        </w:rPr>
        <w:t xml:space="preserve">о переводе денежных средств </w:t>
      </w:r>
      <w:r>
        <w:rPr>
          <w:rFonts w:ascii="Times New Roman" w:hAnsi="Times New Roman"/>
          <w:sz w:val="24"/>
          <w:szCs w:val="24"/>
          <w:highlight w:val="none"/>
          <w:lang w:eastAsia="ru-RU"/>
        </w:rPr>
        <w:t xml:space="preserve">при отсутствии иных установленных законодательством Российской Федерации оснований не принимать подтвержденное распоряжение Клиента </w:t>
      </w:r>
      <w:r>
        <w:rPr>
          <w:rFonts w:ascii="Times New Roman" w:hAnsi="Times New Roman" w:eastAsia="Times New Roman"/>
          <w:sz w:val="24"/>
          <w:szCs w:val="24"/>
          <w:highlight w:val="none"/>
          <w:lang w:eastAsia="ru-RU"/>
        </w:rPr>
        <w:t xml:space="preserve">о переводе денежных средств</w:t>
      </w:r>
      <w:r>
        <w:rPr>
          <w:rFonts w:ascii="Times New Roman" w:hAnsi="Times New Roman"/>
          <w:sz w:val="24"/>
          <w:szCs w:val="24"/>
          <w:highlight w:val="none"/>
          <w:lang w:eastAsia="ru-RU"/>
        </w:rPr>
        <w:t xml:space="preserve"> к исполнению.</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s>
        <w:rPr>
          <w:rFonts w:ascii="Times New Roman" w:hAnsi="Times New Roman"/>
          <w:sz w:val="24"/>
          <w:szCs w:val="24"/>
          <w:highlight w:val="none"/>
        </w:rPr>
      </w:pPr>
      <w:r>
        <w:rPr>
          <w:rFonts w:ascii="Times New Roman" w:hAnsi="Times New Roman"/>
          <w:sz w:val="24"/>
          <w:szCs w:val="24"/>
          <w:highlight w:val="none"/>
          <w:lang w:eastAsia="ru-RU"/>
        </w:rPr>
        <w:t xml:space="preserve">Клиент вправе отозвать подтвержденное распоряжение </w:t>
      </w:r>
      <w:r>
        <w:rPr>
          <w:rFonts w:ascii="Times New Roman" w:hAnsi="Times New Roman" w:eastAsia="Times New Roman"/>
          <w:sz w:val="24"/>
          <w:szCs w:val="24"/>
          <w:highlight w:val="none"/>
          <w:lang w:eastAsia="ru-RU"/>
        </w:rPr>
        <w:t xml:space="preserve">о переводе денежных средств в порядке, предусмотренном пунктом 3.10 настоящих Условий. </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eastAsia="Times New Roman"/>
          <w:sz w:val="24"/>
          <w:szCs w:val="24"/>
          <w:highlight w:val="none"/>
          <w:lang w:eastAsia="ru-RU"/>
        </w:rPr>
        <w:t xml:space="preserve">При неполучении от Клиента подтверждения распоряжения о переводе денежных средств и/или информации, что перевод денежных средств не является ПДСБДСК, одним из способов, предусмотренных</w:t>
      </w:r>
      <w:r>
        <w:rPr>
          <w:rFonts w:ascii="Times New Roman" w:hAnsi="Times New Roman" w:eastAsia="Times New Roman"/>
          <w:sz w:val="24"/>
          <w:szCs w:val="24"/>
          <w:highlight w:val="none"/>
          <w:lang w:eastAsia="ru-RU"/>
        </w:rPr>
        <w:t xml:space="preserve"> пунктом 4.2.8 настоящих Условий, до окончания дня, следующего за днем поступления распоряжения в Банк и приостановленного по причине выявления признаков ПДСБДСК, указанное распоряжение о переводе денежных средств считается не принятым Банком к исполнению.</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lang w:eastAsia="ru-RU"/>
        </w:rPr>
        <w:t xml:space="preserve">Банк не несет ответственност</w:t>
      </w:r>
      <w:r>
        <w:rPr>
          <w:rFonts w:ascii="Times New Roman" w:hAnsi="Times New Roman"/>
          <w:sz w:val="24"/>
          <w:szCs w:val="24"/>
          <w:highlight w:val="none"/>
          <w:lang w:eastAsia="ru-RU"/>
        </w:rPr>
        <w:t xml:space="preserve">ь перед Клиентом за убытки Клиента, возникшие в результате надлежащего исполнения Банком требований законодательства Российской Федерации по противодействию осуществлению ПДСБДСК, в том числе в результате приостановления принятия к исполнению распоряжения </w:t>
      </w:r>
      <w:r>
        <w:rPr>
          <w:rFonts w:ascii="Times New Roman" w:hAnsi="Times New Roman" w:eastAsia="Times New Roman"/>
          <w:sz w:val="24"/>
          <w:szCs w:val="24"/>
          <w:highlight w:val="none"/>
          <w:lang w:eastAsia="ru-RU"/>
        </w:rPr>
        <w:t xml:space="preserve">о переводе денежных средств </w:t>
      </w:r>
      <w:r>
        <w:rPr>
          <w:rFonts w:ascii="Times New Roman" w:hAnsi="Times New Roman"/>
          <w:sz w:val="24"/>
          <w:szCs w:val="24"/>
          <w:highlight w:val="none"/>
          <w:lang w:eastAsia="ru-RU"/>
        </w:rPr>
        <w:t xml:space="preserve">(подтвержденного распоряжения </w:t>
      </w:r>
      <w:r>
        <w:rPr>
          <w:rFonts w:ascii="Times New Roman" w:hAnsi="Times New Roman" w:eastAsia="Times New Roman"/>
          <w:sz w:val="24"/>
          <w:szCs w:val="24"/>
          <w:highlight w:val="none"/>
          <w:lang w:eastAsia="ru-RU"/>
        </w:rPr>
        <w:t xml:space="preserve">о переводе денежных средств</w:t>
      </w:r>
      <w:r>
        <w:rPr>
          <w:rFonts w:ascii="Times New Roman" w:hAnsi="Times New Roman"/>
          <w:sz w:val="24"/>
          <w:szCs w:val="24"/>
          <w:highlight w:val="none"/>
          <w:lang w:eastAsia="ru-RU"/>
        </w:rPr>
        <w:t xml:space="preserve">) Клиента, имеющего признаки осуществления ПДСБДСК.</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lang w:eastAsia="ru-RU"/>
        </w:rPr>
        <w:t xml:space="preserve">Банк не несет ответственность перед Клиентом за убытки Клиента, возникшие в результате исполнения распоряжения </w:t>
      </w:r>
      <w:r>
        <w:rPr>
          <w:rFonts w:ascii="Times New Roman" w:hAnsi="Times New Roman" w:eastAsia="Times New Roman"/>
          <w:sz w:val="24"/>
          <w:szCs w:val="24"/>
          <w:highlight w:val="none"/>
          <w:lang w:eastAsia="ru-RU"/>
        </w:rPr>
        <w:t xml:space="preserve">о переводе денежных средств</w:t>
      </w:r>
      <w:r>
        <w:rPr>
          <w:rFonts w:ascii="Times New Roman" w:hAnsi="Times New Roman"/>
          <w:sz w:val="24"/>
          <w:szCs w:val="24"/>
          <w:highlight w:val="none"/>
          <w:lang w:eastAsia="ru-RU"/>
        </w:rPr>
        <w:t xml:space="preserve">, имеющего признаки осуществления ПДСБДСК, если Банком был соблюден предусмотренный законодательством Российской Федерации и настоящими Условиями порядок приема к исполнению такого распоряжения Клиента </w:t>
      </w:r>
      <w:r>
        <w:rPr>
          <w:rFonts w:ascii="Times New Roman" w:hAnsi="Times New Roman" w:eastAsia="Times New Roman"/>
          <w:sz w:val="24"/>
          <w:szCs w:val="24"/>
          <w:highlight w:val="none"/>
          <w:lang w:eastAsia="ru-RU"/>
        </w:rPr>
        <w:t xml:space="preserve">о переводе денежных средств</w:t>
      </w:r>
      <w:r>
        <w:rPr>
          <w:rFonts w:ascii="Times New Roman" w:hAnsi="Times New Roman"/>
          <w:sz w:val="24"/>
          <w:szCs w:val="24"/>
          <w:highlight w:val="none"/>
          <w:lang w:eastAsia="ru-RU"/>
        </w:rPr>
        <w:t xml:space="preserve">.</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4.1.2.</w:t>
      </w:r>
      <w:r>
        <w:rPr>
          <w:rFonts w:ascii="Times New Roman" w:hAnsi="Times New Roman"/>
          <w:sz w:val="24"/>
          <w:szCs w:val="24"/>
          <w:highlight w:val="none"/>
        </w:rPr>
        <w:tab/>
      </w:r>
      <w:r>
        <w:rPr>
          <w:rFonts w:ascii="Times New Roman" w:hAnsi="Times New Roman"/>
          <w:sz w:val="24"/>
          <w:szCs w:val="24"/>
          <w:highlight w:val="none"/>
        </w:rPr>
        <w:t xml:space="preserve">Зачислять денежные средства на Счет Клиента не позднее рабочего дня, следующего за днем поступления в Банк соответствующего распоряжения, в соответствии с требованиями законодательства Российской Федерации и настоящими Условиями.</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В случае получения от оператора </w:t>
      </w:r>
      <w:r>
        <w:rPr>
          <w:rFonts w:ascii="Times New Roman" w:hAnsi="Times New Roman"/>
          <w:sz w:val="24"/>
          <w:szCs w:val="24"/>
          <w:highlight w:val="none"/>
        </w:rPr>
        <w:t xml:space="preserve">по переводу денежных средств, обслуживающего плательщика, уведомления о приостановлении до осуществления зачисления денежных средств на Счет, приостановить указанную операцию на срок до пяти рабочих дней со дня получения указанного уведомления, а в случае:</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 получения от Клиента документов, указанных в пункте 4.1.11 настоящих Условий, зачислить денежные средства на Счет;</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 неполучения от Клиента документов, указанных в пункте 4.1.11 настоящих Условий, осуществить возврат денежных средств оператору по переводу денежных средств, обслуживающему плательщика, в порядке, установленном законодательством Российской Федерации.</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4.1.3. Принимать денежные средства и зачислять их на Счет Клиента, осуществлять выдачу денежных средств со Счета Клиента в соответствии с требованиями законодательства Российской Федерации и настоящими Условиями.</w:t>
      </w:r>
      <w:r>
        <w:rPr>
          <w:rFonts w:ascii="Times New Roman" w:hAnsi="Times New Roman"/>
          <w:sz w:val="24"/>
          <w:szCs w:val="24"/>
          <w:highlight w:val="none"/>
        </w:rPr>
      </w:r>
      <w:r>
        <w:rPr>
          <w:rFonts w:ascii="Times New Roman" w:hAnsi="Times New Roman"/>
          <w:sz w:val="24"/>
          <w:szCs w:val="24"/>
          <w:highlight w:val="none"/>
        </w:rPr>
      </w:r>
    </w:p>
    <w:p>
      <w:pPr>
        <w:pStyle w:val="1872"/>
        <w:jc w:val="both"/>
        <w:tabs>
          <w:tab w:val="left" w:pos="1134" w:leader="none"/>
        </w:tabs>
        <w:rPr>
          <w:highlight w:val="none"/>
        </w:rPr>
      </w:pPr>
      <w:r>
        <w:rPr>
          <w:highlight w:val="none"/>
        </w:rPr>
        <w:t xml:space="preserve">4.1.</w:t>
      </w:r>
      <w:r>
        <w:rPr>
          <w:highlight w:val="none"/>
          <w:lang w:val="ru-RU"/>
        </w:rPr>
        <w:t xml:space="preserve">4</w:t>
      </w:r>
      <w:r>
        <w:rPr>
          <w:highlight w:val="none"/>
        </w:rPr>
        <w:t xml:space="preserve">.</w:t>
      </w:r>
      <w:r>
        <w:rPr>
          <w:highlight w:val="none"/>
        </w:rPr>
        <w:tab/>
      </w:r>
      <w:r>
        <w:rPr>
          <w:highlight w:val="none"/>
        </w:rPr>
        <w:t xml:space="preserve">При наличии на С</w:t>
      </w:r>
      <w:r>
        <w:rPr>
          <w:highlight w:val="none"/>
        </w:rPr>
        <w:t xml:space="preserve">чете денежных средств, сумма которых достаточна для удовлетворения всех требований, предъявленных к </w:t>
      </w:r>
      <w:r>
        <w:rPr>
          <w:highlight w:val="none"/>
        </w:rPr>
        <w:t xml:space="preserve">С</w:t>
      </w:r>
      <w:r>
        <w:rPr>
          <w:highlight w:val="none"/>
        </w:rPr>
        <w:t xml:space="preserve">чету, осуществлять списание </w:t>
      </w:r>
      <w:r>
        <w:rPr>
          <w:highlight w:val="none"/>
        </w:rPr>
        <w:t xml:space="preserve">денежных</w:t>
      </w:r>
      <w:r>
        <w:rPr>
          <w:highlight w:val="none"/>
        </w:rPr>
        <w:t xml:space="preserve"> средств в порядке </w:t>
      </w:r>
      <w:r>
        <w:rPr>
          <w:highlight w:val="none"/>
        </w:rPr>
        <w:t xml:space="preserve">календарной очередности </w:t>
      </w:r>
      <w:r>
        <w:rPr>
          <w:highlight w:val="none"/>
        </w:rPr>
        <w:t xml:space="preserve">поступления распоряжений </w:t>
      </w:r>
      <w:r>
        <w:rPr>
          <w:highlight w:val="none"/>
        </w:rPr>
        <w:t xml:space="preserve">Клиента </w:t>
      </w:r>
      <w:r>
        <w:rPr>
          <w:highlight w:val="none"/>
        </w:rPr>
        <w:t xml:space="preserve">о переводе денежных средств </w:t>
      </w:r>
      <w:r>
        <w:rPr>
          <w:highlight w:val="none"/>
        </w:rPr>
        <w:t xml:space="preserve">и</w:t>
      </w:r>
      <w:r>
        <w:rPr>
          <w:highlight w:val="none"/>
        </w:rPr>
        <w:t xml:space="preserve"> других документов на списание </w:t>
      </w:r>
      <w:r>
        <w:rPr>
          <w:highlight w:val="none"/>
        </w:rPr>
        <w:t xml:space="preserve">денежных средств</w:t>
      </w:r>
      <w:r>
        <w:rPr>
          <w:highlight w:val="none"/>
        </w:rPr>
        <w:t xml:space="preserve">, если иное не предусмотрено законо</w:t>
      </w:r>
      <w:r>
        <w:rPr>
          <w:highlight w:val="none"/>
        </w:rPr>
        <w:t xml:space="preserve">дательством </w:t>
      </w:r>
      <w:r>
        <w:rPr>
          <w:highlight w:val="none"/>
        </w:rPr>
        <w:t xml:space="preserve">Р</w:t>
      </w:r>
      <w:r>
        <w:rPr>
          <w:highlight w:val="none"/>
          <w:lang w:val="ru-RU"/>
        </w:rPr>
        <w:t xml:space="preserve">оссийской Федерации</w:t>
      </w:r>
      <w:r>
        <w:rPr>
          <w:highlight w:val="none"/>
        </w:rPr>
        <w:t xml:space="preserve">.</w:t>
      </w:r>
      <w:r>
        <w:rPr>
          <w:highlight w:val="none"/>
        </w:rPr>
      </w:r>
      <w:r>
        <w:rPr>
          <w:highlight w:val="none"/>
        </w:rPr>
      </w:r>
    </w:p>
    <w:p>
      <w:pPr>
        <w:pStyle w:val="1872"/>
        <w:jc w:val="both"/>
        <w:tabs>
          <w:tab w:val="left" w:pos="709" w:leader="none"/>
        </w:tabs>
        <w:rPr>
          <w:highlight w:val="none"/>
        </w:rPr>
      </w:pPr>
      <w:r>
        <w:rPr>
          <w:highlight w:val="none"/>
        </w:rPr>
        <w:t xml:space="preserve">4.1.</w:t>
      </w:r>
      <w:r>
        <w:rPr>
          <w:highlight w:val="none"/>
          <w:lang w:val="ru-RU"/>
        </w:rPr>
        <w:t xml:space="preserve">5</w:t>
      </w:r>
      <w:r>
        <w:rPr>
          <w:highlight w:val="none"/>
        </w:rPr>
        <w:t xml:space="preserve">.</w:t>
      </w:r>
      <w:r>
        <w:rPr>
          <w:highlight w:val="none"/>
        </w:rPr>
        <w:tab/>
      </w:r>
      <w:r>
        <w:rPr>
          <w:highlight w:val="none"/>
        </w:rPr>
        <w:t xml:space="preserve">При недос</w:t>
      </w:r>
      <w:r>
        <w:rPr>
          <w:highlight w:val="none"/>
        </w:rPr>
        <w:t xml:space="preserve">таточности денежных средств на С</w:t>
      </w:r>
      <w:r>
        <w:rPr>
          <w:highlight w:val="none"/>
        </w:rPr>
        <w:t xml:space="preserve">чете для удовлетворения всех предъявленных к нему требований списание денежных средств осуществляется по мере их поступления с соблюдением установленной законодательством</w:t>
      </w:r>
      <w:r>
        <w:rPr>
          <w:highlight w:val="none"/>
        </w:rPr>
        <w:t xml:space="preserve"> Р</w:t>
      </w:r>
      <w:r>
        <w:rPr>
          <w:highlight w:val="none"/>
          <w:lang w:val="ru-RU"/>
        </w:rPr>
        <w:t xml:space="preserve">оссийской </w:t>
      </w:r>
      <w:r>
        <w:rPr>
          <w:highlight w:val="none"/>
        </w:rPr>
        <w:t xml:space="preserve">Ф</w:t>
      </w:r>
      <w:r>
        <w:rPr>
          <w:highlight w:val="none"/>
          <w:lang w:val="ru-RU"/>
        </w:rPr>
        <w:t xml:space="preserve">едерации</w:t>
      </w:r>
      <w:r>
        <w:rPr>
          <w:highlight w:val="none"/>
        </w:rPr>
        <w:t xml:space="preserve"> </w:t>
      </w:r>
      <w:r>
        <w:rPr>
          <w:highlight w:val="none"/>
        </w:rPr>
        <w:t xml:space="preserve">очередности.</w:t>
      </w:r>
      <w:r>
        <w:rPr>
          <w:highlight w:val="none"/>
        </w:rPr>
      </w:r>
      <w:r>
        <w:rPr>
          <w:highlight w:val="none"/>
        </w:rPr>
      </w:r>
    </w:p>
    <w:p>
      <w:pPr>
        <w:pStyle w:val="1859"/>
        <w:ind w:left="0" w:firstLine="709"/>
        <w:jc w:val="both"/>
        <w:spacing w:after="0" w:line="240" w:lineRule="auto"/>
        <w:tabs>
          <w:tab w:val="left" w:pos="0" w:leader="none"/>
          <w:tab w:val="left" w:pos="709" w:leader="none"/>
        </w:tabs>
        <w:rPr>
          <w:rFonts w:ascii="Times New Roman" w:hAnsi="Times New Roman"/>
          <w:sz w:val="24"/>
          <w:szCs w:val="24"/>
          <w:highlight w:val="none"/>
        </w:rPr>
      </w:pPr>
      <w:r>
        <w:rPr>
          <w:rFonts w:ascii="Times New Roman" w:hAnsi="Times New Roman"/>
          <w:sz w:val="24"/>
          <w:szCs w:val="24"/>
          <w:highlight w:val="none"/>
        </w:rPr>
        <w:t xml:space="preserve">4.1.</w:t>
      </w:r>
      <w:r>
        <w:rPr>
          <w:rFonts w:ascii="Times New Roman" w:hAnsi="Times New Roman"/>
          <w:sz w:val="24"/>
          <w:szCs w:val="24"/>
          <w:highlight w:val="none"/>
        </w:rPr>
        <w:t xml:space="preserve">6</w:t>
      </w:r>
      <w:r>
        <w:rPr>
          <w:rFonts w:ascii="Times New Roman" w:hAnsi="Times New Roman"/>
          <w:sz w:val="24"/>
          <w:szCs w:val="24"/>
          <w:highlight w:val="none"/>
        </w:rPr>
        <w:t xml:space="preserve">.</w:t>
      </w:r>
      <w:r>
        <w:rPr>
          <w:rFonts w:ascii="Times New Roman" w:hAnsi="Times New Roman"/>
          <w:sz w:val="24"/>
          <w:szCs w:val="24"/>
          <w:highlight w:val="none"/>
        </w:rPr>
        <w:tab/>
        <w:t xml:space="preserve">Извещать Клиента о поступлении в Банк платежного требования на списание денежных средств со Счета Клиента, оплачиваемого с акцептом плательщика, </w:t>
      </w:r>
      <w:r>
        <w:rPr>
          <w:rFonts w:ascii="Times New Roman" w:hAnsi="Times New Roman"/>
          <w:sz w:val="24"/>
          <w:szCs w:val="24"/>
          <w:highlight w:val="none"/>
        </w:rPr>
        <w:t xml:space="preserve">в порядке, установленном Договором </w:t>
      </w:r>
      <w:r>
        <w:rPr>
          <w:rFonts w:ascii="Times New Roman" w:hAnsi="Times New Roman"/>
          <w:sz w:val="24"/>
          <w:szCs w:val="24"/>
          <w:highlight w:val="none"/>
        </w:rPr>
        <w:t xml:space="preserve">РКО </w:t>
      </w:r>
      <w:r>
        <w:rPr>
          <w:rFonts w:ascii="Times New Roman" w:hAnsi="Times New Roman"/>
          <w:sz w:val="24"/>
          <w:szCs w:val="24"/>
          <w:highlight w:val="none"/>
        </w:rPr>
        <w:t xml:space="preserve">для передачи выписок </w:t>
      </w:r>
      <w:r>
        <w:rPr>
          <w:rFonts w:ascii="Times New Roman" w:hAnsi="Times New Roman"/>
          <w:sz w:val="24"/>
          <w:szCs w:val="24"/>
          <w:highlight w:val="none"/>
        </w:rPr>
        <w:t xml:space="preserve">по</w:t>
      </w:r>
      <w:r>
        <w:rPr>
          <w:rFonts w:ascii="Times New Roman" w:hAnsi="Times New Roman"/>
          <w:sz w:val="24"/>
          <w:szCs w:val="24"/>
          <w:highlight w:val="none"/>
        </w:rPr>
        <w:t xml:space="preserve"> </w:t>
      </w:r>
      <w:r>
        <w:rPr>
          <w:rFonts w:ascii="Times New Roman" w:hAnsi="Times New Roman"/>
          <w:sz w:val="24"/>
          <w:szCs w:val="24"/>
          <w:highlight w:val="none"/>
        </w:rPr>
        <w:t xml:space="preserve">С</w:t>
      </w:r>
      <w:r>
        <w:rPr>
          <w:rFonts w:ascii="Times New Roman" w:hAnsi="Times New Roman"/>
          <w:sz w:val="24"/>
          <w:szCs w:val="24"/>
          <w:highlight w:val="none"/>
        </w:rPr>
        <w:t xml:space="preserve">чет</w:t>
      </w:r>
      <w:r>
        <w:rPr>
          <w:rFonts w:ascii="Times New Roman" w:hAnsi="Times New Roman"/>
          <w:sz w:val="24"/>
          <w:szCs w:val="24"/>
          <w:highlight w:val="none"/>
        </w:rPr>
        <w:t xml:space="preserve">у</w:t>
      </w:r>
      <w:r>
        <w:rPr>
          <w:rFonts w:ascii="Times New Roman" w:hAnsi="Times New Roman"/>
          <w:sz w:val="24"/>
          <w:szCs w:val="24"/>
          <w:highlight w:val="none"/>
        </w:rPr>
        <w:t xml:space="preserve"> и приложений к ним.</w:t>
      </w:r>
      <w:r>
        <w:rPr>
          <w:rFonts w:ascii="Times New Roman" w:hAnsi="Times New Roman"/>
          <w:sz w:val="24"/>
          <w:szCs w:val="24"/>
          <w:highlight w:val="none"/>
        </w:rPr>
      </w:r>
      <w:r>
        <w:rPr>
          <w:rFonts w:ascii="Times New Roman" w:hAnsi="Times New Roman"/>
          <w:sz w:val="24"/>
          <w:szCs w:val="24"/>
          <w:highlight w:val="none"/>
        </w:rPr>
      </w:r>
    </w:p>
    <w:p>
      <w:pPr>
        <w:pStyle w:val="1859"/>
        <w:ind w:left="0" w:firstLine="709"/>
        <w:jc w:val="both"/>
        <w:spacing w:after="0" w:line="240" w:lineRule="auto"/>
        <w:tabs>
          <w:tab w:val="left" w:pos="0" w:leader="none"/>
          <w:tab w:val="left" w:pos="709" w:leader="none"/>
        </w:tabs>
        <w:rPr>
          <w:rFonts w:ascii="Times New Roman" w:hAnsi="Times New Roman"/>
          <w:sz w:val="24"/>
          <w:szCs w:val="24"/>
          <w:highlight w:val="none"/>
        </w:rPr>
      </w:pPr>
      <w:r>
        <w:rPr>
          <w:rFonts w:ascii="Times New Roman" w:hAnsi="Times New Roman"/>
          <w:sz w:val="24"/>
          <w:szCs w:val="24"/>
          <w:highlight w:val="none"/>
        </w:rPr>
        <w:t xml:space="preserve">4.1.</w:t>
      </w:r>
      <w:r>
        <w:rPr>
          <w:rFonts w:ascii="Times New Roman" w:hAnsi="Times New Roman"/>
          <w:sz w:val="24"/>
          <w:szCs w:val="24"/>
          <w:highlight w:val="none"/>
        </w:rPr>
        <w:t xml:space="preserve">7</w:t>
      </w:r>
      <w:r>
        <w:rPr>
          <w:rFonts w:ascii="Times New Roman" w:hAnsi="Times New Roman"/>
          <w:sz w:val="24"/>
          <w:szCs w:val="24"/>
          <w:highlight w:val="none"/>
        </w:rPr>
        <w:t xml:space="preserve">.</w:t>
      </w:r>
      <w:r>
        <w:rPr>
          <w:rFonts w:ascii="Times New Roman" w:hAnsi="Times New Roman"/>
          <w:sz w:val="24"/>
          <w:szCs w:val="24"/>
          <w:highlight w:val="none"/>
        </w:rPr>
        <w:tab/>
      </w:r>
      <w:r>
        <w:rPr>
          <w:rFonts w:ascii="Times New Roman" w:hAnsi="Times New Roman"/>
          <w:sz w:val="24"/>
          <w:szCs w:val="24"/>
          <w:highlight w:val="none"/>
        </w:rPr>
        <w:t xml:space="preserve">Извещать </w:t>
      </w:r>
      <w:r>
        <w:rPr>
          <w:rFonts w:ascii="Times New Roman" w:hAnsi="Times New Roman"/>
          <w:sz w:val="24"/>
          <w:szCs w:val="24"/>
          <w:highlight w:val="none"/>
        </w:rPr>
        <w:t xml:space="preserve">Клиента </w:t>
      </w:r>
      <w:r>
        <w:rPr>
          <w:rFonts w:ascii="Times New Roman" w:hAnsi="Times New Roman"/>
          <w:sz w:val="24"/>
          <w:szCs w:val="24"/>
          <w:highlight w:val="none"/>
        </w:rPr>
        <w:t xml:space="preserve">о </w:t>
      </w:r>
      <w:r>
        <w:rPr>
          <w:rFonts w:ascii="Times New Roman" w:hAnsi="Times New Roman"/>
          <w:sz w:val="24"/>
          <w:szCs w:val="24"/>
          <w:highlight w:val="none"/>
        </w:rPr>
        <w:t xml:space="preserve">зачислении иностранной валюты </w:t>
      </w:r>
      <w:r>
        <w:rPr>
          <w:rFonts w:ascii="Times New Roman" w:hAnsi="Times New Roman"/>
          <w:sz w:val="24"/>
          <w:szCs w:val="24"/>
          <w:highlight w:val="none"/>
        </w:rPr>
        <w:t xml:space="preserve">на </w:t>
      </w:r>
      <w:r>
        <w:rPr>
          <w:rFonts w:ascii="Times New Roman" w:hAnsi="Times New Roman"/>
          <w:sz w:val="24"/>
          <w:szCs w:val="24"/>
          <w:highlight w:val="none"/>
        </w:rPr>
        <w:t xml:space="preserve">Т</w:t>
      </w:r>
      <w:r>
        <w:rPr>
          <w:rFonts w:ascii="Times New Roman" w:hAnsi="Times New Roman"/>
          <w:sz w:val="24"/>
          <w:szCs w:val="24"/>
          <w:highlight w:val="none"/>
        </w:rPr>
        <w:t xml:space="preserve">ранзитный </w:t>
      </w:r>
      <w:r>
        <w:rPr>
          <w:rFonts w:ascii="Times New Roman" w:hAnsi="Times New Roman"/>
          <w:sz w:val="24"/>
          <w:szCs w:val="24"/>
          <w:highlight w:val="none"/>
        </w:rPr>
        <w:t xml:space="preserve">валютный счет</w:t>
      </w:r>
      <w:r>
        <w:rPr>
          <w:rFonts w:ascii="Times New Roman" w:hAnsi="Times New Roman"/>
          <w:sz w:val="24"/>
          <w:szCs w:val="24"/>
          <w:highlight w:val="none"/>
        </w:rPr>
        <w:t xml:space="preserve"> не позднее рабочего дня, следующего за днем зачисления,</w:t>
      </w:r>
      <w:r>
        <w:rPr>
          <w:rFonts w:ascii="Times New Roman" w:hAnsi="Times New Roman"/>
          <w:sz w:val="24"/>
          <w:szCs w:val="24"/>
          <w:highlight w:val="none"/>
        </w:rPr>
        <w:t xml:space="preserve"> в порядке, установленном Договором </w:t>
      </w:r>
      <w:r>
        <w:rPr>
          <w:rFonts w:ascii="Times New Roman" w:hAnsi="Times New Roman"/>
          <w:sz w:val="24"/>
          <w:szCs w:val="24"/>
          <w:highlight w:val="none"/>
        </w:rPr>
        <w:t xml:space="preserve">РКО </w:t>
      </w:r>
      <w:r>
        <w:rPr>
          <w:rFonts w:ascii="Times New Roman" w:hAnsi="Times New Roman"/>
          <w:sz w:val="24"/>
          <w:szCs w:val="24"/>
          <w:highlight w:val="none"/>
        </w:rPr>
        <w:t xml:space="preserve">для передачи выписок </w:t>
      </w:r>
      <w:r>
        <w:rPr>
          <w:rFonts w:ascii="Times New Roman" w:hAnsi="Times New Roman"/>
          <w:sz w:val="24"/>
          <w:szCs w:val="24"/>
          <w:highlight w:val="none"/>
        </w:rPr>
        <w:t xml:space="preserve">по</w:t>
      </w:r>
      <w:r>
        <w:rPr>
          <w:rFonts w:ascii="Times New Roman" w:hAnsi="Times New Roman"/>
          <w:sz w:val="24"/>
          <w:szCs w:val="24"/>
          <w:highlight w:val="none"/>
        </w:rPr>
        <w:t xml:space="preserve"> Счет</w:t>
      </w:r>
      <w:r>
        <w:rPr>
          <w:rFonts w:ascii="Times New Roman" w:hAnsi="Times New Roman"/>
          <w:sz w:val="24"/>
          <w:szCs w:val="24"/>
          <w:highlight w:val="none"/>
        </w:rPr>
        <w:t xml:space="preserve">у</w:t>
      </w:r>
      <w:r>
        <w:rPr>
          <w:rFonts w:ascii="Times New Roman" w:hAnsi="Times New Roman"/>
          <w:sz w:val="24"/>
          <w:szCs w:val="24"/>
          <w:highlight w:val="none"/>
        </w:rPr>
        <w:t xml:space="preserve"> и приложений к ним.</w:t>
      </w:r>
      <w:r>
        <w:rPr>
          <w:rFonts w:ascii="Times New Roman" w:hAnsi="Times New Roman"/>
          <w:sz w:val="24"/>
          <w:szCs w:val="24"/>
          <w:highlight w:val="none"/>
        </w:rPr>
      </w:r>
      <w:r>
        <w:rPr>
          <w:rFonts w:ascii="Times New Roman" w:hAnsi="Times New Roman"/>
          <w:sz w:val="24"/>
          <w:szCs w:val="24"/>
          <w:highlight w:val="none"/>
        </w:rPr>
      </w:r>
    </w:p>
    <w:p>
      <w:pPr>
        <w:pStyle w:val="1859"/>
        <w:ind w:left="0" w:firstLine="709"/>
        <w:jc w:val="both"/>
        <w:spacing w:after="0" w:line="240" w:lineRule="auto"/>
        <w:tabs>
          <w:tab w:val="left" w:pos="0" w:leader="none"/>
          <w:tab w:val="left" w:pos="709" w:leader="none"/>
        </w:tabs>
        <w:rPr>
          <w:rFonts w:ascii="Times New Roman" w:hAnsi="Times New Roman"/>
          <w:sz w:val="24"/>
          <w:szCs w:val="24"/>
          <w:highlight w:val="none"/>
        </w:rPr>
      </w:pPr>
      <w:r>
        <w:rPr>
          <w:rFonts w:ascii="Times New Roman" w:hAnsi="Times New Roman"/>
          <w:sz w:val="24"/>
          <w:szCs w:val="24"/>
          <w:highlight w:val="none"/>
        </w:rPr>
        <w:t xml:space="preserve">4.1.</w:t>
      </w:r>
      <w:r>
        <w:rPr>
          <w:rFonts w:ascii="Times New Roman" w:hAnsi="Times New Roman"/>
          <w:sz w:val="24"/>
          <w:szCs w:val="24"/>
          <w:highlight w:val="none"/>
        </w:rPr>
        <w:t xml:space="preserve">8</w:t>
      </w:r>
      <w:r>
        <w:rPr>
          <w:rFonts w:ascii="Times New Roman" w:hAnsi="Times New Roman"/>
          <w:sz w:val="24"/>
          <w:szCs w:val="24"/>
          <w:highlight w:val="none"/>
        </w:rPr>
        <w:t xml:space="preserve">.</w:t>
      </w:r>
      <w:r>
        <w:rPr>
          <w:rFonts w:ascii="Times New Roman" w:hAnsi="Times New Roman"/>
          <w:sz w:val="24"/>
          <w:szCs w:val="24"/>
          <w:highlight w:val="none"/>
        </w:rPr>
        <w:tab/>
      </w:r>
      <w:r>
        <w:rPr>
          <w:rFonts w:ascii="Times New Roman" w:hAnsi="Times New Roman"/>
          <w:sz w:val="24"/>
          <w:szCs w:val="24"/>
          <w:highlight w:val="none"/>
        </w:rPr>
        <w:t xml:space="preserve">Осуществля</w:t>
      </w:r>
      <w:r>
        <w:rPr>
          <w:rFonts w:ascii="Times New Roman" w:hAnsi="Times New Roman"/>
          <w:sz w:val="24"/>
          <w:szCs w:val="24"/>
          <w:highlight w:val="none"/>
        </w:rPr>
        <w:t xml:space="preserve">т</w:t>
      </w:r>
      <w:r>
        <w:rPr>
          <w:rFonts w:ascii="Times New Roman" w:hAnsi="Times New Roman"/>
          <w:sz w:val="24"/>
          <w:szCs w:val="24"/>
          <w:highlight w:val="none"/>
        </w:rPr>
        <w:t xml:space="preserve">ь доставк</w:t>
      </w:r>
      <w:r>
        <w:rPr>
          <w:rFonts w:ascii="Times New Roman" w:hAnsi="Times New Roman"/>
          <w:sz w:val="24"/>
          <w:szCs w:val="24"/>
          <w:highlight w:val="none"/>
        </w:rPr>
        <w:t xml:space="preserve">у</w:t>
      </w:r>
      <w:r>
        <w:rPr>
          <w:rFonts w:ascii="Times New Roman" w:hAnsi="Times New Roman"/>
          <w:sz w:val="24"/>
          <w:szCs w:val="24"/>
          <w:highlight w:val="none"/>
        </w:rPr>
        <w:t xml:space="preserve"> </w:t>
      </w:r>
      <w:r>
        <w:rPr>
          <w:rFonts w:ascii="Times New Roman" w:hAnsi="Times New Roman"/>
          <w:sz w:val="24"/>
          <w:szCs w:val="24"/>
          <w:highlight w:val="none"/>
        </w:rPr>
        <w:t xml:space="preserve">распоряжени</w:t>
      </w:r>
      <w:r>
        <w:rPr>
          <w:rFonts w:ascii="Times New Roman" w:hAnsi="Times New Roman"/>
          <w:sz w:val="24"/>
          <w:szCs w:val="24"/>
          <w:highlight w:val="none"/>
        </w:rPr>
        <w:t xml:space="preserve">й</w:t>
      </w:r>
      <w:r>
        <w:rPr>
          <w:rFonts w:ascii="Times New Roman" w:hAnsi="Times New Roman"/>
          <w:sz w:val="24"/>
          <w:szCs w:val="24"/>
          <w:highlight w:val="none"/>
        </w:rPr>
        <w:t xml:space="preserve"> К</w:t>
      </w:r>
      <w:r>
        <w:rPr>
          <w:rFonts w:ascii="Times New Roman" w:hAnsi="Times New Roman"/>
          <w:sz w:val="24"/>
          <w:szCs w:val="24"/>
          <w:highlight w:val="none"/>
        </w:rPr>
        <w:t xml:space="preserve">лиента о переводе денежных средств (</w:t>
      </w:r>
      <w:r>
        <w:rPr>
          <w:rFonts w:ascii="Times New Roman" w:hAnsi="Times New Roman"/>
          <w:sz w:val="24"/>
          <w:szCs w:val="24"/>
          <w:highlight w:val="none"/>
        </w:rPr>
        <w:t xml:space="preserve">платежн</w:t>
      </w:r>
      <w:r>
        <w:rPr>
          <w:rFonts w:ascii="Times New Roman" w:hAnsi="Times New Roman"/>
          <w:sz w:val="24"/>
          <w:szCs w:val="24"/>
          <w:highlight w:val="none"/>
        </w:rPr>
        <w:t xml:space="preserve">ые</w:t>
      </w:r>
      <w:r>
        <w:rPr>
          <w:rFonts w:ascii="Times New Roman" w:hAnsi="Times New Roman"/>
          <w:sz w:val="24"/>
          <w:szCs w:val="24"/>
          <w:highlight w:val="none"/>
        </w:rPr>
        <w:t xml:space="preserve"> требовани</w:t>
      </w:r>
      <w:r>
        <w:rPr>
          <w:rFonts w:ascii="Times New Roman" w:hAnsi="Times New Roman"/>
          <w:sz w:val="24"/>
          <w:szCs w:val="24"/>
          <w:highlight w:val="none"/>
        </w:rPr>
        <w:t xml:space="preserve">я</w:t>
      </w:r>
      <w:r>
        <w:rPr>
          <w:rFonts w:ascii="Times New Roman" w:hAnsi="Times New Roman"/>
          <w:sz w:val="24"/>
          <w:szCs w:val="24"/>
          <w:highlight w:val="none"/>
        </w:rPr>
        <w:t xml:space="preserve"> и инкассовы</w:t>
      </w:r>
      <w:r>
        <w:rPr>
          <w:rFonts w:ascii="Times New Roman" w:hAnsi="Times New Roman"/>
          <w:sz w:val="24"/>
          <w:szCs w:val="24"/>
          <w:highlight w:val="none"/>
        </w:rPr>
        <w:t xml:space="preserve">е</w:t>
      </w:r>
      <w:r>
        <w:rPr>
          <w:rFonts w:ascii="Times New Roman" w:hAnsi="Times New Roman"/>
          <w:sz w:val="24"/>
          <w:szCs w:val="24"/>
          <w:highlight w:val="none"/>
        </w:rPr>
        <w:t xml:space="preserve"> поручени</w:t>
      </w:r>
      <w:r>
        <w:rPr>
          <w:rFonts w:ascii="Times New Roman" w:hAnsi="Times New Roman"/>
          <w:sz w:val="24"/>
          <w:szCs w:val="24"/>
          <w:highlight w:val="none"/>
        </w:rPr>
        <w:t xml:space="preserve">я</w:t>
      </w:r>
      <w:r>
        <w:rPr>
          <w:rFonts w:ascii="Times New Roman" w:hAnsi="Times New Roman"/>
          <w:sz w:val="24"/>
          <w:szCs w:val="24"/>
          <w:highlight w:val="none"/>
        </w:rPr>
        <w:t xml:space="preserve">)</w:t>
      </w:r>
      <w:r>
        <w:rPr>
          <w:rFonts w:ascii="Times New Roman" w:hAnsi="Times New Roman"/>
          <w:sz w:val="24"/>
          <w:szCs w:val="24"/>
          <w:highlight w:val="none"/>
        </w:rPr>
        <w:t xml:space="preserve">, </w:t>
      </w:r>
      <w:r>
        <w:rPr>
          <w:rFonts w:ascii="Times New Roman" w:hAnsi="Times New Roman"/>
          <w:sz w:val="24"/>
          <w:szCs w:val="24"/>
          <w:highlight w:val="none"/>
        </w:rPr>
        <w:t xml:space="preserve">не позднее</w:t>
      </w:r>
      <w:r>
        <w:rPr>
          <w:rFonts w:ascii="Times New Roman" w:hAnsi="Times New Roman"/>
          <w:sz w:val="24"/>
          <w:szCs w:val="24"/>
          <w:highlight w:val="none"/>
        </w:rPr>
        <w:t xml:space="preserve"> рабочего</w:t>
      </w:r>
      <w:r>
        <w:rPr>
          <w:rFonts w:ascii="Times New Roman" w:hAnsi="Times New Roman"/>
          <w:sz w:val="24"/>
          <w:szCs w:val="24"/>
          <w:highlight w:val="none"/>
        </w:rPr>
        <w:t xml:space="preserve"> дня</w:t>
      </w:r>
      <w:r>
        <w:rPr>
          <w:rFonts w:ascii="Times New Roman" w:hAnsi="Times New Roman"/>
          <w:sz w:val="24"/>
          <w:szCs w:val="24"/>
          <w:highlight w:val="none"/>
        </w:rPr>
        <w:t xml:space="preserve">,</w:t>
      </w:r>
      <w:r>
        <w:rPr>
          <w:rFonts w:ascii="Times New Roman" w:hAnsi="Times New Roman"/>
          <w:sz w:val="24"/>
          <w:szCs w:val="24"/>
          <w:highlight w:val="none"/>
        </w:rPr>
        <w:t xml:space="preserve"> следующего за днем </w:t>
      </w:r>
      <w:r>
        <w:rPr>
          <w:rFonts w:ascii="Times New Roman" w:hAnsi="Times New Roman"/>
          <w:sz w:val="24"/>
          <w:szCs w:val="24"/>
          <w:highlight w:val="none"/>
        </w:rPr>
        <w:t xml:space="preserve">приема</w:t>
      </w:r>
      <w:r>
        <w:rPr>
          <w:rFonts w:ascii="Times New Roman" w:hAnsi="Times New Roman"/>
          <w:sz w:val="24"/>
          <w:szCs w:val="24"/>
          <w:highlight w:val="none"/>
        </w:rPr>
        <w:t xml:space="preserve"> от Клиента указанных распоряжений</w:t>
      </w:r>
      <w:r>
        <w:rPr>
          <w:rFonts w:ascii="Times New Roman" w:hAnsi="Times New Roman"/>
          <w:sz w:val="24"/>
          <w:szCs w:val="24"/>
          <w:highlight w:val="none"/>
        </w:rPr>
        <w:t xml:space="preserve">, </w:t>
      </w:r>
      <w:r>
        <w:rPr>
          <w:rFonts w:ascii="Times New Roman" w:hAnsi="Times New Roman"/>
          <w:sz w:val="24"/>
          <w:szCs w:val="24"/>
          <w:highlight w:val="none"/>
        </w:rPr>
        <w:t xml:space="preserve">при условии оплаты затрат по их доставке за счет Клиента </w:t>
      </w:r>
      <w:r>
        <w:rPr>
          <w:rFonts w:ascii="Times New Roman" w:hAnsi="Times New Roman"/>
          <w:sz w:val="24"/>
          <w:szCs w:val="24"/>
          <w:highlight w:val="none"/>
        </w:rPr>
        <w:t xml:space="preserve">в соответствии с </w:t>
      </w:r>
      <w:r>
        <w:rPr>
          <w:rFonts w:ascii="Times New Roman" w:hAnsi="Times New Roman"/>
          <w:sz w:val="24"/>
          <w:szCs w:val="24"/>
          <w:highlight w:val="none"/>
        </w:rPr>
        <w:t xml:space="preserve">Тарифам</w:t>
      </w:r>
      <w:r>
        <w:rPr>
          <w:rFonts w:ascii="Times New Roman" w:hAnsi="Times New Roman"/>
          <w:sz w:val="24"/>
          <w:szCs w:val="24"/>
          <w:highlight w:val="none"/>
        </w:rPr>
        <w:t xml:space="preserve">и Банка.</w:t>
      </w:r>
      <w:r>
        <w:rPr>
          <w:rFonts w:ascii="Times New Roman" w:hAnsi="Times New Roman"/>
          <w:sz w:val="24"/>
          <w:szCs w:val="24"/>
          <w:highlight w:val="none"/>
        </w:rPr>
      </w:r>
      <w:r>
        <w:rPr>
          <w:rFonts w:ascii="Times New Roman" w:hAnsi="Times New Roman"/>
          <w:sz w:val="24"/>
          <w:szCs w:val="24"/>
          <w:highlight w:val="none"/>
        </w:rPr>
      </w:r>
    </w:p>
    <w:p>
      <w:pPr>
        <w:pStyle w:val="1872"/>
        <w:jc w:val="both"/>
        <w:tabs>
          <w:tab w:val="left" w:pos="709" w:leader="none"/>
        </w:tabs>
        <w:rPr>
          <w:highlight w:val="none"/>
        </w:rPr>
      </w:pPr>
      <w:r>
        <w:rPr>
          <w:highlight w:val="none"/>
        </w:rPr>
        <w:t xml:space="preserve">4.1.</w:t>
      </w:r>
      <w:r>
        <w:rPr>
          <w:highlight w:val="none"/>
          <w:lang w:val="ru-RU"/>
        </w:rPr>
        <w:t xml:space="preserve">9</w:t>
      </w:r>
      <w:r>
        <w:rPr>
          <w:highlight w:val="none"/>
        </w:rPr>
        <w:t xml:space="preserve">.</w:t>
      </w:r>
      <w:r>
        <w:rPr>
          <w:highlight w:val="none"/>
        </w:rPr>
        <w:tab/>
        <w:t xml:space="preserve">Гарантировать </w:t>
      </w:r>
      <w:r>
        <w:rPr>
          <w:highlight w:val="none"/>
        </w:rPr>
        <w:t xml:space="preserve">тайну Счета, операций по Счету, и сведений о Клиенте, установленных Банком в соответствии с действующим законодательством Р</w:t>
      </w:r>
      <w:r>
        <w:rPr>
          <w:highlight w:val="none"/>
          <w:lang w:val="ru-RU"/>
        </w:rPr>
        <w:t xml:space="preserve">оссийской Федерации</w:t>
      </w:r>
      <w:r>
        <w:rPr>
          <w:highlight w:val="none"/>
        </w:rPr>
        <w:t xml:space="preserve">. </w:t>
      </w:r>
      <w:r>
        <w:rPr>
          <w:highlight w:val="none"/>
        </w:rPr>
        <w:t xml:space="preserve">Сведения</w:t>
      </w:r>
      <w:r>
        <w:rPr>
          <w:highlight w:val="none"/>
          <w:lang w:val="ru-RU"/>
        </w:rPr>
        <w:t xml:space="preserve"> о Клиенте</w:t>
      </w:r>
      <w:r>
        <w:rPr>
          <w:highlight w:val="none"/>
        </w:rPr>
        <w:t xml:space="preserve">, составляющие банковскую тайну, могут быть представлены только самому </w:t>
      </w:r>
      <w:r>
        <w:rPr>
          <w:bCs/>
          <w:highlight w:val="none"/>
        </w:rPr>
        <w:t xml:space="preserve">К</w:t>
      </w:r>
      <w:r>
        <w:rPr>
          <w:bCs/>
          <w:highlight w:val="none"/>
        </w:rPr>
        <w:t xml:space="preserve">лиенту </w:t>
      </w:r>
      <w:r>
        <w:rPr>
          <w:highlight w:val="none"/>
        </w:rPr>
        <w:t xml:space="preserve">или </w:t>
      </w:r>
      <w:r>
        <w:rPr>
          <w:highlight w:val="none"/>
        </w:rPr>
        <w:t xml:space="preserve">п</w:t>
      </w:r>
      <w:r>
        <w:rPr>
          <w:highlight w:val="none"/>
        </w:rPr>
        <w:t xml:space="preserve">редставителю Клиента. Государственным органам и их должностным лицам такие сведения могут быть представлены исключительно в случаях и в порядке, предусмотренных действующим законодательством Р</w:t>
      </w:r>
      <w:r>
        <w:rPr>
          <w:highlight w:val="none"/>
          <w:lang w:val="ru-RU"/>
        </w:rPr>
        <w:t xml:space="preserve">оссийской </w:t>
      </w:r>
      <w:r>
        <w:rPr>
          <w:highlight w:val="none"/>
        </w:rPr>
        <w:t xml:space="preserve">Ф</w:t>
      </w:r>
      <w:r>
        <w:rPr>
          <w:highlight w:val="none"/>
          <w:lang w:val="ru-RU"/>
        </w:rPr>
        <w:t xml:space="preserve">едерации</w:t>
      </w:r>
      <w:r>
        <w:rPr>
          <w:highlight w:val="none"/>
        </w:rPr>
        <w:t xml:space="preserve">.</w:t>
      </w:r>
      <w:r>
        <w:rPr>
          <w:highlight w:val="none"/>
        </w:rPr>
      </w:r>
      <w:r>
        <w:rPr>
          <w:highlight w:val="none"/>
        </w:rPr>
      </w:r>
    </w:p>
    <w:p>
      <w:pPr>
        <w:pStyle w:val="1872"/>
        <w:jc w:val="both"/>
        <w:tabs>
          <w:tab w:val="left" w:pos="1560" w:leader="none"/>
        </w:tabs>
        <w:rPr>
          <w:highlight w:val="none"/>
        </w:rPr>
      </w:pPr>
      <w:r>
        <w:rPr>
          <w:highlight w:val="none"/>
        </w:rPr>
        <w:t xml:space="preserve">4.1.10.</w:t>
      </w:r>
      <w:r>
        <w:rPr>
          <w:highlight w:val="none"/>
        </w:rPr>
        <w:tab/>
      </w:r>
      <w:r>
        <w:rPr>
          <w:highlight w:val="none"/>
          <w:lang w:val="ru-RU"/>
        </w:rPr>
        <w:t xml:space="preserve">В случае приостановления распоряжения о переводе денежных средств по основаниям, указанным в пункте 4.1</w:t>
      </w:r>
      <w:r>
        <w:rPr>
          <w:highlight w:val="none"/>
          <w:lang w:val="ru-RU"/>
        </w:rPr>
        <w:t xml:space="preserve">.1 настоящих Условий незамедлительно одним из следующих способов: путем осуществления звонка по номеру(ам) телефона(ов), полученному(ых) Банком в результате идентификации Клиента( или при обновлении сведений, полученных Банком в результате идентификации Кл</w:t>
      </w:r>
      <w:r>
        <w:rPr>
          <w:highlight w:val="none"/>
          <w:lang w:val="ru-RU"/>
        </w:rPr>
        <w:t xml:space="preserve">иента); путем направления СМС-уведомления на указанный(ые) номер(а) телефона(ов); направления уведомления по ДБО; направления уведомления на действующий адрес электронной почты Клиента, информация о котором предоставлена Клиентом в Банк в письменной форме:</w:t>
      </w:r>
      <w:r>
        <w:rPr>
          <w:highlight w:val="none"/>
        </w:rPr>
      </w:r>
      <w:r>
        <w:rPr>
          <w:highlight w:val="none"/>
        </w:rPr>
      </w:r>
    </w:p>
    <w:p>
      <w:pPr>
        <w:pStyle w:val="1872"/>
        <w:jc w:val="both"/>
        <w:tabs>
          <w:tab w:val="left" w:pos="709" w:leader="none"/>
          <w:tab w:val="left" w:pos="1134" w:leader="none"/>
        </w:tabs>
        <w:rPr>
          <w:highlight w:val="none"/>
        </w:rPr>
      </w:pPr>
      <w:r>
        <w:rPr>
          <w:highlight w:val="none"/>
          <w:lang w:val="ru-RU"/>
        </w:rPr>
        <w:t xml:space="preserve">-</w:t>
      </w:r>
      <w:r>
        <w:rPr>
          <w:highlight w:val="none"/>
          <w:lang w:val="ru-RU"/>
        </w:rPr>
        <w:tab/>
      </w:r>
      <w:r>
        <w:rPr>
          <w:highlight w:val="none"/>
          <w:lang w:val="ru-RU"/>
        </w:rPr>
        <w:t xml:space="preserve">информировать (уведомить) Клиента о выявлении Банком операции, соответствующей признакам осуществления ПДСБДСК и приостановлении приема к исполнению распоряжения Клиента о переводе денежных средств на два дня; </w:t>
      </w:r>
      <w:r>
        <w:rPr>
          <w:highlight w:val="none"/>
          <w:lang w:val="ru-RU"/>
        </w:rPr>
        <w:t xml:space="preserve">о рекомендациях по снижению рисков повторного осуществления  ПДСБДСК; о возможности Клиента подтвердить распоряжение о переводе денежных средств не позднее одного дня, следующего за днем приостановления Банком приема к исполнению указанного распоряжения о </w:t>
      </w:r>
      <w:r>
        <w:rPr>
          <w:highlight w:val="none"/>
          <w:lang w:val="ru-RU"/>
        </w:rPr>
        <w:t xml:space="preserve">переводе денежных средств, способами, предусмотренными в настоящих Условиях; о приостановлении  приема к исполнению подтвержденного распоряжения Клиента о переводе денежных средств с указанием причины такого приостановления и срока такого приостановления; </w:t>
      </w:r>
      <w:r>
        <w:rPr>
          <w:highlight w:val="none"/>
        </w:rPr>
      </w:r>
      <w:r>
        <w:rPr>
          <w:highlight w:val="none"/>
        </w:rPr>
      </w:r>
    </w:p>
    <w:p>
      <w:pPr>
        <w:pStyle w:val="1872"/>
        <w:jc w:val="both"/>
        <w:tabs>
          <w:tab w:val="left" w:pos="709" w:leader="none"/>
          <w:tab w:val="left" w:pos="1134" w:leader="none"/>
        </w:tabs>
        <w:rPr>
          <w:highlight w:val="none"/>
        </w:rPr>
      </w:pPr>
      <w:r>
        <w:rPr>
          <w:highlight w:val="none"/>
          <w:lang w:val="ru-RU"/>
        </w:rPr>
        <w:t xml:space="preserve">-</w:t>
      </w:r>
      <w:r>
        <w:rPr>
          <w:highlight w:val="none"/>
          <w:lang w:val="ru-RU"/>
        </w:rPr>
        <w:tab/>
      </w:r>
      <w:r>
        <w:rPr>
          <w:highlight w:val="none"/>
          <w:lang w:val="ru-RU"/>
        </w:rPr>
        <w:t xml:space="preserve">запрашивать у Клиента информацию, что перевод денежных средств не является ПДСБДСК.</w:t>
      </w:r>
      <w:r>
        <w:rPr>
          <w:highlight w:val="none"/>
        </w:rPr>
      </w:r>
      <w:r>
        <w:rPr>
          <w:highlight w:val="none"/>
        </w:rPr>
      </w:r>
    </w:p>
    <w:p>
      <w:pPr>
        <w:pStyle w:val="1872"/>
        <w:jc w:val="both"/>
        <w:tabs>
          <w:tab w:val="left" w:pos="709" w:leader="none"/>
        </w:tabs>
        <w:rPr>
          <w:highlight w:val="none"/>
        </w:rPr>
      </w:pPr>
      <w:r>
        <w:rPr>
          <w:highlight w:val="none"/>
        </w:rPr>
        <w:t xml:space="preserve">4.1.11. В случае приостановления операции по зачислению денежных средств на Счет по основаниям, указанным в пункте 4.1.2 настоящих Условий, незамедлительно по номеру(ам) телефона(ам), полученному(ым) Банком в целях идентификации Клиента</w:t>
      </w:r>
      <w:r>
        <w:rPr>
          <w:highlight w:val="none"/>
        </w:rPr>
        <w:t xml:space="preserve"> при заключении Договора, уведомить Клиента о приостановлении зачисления денежных средств на Счет и необходимости представления в срок до пяти рабочих дней документов, подтверждающих обоснованность получения денежных средств, подлежащих зачислению на Счет.</w:t>
      </w:r>
      <w:r>
        <w:rPr>
          <w:highlight w:val="none"/>
        </w:rPr>
      </w:r>
      <w:r>
        <w:rPr>
          <w:highlight w:val="none"/>
        </w:rPr>
      </w:r>
    </w:p>
    <w:p>
      <w:pPr>
        <w:pStyle w:val="1872"/>
        <w:jc w:val="both"/>
        <w:tabs>
          <w:tab w:val="left" w:pos="709" w:leader="none"/>
        </w:tabs>
        <w:rPr>
          <w:highlight w:val="none"/>
        </w:rPr>
      </w:pPr>
      <w:r>
        <w:rPr>
          <w:highlight w:val="none"/>
        </w:rPr>
        <w:t xml:space="preserve">4.1.12. </w:t>
      </w:r>
      <w:r>
        <w:rPr>
          <w:color w:val="000000"/>
          <w:highlight w:val="none"/>
        </w:rPr>
        <w:t xml:space="preserve">В случае принятия решения об отказе от заключения Договора РКО, предусмотренного абзацем вторым пункта 5.2 статьи 7 Федерального закона №</w:t>
      </w:r>
      <w:r>
        <w:rPr>
          <w:color w:val="000000"/>
          <w:highlight w:val="none"/>
          <w:lang w:val="en-US"/>
        </w:rPr>
        <w:t xml:space="preserve"> </w:t>
      </w:r>
      <w:r>
        <w:rPr>
          <w:color w:val="000000"/>
          <w:highlight w:val="none"/>
        </w:rPr>
        <w:t xml:space="preserve">115-ФЗ, или решения об отказе в совершении операции, в том числе в совершении операции на основании </w:t>
      </w:r>
      <w:r>
        <w:rPr>
          <w:color w:val="000000"/>
          <w:highlight w:val="none"/>
        </w:rPr>
        <w:t xml:space="preserve">распоряжения Клиента по Счету, предусмотренного пунктом 11 статьи 7 Федерального закона № 115-ФЗ, или решения о расторжении Договора РКО, предусмотренного абзацем третьим пункта 5.2 статьи 7 Федерального закона № 115-ФЗ, Банк доводит до Клиента информацию </w:t>
      </w:r>
      <w:r>
        <w:rPr>
          <w:color w:val="000000"/>
          <w:highlight w:val="none"/>
        </w:rPr>
        <w:br/>
      </w:r>
      <w:r>
        <w:rPr>
          <w:color w:val="000000"/>
          <w:highlight w:val="none"/>
        </w:rPr>
        <w:t xml:space="preserve">о дате и причинах принятия решения в срок не позднее 5 (пяти) рабочих дней со дня принятия решения в порядке, установленном пунктом 2.9 настоящих Условий</w:t>
      </w:r>
      <w:r>
        <w:rPr>
          <w:color w:val="000000"/>
          <w:highlight w:val="none"/>
        </w:rPr>
        <w:t xml:space="preserve">.</w:t>
      </w:r>
      <w:r>
        <w:rPr>
          <w:highlight w:val="none"/>
        </w:rPr>
      </w:r>
      <w:r>
        <w:rPr>
          <w:highlight w:val="none"/>
        </w:rPr>
      </w:r>
    </w:p>
    <w:p>
      <w:pPr>
        <w:pStyle w:val="1872"/>
        <w:jc w:val="both"/>
        <w:tabs>
          <w:tab w:val="left" w:pos="1560" w:leader="none"/>
        </w:tabs>
        <w:rPr>
          <w:color w:val="000000"/>
          <w:highlight w:val="none"/>
        </w:rPr>
      </w:pPr>
      <w:r>
        <w:rPr>
          <w:iCs/>
          <w:highlight w:val="none"/>
          <w:lang w:eastAsia="ru-RU"/>
        </w:rPr>
        <w:t xml:space="preserve">4.1.13. </w:t>
      </w:r>
      <w:r>
        <w:rPr>
          <w:highlight w:val="none"/>
          <w:lang w:eastAsia="ru-RU"/>
        </w:rPr>
        <w:t xml:space="preserve">Информировать Клиента о применении мер, предусмотренных пунктом 5 статьи 7.7 Федерального закона № 115-ФЗ и об отнесении Клиента Центральным </w:t>
      </w:r>
      <w:r>
        <w:rPr>
          <w:highlight w:val="none"/>
          <w:lang w:eastAsia="ru-RU"/>
        </w:rPr>
        <w:t xml:space="preserve">б</w:t>
      </w:r>
      <w:r>
        <w:rPr>
          <w:highlight w:val="none"/>
          <w:lang w:eastAsia="ru-RU"/>
        </w:rPr>
        <w:t xml:space="preserve">анком Российской Федерации к группе высокой степени (уровня) риска </w:t>
      </w:r>
      <w:r>
        <w:rPr>
          <w:color w:val="000000"/>
          <w:highlight w:val="none"/>
          <w:lang w:eastAsia="ru-RU"/>
        </w:rPr>
        <w:t xml:space="preserve">в порядке, установленном пунктом 2.9 настоящих Условий.</w:t>
      </w:r>
      <w:r>
        <w:rPr>
          <w:color w:val="000000"/>
          <w:highlight w:val="none"/>
        </w:rPr>
      </w:r>
      <w:r>
        <w:rPr>
          <w:color w:val="000000"/>
          <w:highlight w:val="none"/>
        </w:rPr>
      </w:r>
    </w:p>
    <w:p>
      <w:pPr>
        <w:pStyle w:val="1872"/>
        <w:jc w:val="both"/>
        <w:tabs>
          <w:tab w:val="left" w:pos="709" w:leader="none"/>
        </w:tabs>
        <w:rPr>
          <w:highlight w:val="none"/>
        </w:rPr>
      </w:pPr>
      <w:r>
        <w:rPr>
          <w:highlight w:val="none"/>
          <w:lang w:eastAsia="ru-RU"/>
        </w:rPr>
        <w:t xml:space="preserve">4.1.14. </w:t>
      </w:r>
      <w:r>
        <w:rPr>
          <w:bCs/>
          <w:highlight w:val="none"/>
          <w:lang w:eastAsia="ru-RU"/>
        </w:rPr>
        <w:t xml:space="preserve">Отказать в заключении Договора с Клиентом на основании пункта 5.2 статьи 7 Федерального закона № 115-ФЗ в случае наличия </w:t>
      </w:r>
      <w:r>
        <w:rPr>
          <w:iCs/>
          <w:highlight w:val="none"/>
          <w:lang w:eastAsia="ru-RU"/>
        </w:rPr>
        <w:t xml:space="preserve">у Банка подозрений о том, что целью </w:t>
      </w:r>
      <w:r>
        <w:rPr>
          <w:iCs/>
          <w:highlight w:val="none"/>
          <w:lang w:eastAsia="ru-RU"/>
        </w:rPr>
        <w:t xml:space="preserve">заключения настоящего Договора является совершение операций в целях легализации (отмывания) доходов, полученных преступным путем, и/или финансирования терроризма.</w:t>
      </w:r>
      <w:r>
        <w:rPr>
          <w:highlight w:val="none"/>
        </w:rPr>
      </w:r>
      <w:r>
        <w:rPr>
          <w:highlight w:val="none"/>
        </w:rPr>
      </w:r>
    </w:p>
    <w:p>
      <w:pPr>
        <w:pStyle w:val="1859"/>
        <w:ind w:left="0" w:firstLine="709"/>
        <w:spacing w:after="0" w:line="240" w:lineRule="auto"/>
        <w:tabs>
          <w:tab w:val="left" w:pos="1276" w:leader="none"/>
        </w:tabs>
        <w:rPr>
          <w:rFonts w:ascii="Times New Roman" w:hAnsi="Times New Roman"/>
          <w:b/>
          <w:sz w:val="24"/>
          <w:szCs w:val="24"/>
          <w:highlight w:val="none"/>
        </w:rPr>
      </w:pPr>
      <w:r>
        <w:rPr>
          <w:rFonts w:ascii="Times New Roman" w:hAnsi="Times New Roman"/>
          <w:b/>
          <w:sz w:val="24"/>
          <w:szCs w:val="24"/>
          <w:highlight w:val="none"/>
        </w:rPr>
        <w:t xml:space="preserve">4.2.</w:t>
      </w:r>
      <w:r>
        <w:rPr>
          <w:rFonts w:ascii="Times New Roman" w:hAnsi="Times New Roman"/>
          <w:b/>
          <w:sz w:val="24"/>
          <w:szCs w:val="24"/>
          <w:highlight w:val="none"/>
        </w:rPr>
        <w:tab/>
        <w:t xml:space="preserve">Клиент обязуется:</w:t>
      </w:r>
      <w:r>
        <w:rPr>
          <w:rFonts w:ascii="Times New Roman" w:hAnsi="Times New Roman"/>
          <w:b/>
          <w:sz w:val="24"/>
          <w:szCs w:val="24"/>
          <w:highlight w:val="none"/>
        </w:rPr>
      </w:r>
      <w:r>
        <w:rPr>
          <w:rFonts w:ascii="Times New Roman" w:hAnsi="Times New Roman"/>
          <w:b/>
          <w:sz w:val="24"/>
          <w:szCs w:val="24"/>
          <w:highlight w:val="none"/>
        </w:rPr>
      </w:r>
    </w:p>
    <w:p>
      <w:pPr>
        <w:pStyle w:val="1859"/>
        <w:ind w:left="0" w:firstLine="709"/>
        <w:jc w:val="both"/>
        <w:spacing w:after="0" w:line="240" w:lineRule="auto"/>
        <w:tabs>
          <w:tab w:val="left" w:pos="0" w:leader="none"/>
          <w:tab w:val="left" w:pos="709" w:leader="none"/>
        </w:tabs>
        <w:rPr>
          <w:rFonts w:ascii="Times New Roman" w:hAnsi="Times New Roman"/>
          <w:sz w:val="24"/>
          <w:szCs w:val="24"/>
          <w:highlight w:val="none"/>
        </w:rPr>
      </w:pPr>
      <w:r>
        <w:rPr>
          <w:rFonts w:ascii="Times New Roman" w:hAnsi="Times New Roman"/>
          <w:sz w:val="24"/>
          <w:szCs w:val="24"/>
          <w:highlight w:val="none"/>
        </w:rPr>
        <w:t xml:space="preserve">4.</w:t>
      </w:r>
      <w:r>
        <w:rPr>
          <w:rFonts w:ascii="Times New Roman" w:hAnsi="Times New Roman"/>
          <w:sz w:val="24"/>
          <w:szCs w:val="24"/>
          <w:highlight w:val="none"/>
        </w:rPr>
        <w:t xml:space="preserve">2.1.</w:t>
      </w:r>
      <w:r>
        <w:rPr>
          <w:rFonts w:ascii="Times New Roman" w:hAnsi="Times New Roman"/>
          <w:sz w:val="24"/>
          <w:szCs w:val="24"/>
          <w:highlight w:val="none"/>
        </w:rPr>
        <w:tab/>
        <w:t xml:space="preserve">Представить в Банк </w:t>
      </w:r>
      <w:r>
        <w:rPr>
          <w:rFonts w:ascii="Times New Roman" w:hAnsi="Times New Roman"/>
          <w:sz w:val="24"/>
          <w:szCs w:val="24"/>
          <w:highlight w:val="none"/>
        </w:rPr>
        <w:t xml:space="preserve">документы, необходимые </w:t>
      </w:r>
      <w:r>
        <w:rPr>
          <w:rFonts w:ascii="Times New Roman" w:hAnsi="Times New Roman"/>
          <w:sz w:val="24"/>
          <w:szCs w:val="24"/>
          <w:highlight w:val="none"/>
        </w:rPr>
        <w:t xml:space="preserve">для открытия Счета</w:t>
      </w:r>
      <w:r>
        <w:rPr>
          <w:rFonts w:ascii="Times New Roman" w:hAnsi="Times New Roman"/>
          <w:sz w:val="24"/>
          <w:szCs w:val="24"/>
          <w:highlight w:val="none"/>
        </w:rPr>
        <w:t xml:space="preserve"> в соответствии </w:t>
      </w:r>
      <w:r>
        <w:rPr>
          <w:rFonts w:ascii="Times New Roman" w:hAnsi="Times New Roman"/>
          <w:sz w:val="24"/>
          <w:szCs w:val="24"/>
          <w:highlight w:val="none"/>
        </w:rPr>
        <w:t xml:space="preserve">с пунктом 3.</w:t>
      </w:r>
      <w:r>
        <w:rPr>
          <w:rFonts w:ascii="Times New Roman" w:hAnsi="Times New Roman"/>
          <w:sz w:val="24"/>
          <w:szCs w:val="24"/>
          <w:highlight w:val="none"/>
        </w:rPr>
        <w:t xml:space="preserve">3</w:t>
      </w:r>
      <w:r>
        <w:rPr>
          <w:rFonts w:ascii="Times New Roman" w:hAnsi="Times New Roman"/>
          <w:sz w:val="24"/>
          <w:szCs w:val="24"/>
          <w:highlight w:val="none"/>
        </w:rPr>
        <w:t xml:space="preserve"> </w:t>
      </w:r>
      <w:r>
        <w:rPr>
          <w:rFonts w:ascii="Times New Roman" w:hAnsi="Times New Roman"/>
          <w:sz w:val="24"/>
          <w:szCs w:val="24"/>
          <w:highlight w:val="none"/>
        </w:rPr>
        <w:t xml:space="preserve">настоящих </w:t>
      </w:r>
      <w:r>
        <w:rPr>
          <w:rFonts w:ascii="Times New Roman" w:hAnsi="Times New Roman"/>
          <w:sz w:val="24"/>
          <w:szCs w:val="24"/>
          <w:highlight w:val="none"/>
        </w:rPr>
        <w:t xml:space="preserve">Условий</w:t>
      </w:r>
      <w:r>
        <w:rPr>
          <w:rFonts w:ascii="Times New Roman" w:hAnsi="Times New Roman"/>
          <w:sz w:val="24"/>
          <w:szCs w:val="24"/>
          <w:highlight w:val="none"/>
        </w:rPr>
        <w:t xml:space="preserve">, 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 </w:t>
      </w:r>
      <w:r>
        <w:rPr>
          <w:rFonts w:ascii="Times New Roman" w:hAnsi="Times New Roman"/>
          <w:sz w:val="24"/>
          <w:szCs w:val="24"/>
          <w:highlight w:val="none"/>
        </w:rPr>
      </w:r>
      <w:r>
        <w:rPr>
          <w:rFonts w:ascii="Times New Roman" w:hAnsi="Times New Roman"/>
          <w:sz w:val="24"/>
          <w:szCs w:val="24"/>
          <w:highlight w:val="none"/>
        </w:rPr>
      </w:r>
    </w:p>
    <w:p>
      <w:pPr>
        <w:pStyle w:val="1859"/>
        <w:ind w:left="0" w:firstLine="709"/>
        <w:jc w:val="both"/>
        <w:spacing w:after="0" w:line="240" w:lineRule="auto"/>
        <w:tabs>
          <w:tab w:val="left" w:pos="0" w:leader="none"/>
          <w:tab w:val="left" w:pos="709" w:leader="none"/>
        </w:tabs>
        <w:rPr>
          <w:rFonts w:ascii="Times New Roman" w:hAnsi="Times New Roman"/>
          <w:sz w:val="24"/>
          <w:szCs w:val="24"/>
          <w:highlight w:val="none"/>
        </w:rPr>
      </w:pPr>
      <w:r>
        <w:rPr>
          <w:rFonts w:ascii="Times New Roman" w:hAnsi="Times New Roman"/>
          <w:sz w:val="24"/>
          <w:szCs w:val="24"/>
          <w:highlight w:val="none"/>
        </w:rPr>
        <w:t xml:space="preserve">4.2.2.</w:t>
      </w:r>
      <w:r>
        <w:rPr>
          <w:rFonts w:ascii="Times New Roman" w:hAnsi="Times New Roman"/>
          <w:sz w:val="24"/>
          <w:szCs w:val="24"/>
          <w:highlight w:val="none"/>
        </w:rPr>
        <w:tab/>
      </w:r>
      <w:r>
        <w:rPr>
          <w:rFonts w:ascii="Times New Roman" w:hAnsi="Times New Roman"/>
          <w:sz w:val="24"/>
          <w:szCs w:val="24"/>
          <w:highlight w:val="none"/>
        </w:rPr>
        <w:t xml:space="preserve">Осуществлять </w:t>
      </w:r>
      <w:r>
        <w:rPr>
          <w:rFonts w:ascii="Times New Roman" w:hAnsi="Times New Roman"/>
          <w:sz w:val="24"/>
          <w:szCs w:val="24"/>
          <w:highlight w:val="none"/>
        </w:rPr>
        <w:t xml:space="preserve">операции по Счету в соответств</w:t>
      </w:r>
      <w:r>
        <w:rPr>
          <w:rFonts w:ascii="Times New Roman" w:hAnsi="Times New Roman"/>
          <w:sz w:val="24"/>
          <w:szCs w:val="24"/>
          <w:highlight w:val="none"/>
        </w:rPr>
        <w:t xml:space="preserve">и</w:t>
      </w:r>
      <w:r>
        <w:rPr>
          <w:rFonts w:ascii="Times New Roman" w:hAnsi="Times New Roman"/>
          <w:sz w:val="24"/>
          <w:szCs w:val="24"/>
          <w:highlight w:val="none"/>
        </w:rPr>
        <w:t xml:space="preserve">и </w:t>
      </w:r>
      <w:r>
        <w:rPr>
          <w:rFonts w:ascii="Times New Roman" w:hAnsi="Times New Roman"/>
          <w:sz w:val="24"/>
          <w:szCs w:val="24"/>
          <w:highlight w:val="none"/>
        </w:rPr>
        <w:t xml:space="preserve">с требованиями законодательств</w:t>
      </w:r>
      <w:r>
        <w:rPr>
          <w:rFonts w:ascii="Times New Roman" w:hAnsi="Times New Roman"/>
          <w:sz w:val="24"/>
          <w:szCs w:val="24"/>
          <w:highlight w:val="none"/>
        </w:rPr>
        <w:t xml:space="preserve">а</w:t>
      </w:r>
      <w:r>
        <w:rPr>
          <w:rFonts w:ascii="Times New Roman" w:hAnsi="Times New Roman"/>
          <w:sz w:val="24"/>
          <w:szCs w:val="24"/>
          <w:highlight w:val="none"/>
        </w:rPr>
        <w:t xml:space="preserve"> Р</w:t>
      </w:r>
      <w:r>
        <w:rPr>
          <w:rFonts w:ascii="Times New Roman" w:hAnsi="Times New Roman"/>
          <w:sz w:val="24"/>
          <w:szCs w:val="24"/>
          <w:highlight w:val="none"/>
        </w:rPr>
        <w:t xml:space="preserve">оссийской Федерации</w:t>
      </w:r>
      <w:r>
        <w:rPr>
          <w:rFonts w:ascii="Times New Roman" w:hAnsi="Times New Roman"/>
          <w:sz w:val="24"/>
          <w:szCs w:val="24"/>
          <w:highlight w:val="none"/>
        </w:rPr>
        <w:t xml:space="preserve"> и</w:t>
      </w:r>
      <w:r>
        <w:rPr>
          <w:rFonts w:ascii="Times New Roman" w:hAnsi="Times New Roman"/>
          <w:sz w:val="24"/>
          <w:szCs w:val="24"/>
          <w:highlight w:val="none"/>
        </w:rPr>
        <w:t xml:space="preserve"> </w:t>
      </w:r>
      <w:r>
        <w:rPr>
          <w:rFonts w:ascii="Times New Roman" w:hAnsi="Times New Roman"/>
          <w:sz w:val="24"/>
          <w:szCs w:val="24"/>
          <w:highlight w:val="none"/>
        </w:rPr>
        <w:t xml:space="preserve">настоящи</w:t>
      </w:r>
      <w:r>
        <w:rPr>
          <w:rFonts w:ascii="Times New Roman" w:hAnsi="Times New Roman"/>
          <w:sz w:val="24"/>
          <w:szCs w:val="24"/>
          <w:highlight w:val="none"/>
        </w:rPr>
        <w:t xml:space="preserve">х</w:t>
      </w:r>
      <w:r>
        <w:rPr>
          <w:rFonts w:ascii="Times New Roman" w:hAnsi="Times New Roman"/>
          <w:sz w:val="24"/>
          <w:szCs w:val="24"/>
          <w:highlight w:val="none"/>
        </w:rPr>
        <w:t xml:space="preserve"> </w:t>
      </w:r>
      <w:r>
        <w:rPr>
          <w:rFonts w:ascii="Times New Roman" w:hAnsi="Times New Roman"/>
          <w:sz w:val="24"/>
          <w:szCs w:val="24"/>
          <w:highlight w:val="none"/>
        </w:rPr>
        <w:t xml:space="preserve">Условий</w:t>
      </w:r>
      <w:r>
        <w:rPr>
          <w:rFonts w:ascii="Times New Roman" w:hAnsi="Times New Roman"/>
          <w:sz w:val="24"/>
          <w:szCs w:val="24"/>
          <w:highlight w:val="none"/>
        </w:rPr>
        <w:t xml:space="preserve">. </w:t>
      </w:r>
      <w:r>
        <w:rPr>
          <w:rFonts w:ascii="Times New Roman" w:hAnsi="Times New Roman"/>
          <w:sz w:val="24"/>
          <w:szCs w:val="24"/>
          <w:highlight w:val="none"/>
        </w:rPr>
      </w:r>
      <w:r>
        <w:rPr>
          <w:rFonts w:ascii="Times New Roman" w:hAnsi="Times New Roman"/>
          <w:sz w:val="24"/>
          <w:szCs w:val="24"/>
          <w:highlight w:val="none"/>
        </w:rPr>
      </w:r>
    </w:p>
    <w:p>
      <w:pPr>
        <w:pStyle w:val="1859"/>
        <w:ind w:left="0" w:firstLine="709"/>
        <w:jc w:val="both"/>
        <w:spacing w:after="0" w:line="240" w:lineRule="auto"/>
        <w:tabs>
          <w:tab w:val="left" w:pos="0" w:leader="none"/>
          <w:tab w:val="left" w:pos="709" w:leader="none"/>
        </w:tabs>
        <w:rPr>
          <w:rFonts w:ascii="Times New Roman" w:hAnsi="Times New Roman"/>
          <w:sz w:val="24"/>
          <w:szCs w:val="24"/>
          <w:highlight w:val="none"/>
        </w:rPr>
      </w:pPr>
      <w:r>
        <w:rPr>
          <w:rFonts w:ascii="Times New Roman" w:hAnsi="Times New Roman"/>
          <w:sz w:val="24"/>
          <w:szCs w:val="24"/>
          <w:highlight w:val="none"/>
        </w:rPr>
        <w:t xml:space="preserve">4.2.</w:t>
      </w:r>
      <w:r>
        <w:rPr>
          <w:rFonts w:ascii="Times New Roman" w:hAnsi="Times New Roman"/>
          <w:sz w:val="24"/>
          <w:szCs w:val="24"/>
          <w:highlight w:val="none"/>
        </w:rPr>
        <w:t xml:space="preserve">3</w:t>
      </w:r>
      <w:r>
        <w:rPr>
          <w:rFonts w:ascii="Times New Roman" w:hAnsi="Times New Roman"/>
          <w:sz w:val="24"/>
          <w:szCs w:val="24"/>
          <w:highlight w:val="none"/>
        </w:rPr>
        <w:t xml:space="preserve">.</w:t>
      </w:r>
      <w:r>
        <w:rPr>
          <w:rFonts w:ascii="Times New Roman" w:hAnsi="Times New Roman"/>
          <w:sz w:val="24"/>
          <w:szCs w:val="24"/>
          <w:highlight w:val="none"/>
        </w:rPr>
        <w:tab/>
      </w:r>
      <w:r>
        <w:rPr>
          <w:rFonts w:ascii="Times New Roman" w:hAnsi="Times New Roman"/>
          <w:sz w:val="24"/>
          <w:szCs w:val="24"/>
          <w:highlight w:val="none"/>
        </w:rPr>
        <w:t xml:space="preserve">Уплачивать </w:t>
      </w:r>
      <w:r>
        <w:rPr>
          <w:rFonts w:ascii="Times New Roman" w:hAnsi="Times New Roman"/>
          <w:sz w:val="24"/>
          <w:szCs w:val="24"/>
          <w:highlight w:val="none"/>
        </w:rPr>
        <w:t xml:space="preserve">Банку комиссионное вознаг</w:t>
      </w:r>
      <w:r>
        <w:rPr>
          <w:rFonts w:ascii="Times New Roman" w:hAnsi="Times New Roman"/>
          <w:sz w:val="24"/>
          <w:szCs w:val="24"/>
          <w:highlight w:val="none"/>
        </w:rPr>
        <w:t xml:space="preserve">раждение в срок и в размерах, установленных Тарифами Банка, а также обеспечивать на Счете(ах) наличие необходимого остатка денежных средств для уплаты в момент совершения операции/оказания услуг комиссионного вознаграждения в соответствии с Тарифами Банка.</w:t>
      </w:r>
      <w:r>
        <w:rPr>
          <w:rFonts w:ascii="Times New Roman" w:hAnsi="Times New Roman"/>
          <w:sz w:val="24"/>
          <w:szCs w:val="24"/>
          <w:highlight w:val="none"/>
        </w:rPr>
      </w:r>
      <w:r>
        <w:rPr>
          <w:rFonts w:ascii="Times New Roman" w:hAnsi="Times New Roman"/>
          <w:sz w:val="24"/>
          <w:szCs w:val="24"/>
          <w:highlight w:val="none"/>
        </w:rPr>
      </w:r>
    </w:p>
    <w:p>
      <w:pPr>
        <w:pStyle w:val="1859"/>
        <w:ind w:left="0" w:firstLine="709"/>
        <w:jc w:val="both"/>
        <w:spacing w:after="0" w:line="240" w:lineRule="auto"/>
        <w:tabs>
          <w:tab w:val="left" w:pos="0" w:leader="none"/>
          <w:tab w:val="left" w:pos="709" w:leader="none"/>
        </w:tabs>
        <w:rPr>
          <w:rFonts w:ascii="Times New Roman" w:hAnsi="Times New Roman"/>
          <w:bCs/>
          <w:sz w:val="24"/>
          <w:szCs w:val="24"/>
          <w:highlight w:val="none"/>
        </w:rPr>
      </w:pPr>
      <w:r>
        <w:rPr>
          <w:rFonts w:ascii="Times New Roman" w:hAnsi="Times New Roman"/>
          <w:sz w:val="24"/>
          <w:szCs w:val="24"/>
          <w:highlight w:val="none"/>
        </w:rPr>
        <w:t xml:space="preserve">4.2.</w:t>
      </w:r>
      <w:r>
        <w:rPr>
          <w:rFonts w:ascii="Times New Roman" w:hAnsi="Times New Roman"/>
          <w:sz w:val="24"/>
          <w:szCs w:val="24"/>
          <w:highlight w:val="none"/>
        </w:rPr>
        <w:t xml:space="preserve">4</w:t>
      </w:r>
      <w:r>
        <w:rPr>
          <w:rFonts w:ascii="Times New Roman" w:hAnsi="Times New Roman"/>
          <w:sz w:val="24"/>
          <w:szCs w:val="24"/>
          <w:highlight w:val="none"/>
        </w:rPr>
        <w:t xml:space="preserve">.</w:t>
      </w:r>
      <w:r>
        <w:rPr>
          <w:rFonts w:ascii="Times New Roman" w:hAnsi="Times New Roman"/>
          <w:sz w:val="24"/>
          <w:szCs w:val="24"/>
          <w:highlight w:val="none"/>
        </w:rPr>
        <w:tab/>
      </w:r>
      <w:r>
        <w:rPr>
          <w:rFonts w:ascii="Times New Roman" w:hAnsi="Times New Roman"/>
          <w:bCs/>
          <w:sz w:val="24"/>
          <w:szCs w:val="24"/>
          <w:highlight w:val="none"/>
        </w:rPr>
        <w:t xml:space="preserve">Письменно уведомить Банк об ошибочно зачисленной на его Счет сумме и возвратить данную сумму Банку в течение 10 </w:t>
      </w:r>
      <w:r>
        <w:rPr>
          <w:rFonts w:ascii="Times New Roman" w:hAnsi="Times New Roman"/>
          <w:bCs/>
          <w:sz w:val="24"/>
          <w:szCs w:val="24"/>
          <w:highlight w:val="none"/>
        </w:rPr>
        <w:t xml:space="preserve">(десяти) </w:t>
      </w:r>
      <w:r>
        <w:rPr>
          <w:rFonts w:ascii="Times New Roman" w:hAnsi="Times New Roman"/>
          <w:bCs/>
          <w:sz w:val="24"/>
          <w:szCs w:val="24"/>
          <w:highlight w:val="none"/>
        </w:rPr>
        <w:t xml:space="preserve">календарных дней после получения выписки </w:t>
      </w:r>
      <w:r>
        <w:rPr>
          <w:rFonts w:ascii="Times New Roman" w:hAnsi="Times New Roman"/>
          <w:bCs/>
          <w:sz w:val="24"/>
          <w:szCs w:val="24"/>
          <w:highlight w:val="none"/>
        </w:rPr>
        <w:t xml:space="preserve">по</w:t>
      </w:r>
      <w:r>
        <w:rPr>
          <w:rFonts w:ascii="Times New Roman" w:hAnsi="Times New Roman"/>
          <w:bCs/>
          <w:sz w:val="24"/>
          <w:szCs w:val="24"/>
          <w:highlight w:val="none"/>
        </w:rPr>
        <w:t xml:space="preserve"> Счет</w:t>
      </w:r>
      <w:r>
        <w:rPr>
          <w:rFonts w:ascii="Times New Roman" w:hAnsi="Times New Roman"/>
          <w:bCs/>
          <w:sz w:val="24"/>
          <w:szCs w:val="24"/>
          <w:highlight w:val="none"/>
        </w:rPr>
        <w:t xml:space="preserve">у</w:t>
      </w:r>
      <w:r>
        <w:rPr>
          <w:rFonts w:ascii="Times New Roman" w:hAnsi="Times New Roman"/>
          <w:bCs/>
          <w:sz w:val="24"/>
          <w:szCs w:val="24"/>
          <w:highlight w:val="none"/>
        </w:rPr>
        <w:t xml:space="preserve"> и приложений к н</w:t>
      </w:r>
      <w:r>
        <w:rPr>
          <w:rFonts w:ascii="Times New Roman" w:hAnsi="Times New Roman"/>
          <w:bCs/>
          <w:sz w:val="24"/>
          <w:szCs w:val="24"/>
          <w:highlight w:val="none"/>
        </w:rPr>
        <w:t xml:space="preserve">и</w:t>
      </w:r>
      <w:r>
        <w:rPr>
          <w:rFonts w:ascii="Times New Roman" w:hAnsi="Times New Roman"/>
          <w:bCs/>
          <w:sz w:val="24"/>
          <w:szCs w:val="24"/>
          <w:highlight w:val="none"/>
        </w:rPr>
        <w:t xml:space="preserve">м</w:t>
      </w:r>
      <w:r>
        <w:rPr>
          <w:rFonts w:ascii="Times New Roman" w:hAnsi="Times New Roman"/>
          <w:bCs/>
          <w:sz w:val="24"/>
          <w:szCs w:val="24"/>
          <w:highlight w:val="none"/>
        </w:rPr>
        <w:t xml:space="preserve">.</w:t>
      </w:r>
      <w:r>
        <w:rPr>
          <w:rFonts w:ascii="Times New Roman" w:hAnsi="Times New Roman"/>
          <w:bCs/>
          <w:sz w:val="24"/>
          <w:szCs w:val="24"/>
          <w:highlight w:val="none"/>
        </w:rPr>
      </w:r>
      <w:r>
        <w:rPr>
          <w:rFonts w:ascii="Times New Roman" w:hAnsi="Times New Roman"/>
          <w:bCs/>
          <w:sz w:val="24"/>
          <w:szCs w:val="24"/>
          <w:highlight w:val="none"/>
        </w:rPr>
      </w:r>
    </w:p>
    <w:p>
      <w:pPr>
        <w:pStyle w:val="1859"/>
        <w:ind w:left="0" w:firstLine="709"/>
        <w:jc w:val="both"/>
        <w:spacing w:after="0" w:line="240" w:lineRule="auto"/>
        <w:tabs>
          <w:tab w:val="left" w:pos="0" w:leader="none"/>
          <w:tab w:val="left" w:pos="709" w:leader="none"/>
        </w:tabs>
        <w:rPr>
          <w:rFonts w:ascii="Times New Roman" w:hAnsi="Times New Roman"/>
          <w:bCs/>
          <w:sz w:val="24"/>
          <w:szCs w:val="24"/>
          <w:highlight w:val="none"/>
        </w:rPr>
      </w:pPr>
      <w:r>
        <w:rPr>
          <w:rFonts w:ascii="Times New Roman" w:hAnsi="Times New Roman"/>
          <w:bCs/>
          <w:sz w:val="24"/>
          <w:szCs w:val="24"/>
          <w:highlight w:val="none"/>
        </w:rPr>
        <w:t xml:space="preserve">4.2.</w:t>
      </w:r>
      <w:r>
        <w:rPr>
          <w:rFonts w:ascii="Times New Roman" w:hAnsi="Times New Roman"/>
          <w:bCs/>
          <w:sz w:val="24"/>
          <w:szCs w:val="24"/>
          <w:highlight w:val="none"/>
        </w:rPr>
        <w:t xml:space="preserve">5</w:t>
      </w:r>
      <w:r>
        <w:rPr>
          <w:rFonts w:ascii="Times New Roman" w:hAnsi="Times New Roman"/>
          <w:bCs/>
          <w:sz w:val="24"/>
          <w:szCs w:val="24"/>
          <w:highlight w:val="none"/>
        </w:rPr>
        <w:t xml:space="preserve">.</w:t>
      </w:r>
      <w:r>
        <w:rPr>
          <w:rFonts w:ascii="Times New Roman" w:hAnsi="Times New Roman"/>
          <w:bCs/>
          <w:sz w:val="24"/>
          <w:szCs w:val="24"/>
          <w:highlight w:val="none"/>
        </w:rPr>
        <w:tab/>
      </w:r>
      <w:r>
        <w:rPr>
          <w:rFonts w:ascii="Times New Roman" w:hAnsi="Times New Roman"/>
          <w:bCs/>
          <w:sz w:val="24"/>
          <w:szCs w:val="24"/>
          <w:highlight w:val="none"/>
        </w:rPr>
        <w:t xml:space="preserve">До с</w:t>
      </w:r>
      <w:r>
        <w:rPr>
          <w:rFonts w:ascii="Times New Roman" w:hAnsi="Times New Roman"/>
          <w:bCs/>
          <w:sz w:val="24"/>
          <w:szCs w:val="24"/>
          <w:highlight w:val="none"/>
        </w:rPr>
        <w:t xml:space="preserve">о</w:t>
      </w:r>
      <w:r>
        <w:rPr>
          <w:rFonts w:ascii="Times New Roman" w:hAnsi="Times New Roman"/>
          <w:bCs/>
          <w:sz w:val="24"/>
          <w:szCs w:val="24"/>
          <w:highlight w:val="none"/>
        </w:rPr>
        <w:t xml:space="preserve">вершения по Счету операций в пользу </w:t>
      </w:r>
      <w:r>
        <w:rPr>
          <w:rFonts w:ascii="Times New Roman" w:hAnsi="Times New Roman"/>
          <w:bCs/>
          <w:sz w:val="24"/>
          <w:szCs w:val="24"/>
          <w:highlight w:val="none"/>
        </w:rPr>
        <w:t xml:space="preserve">выгодоприобретателя</w:t>
      </w:r>
      <w:r>
        <w:rPr>
          <w:rFonts w:ascii="Times New Roman" w:hAnsi="Times New Roman"/>
          <w:bCs/>
          <w:sz w:val="24"/>
          <w:szCs w:val="24"/>
          <w:highlight w:val="none"/>
        </w:rPr>
        <w:t xml:space="preserve">, п</w:t>
      </w:r>
      <w:r>
        <w:rPr>
          <w:rFonts w:ascii="Times New Roman" w:hAnsi="Times New Roman"/>
          <w:bCs/>
          <w:sz w:val="24"/>
          <w:szCs w:val="24"/>
          <w:highlight w:val="none"/>
        </w:rPr>
        <w:t xml:space="preserve">редставлять в Банк </w:t>
      </w:r>
      <w:r>
        <w:rPr>
          <w:rFonts w:ascii="Times New Roman" w:hAnsi="Times New Roman"/>
          <w:bCs/>
          <w:sz w:val="24"/>
          <w:szCs w:val="24"/>
          <w:highlight w:val="none"/>
        </w:rPr>
        <w:t xml:space="preserve">соответствующие документы и сведения, необходимые Банку для идентификации выгодоприобретателя </w:t>
      </w:r>
      <w:r>
        <w:rPr>
          <w:rFonts w:ascii="Times New Roman" w:hAnsi="Times New Roman"/>
          <w:bCs/>
          <w:sz w:val="24"/>
          <w:szCs w:val="24"/>
          <w:highlight w:val="none"/>
        </w:rPr>
        <w:t xml:space="preserve">к выгоде которого действует Клиент, в том числе на основании агентского договора, договоров поручения, комиссии и доверительного управления.</w:t>
      </w:r>
      <w:r>
        <w:rPr>
          <w:rFonts w:ascii="Times New Roman" w:hAnsi="Times New Roman"/>
          <w:bCs/>
          <w:sz w:val="24"/>
          <w:szCs w:val="24"/>
          <w:highlight w:val="none"/>
        </w:rPr>
      </w:r>
      <w:r>
        <w:rPr>
          <w:rFonts w:ascii="Times New Roman" w:hAnsi="Times New Roman"/>
          <w:bCs/>
          <w:sz w:val="24"/>
          <w:szCs w:val="24"/>
          <w:highlight w:val="none"/>
        </w:rPr>
      </w:r>
    </w:p>
    <w:p>
      <w:pPr>
        <w:pStyle w:val="1859"/>
        <w:ind w:left="0" w:firstLine="709"/>
        <w:jc w:val="both"/>
        <w:spacing w:after="0" w:line="240" w:lineRule="auto"/>
        <w:tabs>
          <w:tab w:val="left" w:pos="0" w:leader="none"/>
          <w:tab w:val="left" w:pos="709" w:leader="none"/>
        </w:tabs>
        <w:rPr>
          <w:rFonts w:ascii="Times New Roman" w:hAnsi="Times New Roman"/>
          <w:bCs/>
          <w:sz w:val="24"/>
          <w:szCs w:val="24"/>
          <w:highlight w:val="none"/>
        </w:rPr>
      </w:pPr>
      <w:r>
        <w:rPr>
          <w:rFonts w:ascii="Times New Roman" w:hAnsi="Times New Roman"/>
          <w:sz w:val="24"/>
          <w:szCs w:val="24"/>
          <w:highlight w:val="none"/>
        </w:rPr>
        <w:t xml:space="preserve">4.2.6.</w:t>
      </w:r>
      <w:r>
        <w:rPr>
          <w:rFonts w:ascii="Times New Roman" w:hAnsi="Times New Roman"/>
          <w:sz w:val="24"/>
          <w:szCs w:val="24"/>
          <w:highlight w:val="none"/>
        </w:rPr>
        <w:tab/>
      </w:r>
      <w:r>
        <w:rPr>
          <w:rFonts w:ascii="Times New Roman" w:hAnsi="Times New Roman"/>
          <w:sz w:val="24"/>
          <w:szCs w:val="24"/>
          <w:highlight w:val="none"/>
        </w:rPr>
        <w:t xml:space="preserve">Информировать Подразделение Банка о случаях изменения сведений, подлежащих</w:t>
      </w:r>
      <w:r>
        <w:rPr>
          <w:rFonts w:ascii="Times New Roman" w:hAnsi="Times New Roman"/>
          <w:sz w:val="24"/>
          <w:szCs w:val="24"/>
          <w:highlight w:val="none"/>
        </w:rPr>
        <w:t xml:space="preserve"> установлению при заключении Договора и соответствующего договора на предоставление банковского продукта/услуги, в том числе изменений сведений, подлежащих установлению в целях идентификации Клиента, а также (при их наличии) его представителей, выгодоприоб</w:t>
      </w:r>
      <w:r>
        <w:rPr>
          <w:rFonts w:ascii="Times New Roman" w:hAnsi="Times New Roman"/>
          <w:sz w:val="24"/>
          <w:szCs w:val="24"/>
          <w:highlight w:val="none"/>
        </w:rPr>
        <w:t xml:space="preserve">ретателей, о составе акционеров (участников) юридического лица, владеющих не менее чем пятью процентами акций (долей) юридического лица, и бенефициарных владельцев, в течение 3 (трех) рабочих дней со дня регистрации таких изменений и дополнений представлят</w:t>
      </w:r>
      <w:r>
        <w:rPr>
          <w:rFonts w:ascii="Times New Roman" w:hAnsi="Times New Roman"/>
          <w:sz w:val="24"/>
          <w:szCs w:val="24"/>
          <w:highlight w:val="none"/>
        </w:rPr>
        <w:t xml:space="preserve">ь заверенные в установленном законодательством Российской Федерации порядке копии соответствующих документов. Письменно, незамедлительно с момента изменений, информировать Подразделение Банка о смене деятельности, подлежащей лицензированию/замене лицензии,</w:t>
      </w:r>
      <w:r>
        <w:rPr>
          <w:rFonts w:ascii="Times New Roman" w:hAnsi="Times New Roman"/>
          <w:sz w:val="24"/>
          <w:szCs w:val="24"/>
          <w:highlight w:val="none"/>
        </w:rPr>
        <w:t xml:space="preserve"> об изменении адреса, телефонов, доменном имени, указателе страницы сайта в сети Интернет, с использованием которых Клиентом оказываются услуги, о реорганизации или ликвидации Клиента, а также о других изменениях, способных повлиять на исполнение Договора.</w:t>
      </w:r>
      <w:r>
        <w:rPr>
          <w:rFonts w:ascii="Times New Roman" w:hAnsi="Times New Roman"/>
          <w:bCs/>
          <w:sz w:val="24"/>
          <w:szCs w:val="24"/>
          <w:highlight w:val="none"/>
        </w:rPr>
      </w:r>
      <w:r>
        <w:rPr>
          <w:rFonts w:ascii="Times New Roman" w:hAnsi="Times New Roman"/>
          <w:bCs/>
          <w:sz w:val="24"/>
          <w:szCs w:val="24"/>
          <w:highlight w:val="none"/>
        </w:rPr>
      </w:r>
    </w:p>
    <w:p>
      <w:pPr>
        <w:pStyle w:val="1859"/>
        <w:ind w:left="0" w:firstLine="709"/>
        <w:jc w:val="both"/>
        <w:spacing w:after="0" w:line="240" w:lineRule="auto"/>
        <w:tabs>
          <w:tab w:val="left" w:pos="0" w:leader="none"/>
          <w:tab w:val="left" w:pos="709" w:leader="none"/>
        </w:tabs>
        <w:rPr>
          <w:rFonts w:ascii="Times New Roman" w:hAnsi="Times New Roman"/>
          <w:bCs/>
          <w:sz w:val="24"/>
          <w:szCs w:val="24"/>
          <w:highlight w:val="none"/>
        </w:rPr>
      </w:pPr>
      <w:r>
        <w:rPr>
          <w:rFonts w:ascii="Times New Roman" w:hAnsi="Times New Roman"/>
          <w:bCs/>
          <w:sz w:val="24"/>
          <w:szCs w:val="24"/>
          <w:highlight w:val="none"/>
        </w:rPr>
        <w:t xml:space="preserve">4.2.</w:t>
      </w:r>
      <w:r>
        <w:rPr>
          <w:rFonts w:ascii="Times New Roman" w:hAnsi="Times New Roman"/>
          <w:bCs/>
          <w:sz w:val="24"/>
          <w:szCs w:val="24"/>
          <w:highlight w:val="none"/>
        </w:rPr>
        <w:t xml:space="preserve">7</w:t>
      </w:r>
      <w:r>
        <w:rPr>
          <w:rFonts w:ascii="Times New Roman" w:hAnsi="Times New Roman"/>
          <w:bCs/>
          <w:sz w:val="24"/>
          <w:szCs w:val="24"/>
          <w:highlight w:val="none"/>
        </w:rPr>
        <w:t xml:space="preserve">.</w:t>
      </w:r>
      <w:r>
        <w:rPr>
          <w:rFonts w:ascii="Times New Roman" w:hAnsi="Times New Roman"/>
          <w:bCs/>
          <w:sz w:val="24"/>
          <w:szCs w:val="24"/>
          <w:highlight w:val="none"/>
        </w:rPr>
        <w:tab/>
      </w:r>
      <w:r>
        <w:rPr>
          <w:rFonts w:ascii="Times New Roman" w:hAnsi="Times New Roman"/>
          <w:bCs/>
          <w:sz w:val="24"/>
          <w:szCs w:val="24"/>
          <w:highlight w:val="none"/>
        </w:rPr>
        <w:t xml:space="preserve">В целях исполнения требований Федерального закона № 115-ФЗ, по запросу Банка и в сроки, установленные Банком представлять в Подразделение Банка в том числе, </w:t>
      </w:r>
      <w:r>
        <w:rPr>
          <w:rFonts w:ascii="Times New Roman" w:hAnsi="Times New Roman"/>
          <w:bCs/>
          <w:sz w:val="24"/>
          <w:szCs w:val="24"/>
          <w:highlight w:val="none"/>
        </w:rPr>
        <w:br/>
        <w:t xml:space="preserve">но не ограничиваясь: документы и/или сведения, необходимые для обновления сведени</w:t>
      </w:r>
      <w:r>
        <w:rPr>
          <w:rFonts w:ascii="Times New Roman" w:hAnsi="Times New Roman"/>
          <w:bCs/>
          <w:sz w:val="24"/>
          <w:szCs w:val="24"/>
          <w:highlight w:val="none"/>
        </w:rPr>
        <w:t xml:space="preserve">й, полученных Банком для идентификации Клиента, представителей Клиента, выгодоприобретателей, о составе акционеров (участников) юридического лица, владеющих не менее чем пятью процентами акций (долей) юридического лица, и бенефициарных владельцах Клиента, </w:t>
      </w:r>
      <w:r>
        <w:rPr>
          <w:rFonts w:ascii="Times New Roman" w:hAnsi="Times New Roman"/>
          <w:bCs/>
          <w:sz w:val="24"/>
          <w:szCs w:val="24"/>
          <w:highlight w:val="none"/>
        </w:rPr>
        <w:t xml:space="preserve">в том числе идентификационные сведения, предусмотренные подпунктом 1 пункта 1 ст. 7 Федерального закона № 115-ФЗ, а также информацию о целях установления и предполагаемом характере деловых отношений с Банком, о целях финансово-хозяйственной деятельности Кл</w:t>
      </w:r>
      <w:r>
        <w:rPr>
          <w:rFonts w:ascii="Times New Roman" w:hAnsi="Times New Roman"/>
          <w:bCs/>
          <w:sz w:val="24"/>
          <w:szCs w:val="24"/>
          <w:highlight w:val="none"/>
        </w:rPr>
        <w:t xml:space="preserve">иента и финансовом положении Клиента, сведения об имеющихся лицензиях на право осуществления деятельности, подлежащей лицензированию, доменное имя, указатель страницы сайта в сети интернет, с использованием которых Клиентом оказываются услуги (при наличии.</w:t>
      </w:r>
      <w:r>
        <w:rPr>
          <w:rFonts w:ascii="Times New Roman" w:hAnsi="Times New Roman"/>
          <w:bCs/>
          <w:sz w:val="24"/>
          <w:szCs w:val="24"/>
          <w:highlight w:val="none"/>
        </w:rPr>
      </w:r>
      <w:r>
        <w:rPr>
          <w:rFonts w:ascii="Times New Roman" w:hAnsi="Times New Roman"/>
          <w:bCs/>
          <w:sz w:val="24"/>
          <w:szCs w:val="24"/>
          <w:highlight w:val="none"/>
        </w:rPr>
      </w:r>
    </w:p>
    <w:p>
      <w:pPr>
        <w:ind w:firstLine="709"/>
        <w:jc w:val="both"/>
        <w:spacing w:after="0" w:line="240" w:lineRule="auto"/>
        <w:tabs>
          <w:tab w:val="left" w:pos="1134" w:leader="none"/>
        </w:tabs>
        <w:rPr>
          <w:rFonts w:ascii="Times New Roman" w:hAnsi="Times New Roman"/>
          <w:color w:val="000000"/>
          <w:sz w:val="24"/>
          <w:szCs w:val="24"/>
          <w:highlight w:val="none"/>
        </w:rPr>
      </w:pPr>
      <w:r>
        <w:rPr>
          <w:rFonts w:ascii="Times New Roman" w:hAnsi="Times New Roman"/>
          <w:bCs/>
          <w:sz w:val="24"/>
          <w:szCs w:val="24"/>
          <w:highlight w:val="none"/>
        </w:rPr>
        <w:t xml:space="preserve">4.2.8. </w:t>
      </w:r>
      <w:r>
        <w:rPr>
          <w:rFonts w:ascii="Times New Roman" w:hAnsi="Times New Roman"/>
          <w:color w:val="000000"/>
          <w:sz w:val="24"/>
          <w:szCs w:val="24"/>
          <w:highlight w:val="none"/>
        </w:rPr>
        <w:t xml:space="preserve">Предоставлять в Подразделение Банка документы/сведения по запросу Банка в установленные сроки.</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Подтверждать Банку распоряжение Клиента о переводе денежных средств в случае приостановления распоряжения Клиента о переводе денежных средств по основаниям, указанным в пункте 4.1.1 настоящих Условий</w:t>
      </w:r>
      <w:r>
        <w:rPr>
          <w:rFonts w:ascii="Times New Roman" w:hAnsi="Times New Roman"/>
          <w:color w:val="000000"/>
          <w:sz w:val="24"/>
          <w:szCs w:val="24"/>
          <w:highlight w:val="none"/>
          <w:vertAlign w:val="superscript"/>
        </w:rPr>
        <w:footnoteReference w:id="18"/>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Осуществлять подтверждение распоряжения Клиента о переводе денежных средств, имеющего признаки осуществления ПДСБДСК, и предоставление Банку информации, что перевод денежных средств не является</w:t>
      </w:r>
      <w:r>
        <w:rPr>
          <w:rFonts w:ascii="Times New Roman" w:hAnsi="Times New Roman"/>
          <w:color w:val="000000"/>
          <w:sz w:val="24"/>
          <w:szCs w:val="24"/>
          <w:highlight w:val="none"/>
        </w:rPr>
        <w:t xml:space="preserve"> ПДСБДСК, в срок до окончания дня, следующего за днем приостановления соответствующего распоряжения Клиента о переводе денежных средств, принимаемого Банком к исполнению, одним из способов: путем предоставления информации работнику Банка по номеру телефона</w:t>
      </w:r>
      <w:r>
        <w:rPr>
          <w:rFonts w:ascii="Times New Roman" w:hAnsi="Times New Roman"/>
          <w:color w:val="000000"/>
          <w:sz w:val="24"/>
          <w:szCs w:val="24"/>
          <w:highlight w:val="none"/>
          <w:vertAlign w:val="superscript"/>
        </w:rPr>
        <w:footnoteReference w:id="19"/>
      </w:r>
      <w:r>
        <w:rPr>
          <w:rFonts w:ascii="Times New Roman" w:hAnsi="Times New Roman"/>
          <w:color w:val="000000"/>
          <w:sz w:val="24"/>
          <w:szCs w:val="24"/>
          <w:highlight w:val="none"/>
        </w:rPr>
        <w:t xml:space="preserve">, указанному на официальном сайте Банка в сети интернет по адресу: </w:t>
      </w:r>
      <w:hyperlink r:id="rId12" w:tooltip="https://www.rshb.ru" w:history="1">
        <w:r>
          <w:rPr>
            <w:rFonts w:ascii="Times New Roman" w:hAnsi="Times New Roman"/>
            <w:color w:val="000000"/>
            <w:sz w:val="24"/>
            <w:szCs w:val="24"/>
            <w:highlight w:val="none"/>
          </w:rPr>
          <w:t xml:space="preserve">https://www.rshb.ru</w:t>
        </w:r>
      </w:hyperlink>
      <w:r>
        <w:rPr>
          <w:rFonts w:ascii="Times New Roman" w:hAnsi="Times New Roman"/>
          <w:color w:val="000000"/>
          <w:sz w:val="24"/>
          <w:szCs w:val="24"/>
          <w:highlight w:val="none"/>
        </w:rPr>
        <w:t xml:space="preserve">; в</w:t>
      </w:r>
      <w:r>
        <w:rPr>
          <w:rFonts w:ascii="Times New Roman" w:hAnsi="Times New Roman"/>
          <w:color w:val="000000"/>
          <w:sz w:val="24"/>
          <w:szCs w:val="24"/>
          <w:highlight w:val="none"/>
        </w:rPr>
        <w:t xml:space="preserve"> письменном виде по форме, установленной  в Приложении 18 к ЕСД, либо в свободной форме с указанием реквизитов распоряжения Клиента о переводе денежных средств, подписанной лицам(ми), уполномоченным(ми) распоряжаться денежными средствами на счетах Клиента.</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Своевременно предоставлять и обновлять контактные данные представителей Клиента, уполномоченных Клиентом подтверждать распоряжения Клиента о переводе денежных средств в случае выявления Банком признаков ПДСБДСК.</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Своевременно предоставлять в Банк и обновлять информацию о номере(ах) телефона(ов) для отправки СМС-уведомлений, адресе электронной почты в целях информирования Клиента по основаниям, указанным в п. 4.1.10 настоящих Условий.</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Своевременно предоставлять и обновлять контактные данные представителей клиентов, уполномоченных Клиентом подтверждать распоряжения в случае выявления Банком признаков ПДСБДСК.</w:t>
      </w:r>
      <w:r>
        <w:rPr>
          <w:rFonts w:ascii="Times New Roman" w:hAnsi="Times New Roman"/>
          <w:color w:val="000000"/>
          <w:sz w:val="24"/>
          <w:szCs w:val="24"/>
          <w:highlight w:val="none"/>
        </w:rPr>
      </w:r>
      <w:r>
        <w:rPr>
          <w:rFonts w:ascii="Times New Roman" w:hAnsi="Times New Roman"/>
          <w:color w:val="000000"/>
          <w:sz w:val="24"/>
          <w:szCs w:val="24"/>
          <w:highlight w:val="none"/>
        </w:rPr>
      </w:r>
    </w:p>
    <w:p>
      <w:pPr>
        <w:pStyle w:val="1859"/>
        <w:ind w:left="0" w:firstLine="709"/>
        <w:jc w:val="both"/>
        <w:spacing w:after="0" w:line="240" w:lineRule="auto"/>
        <w:tabs>
          <w:tab w:val="left" w:pos="0" w:leader="none"/>
          <w:tab w:val="left" w:pos="709" w:leader="none"/>
        </w:tabs>
        <w:rPr>
          <w:rFonts w:ascii="Times New Roman" w:hAnsi="Times New Roman"/>
          <w:bCs/>
          <w:sz w:val="24"/>
          <w:szCs w:val="24"/>
          <w:highlight w:val="none"/>
        </w:rPr>
      </w:pPr>
      <w:r>
        <w:rPr>
          <w:rFonts w:ascii="Times New Roman" w:hAnsi="Times New Roman"/>
          <w:color w:val="000000"/>
          <w:sz w:val="24"/>
          <w:szCs w:val="24"/>
          <w:highlight w:val="none"/>
        </w:rPr>
        <w:t xml:space="preserve">Своевременно предоставлять в Банк и обновлять информацию о номере (ах) телефона для осуществления звонков и/или отправки СМС-уведомлений в целях информирования Клиента по основаниям, указанным в п. 4.1.10 настоящих Условий.</w:t>
      </w:r>
      <w:r>
        <w:rPr>
          <w:rFonts w:ascii="Times New Roman" w:hAnsi="Times New Roman"/>
          <w:bCs/>
          <w:sz w:val="24"/>
          <w:szCs w:val="24"/>
          <w:highlight w:val="none"/>
        </w:rPr>
      </w:r>
      <w:r>
        <w:rPr>
          <w:rFonts w:ascii="Times New Roman" w:hAnsi="Times New Roman"/>
          <w:bCs/>
          <w:sz w:val="24"/>
          <w:szCs w:val="24"/>
          <w:highlight w:val="none"/>
        </w:rPr>
      </w:r>
    </w:p>
    <w:p>
      <w:pPr>
        <w:pStyle w:val="1859"/>
        <w:ind w:left="0" w:firstLine="709"/>
        <w:jc w:val="both"/>
        <w:spacing w:after="0" w:line="240" w:lineRule="auto"/>
        <w:tabs>
          <w:tab w:val="left" w:pos="0" w:leader="none"/>
          <w:tab w:val="left" w:pos="709" w:leader="none"/>
        </w:tabs>
        <w:rPr>
          <w:rFonts w:ascii="Times New Roman" w:hAnsi="Times New Roman"/>
          <w:bCs/>
          <w:sz w:val="24"/>
          <w:szCs w:val="24"/>
          <w:highlight w:val="none"/>
        </w:rPr>
      </w:pPr>
      <w:r>
        <w:rPr>
          <w:rFonts w:ascii="Times New Roman" w:hAnsi="Times New Roman"/>
          <w:bCs/>
          <w:sz w:val="24"/>
          <w:szCs w:val="24"/>
          <w:highlight w:val="none"/>
        </w:rPr>
        <w:t xml:space="preserve">4.2.9. Предоставить в Банк Карточку в случае ее отсутствия для последующего предоставлением в Банк распоряжения о переводе денежных средств на бумажном носителе и осуществления кассовых операций.</w:t>
      </w:r>
      <w:r>
        <w:rPr>
          <w:rFonts w:ascii="Times New Roman" w:hAnsi="Times New Roman"/>
          <w:bCs/>
          <w:sz w:val="24"/>
          <w:szCs w:val="24"/>
          <w:highlight w:val="none"/>
        </w:rPr>
      </w:r>
      <w:r>
        <w:rPr>
          <w:rFonts w:ascii="Times New Roman" w:hAnsi="Times New Roman"/>
          <w:bCs/>
          <w:sz w:val="24"/>
          <w:szCs w:val="24"/>
          <w:highlight w:val="none"/>
        </w:rPr>
      </w:r>
    </w:p>
    <w:p>
      <w:pPr>
        <w:pStyle w:val="1859"/>
        <w:ind w:left="0" w:firstLine="709"/>
        <w:jc w:val="both"/>
        <w:spacing w:after="0" w:line="240" w:lineRule="auto"/>
        <w:tabs>
          <w:tab w:val="left" w:pos="0" w:leader="none"/>
          <w:tab w:val="left" w:pos="709" w:leader="none"/>
        </w:tabs>
        <w:rPr>
          <w:rFonts w:ascii="Times New Roman" w:hAnsi="Times New Roman"/>
          <w:bCs/>
          <w:sz w:val="24"/>
          <w:szCs w:val="24"/>
          <w:highlight w:val="none"/>
        </w:rPr>
      </w:pPr>
      <w:r>
        <w:rPr>
          <w:rFonts w:ascii="Times New Roman" w:hAnsi="Times New Roman"/>
          <w:bCs/>
          <w:sz w:val="24"/>
          <w:szCs w:val="24"/>
          <w:highlight w:val="none"/>
        </w:rPr>
        <w:t xml:space="preserve">4.2.10</w:t>
      </w:r>
      <w:r>
        <w:rPr>
          <w:rFonts w:ascii="Times New Roman" w:hAnsi="Times New Roman"/>
          <w:bCs/>
          <w:sz w:val="24"/>
          <w:szCs w:val="24"/>
          <w:highlight w:val="none"/>
        </w:rPr>
        <w:t xml:space="preserve">. П</w:t>
      </w:r>
      <w:r>
        <w:rPr>
          <w:rFonts w:ascii="Times New Roman" w:hAnsi="Times New Roman"/>
          <w:bCs/>
          <w:sz w:val="24"/>
          <w:szCs w:val="24"/>
          <w:highlight w:val="none"/>
        </w:rPr>
        <w:t xml:space="preserve">ри замене карточки с образцами подписей и оттиска печати предоставлять новую карточку с образцами подписей и оттиска печати с подтверждающими полномочия документами в Подразделение</w:t>
      </w:r>
      <w:r>
        <w:rPr>
          <w:rFonts w:ascii="Times New Roman" w:hAnsi="Times New Roman"/>
          <w:bCs/>
          <w:sz w:val="24"/>
          <w:szCs w:val="24"/>
          <w:highlight w:val="none"/>
        </w:rPr>
        <w:t xml:space="preserve"> Банка по месту открытия Счета.</w:t>
      </w:r>
      <w:r>
        <w:rPr>
          <w:rFonts w:ascii="Times New Roman" w:hAnsi="Times New Roman"/>
          <w:bCs/>
          <w:sz w:val="24"/>
          <w:szCs w:val="24"/>
          <w:highlight w:val="none"/>
        </w:rPr>
      </w:r>
      <w:r>
        <w:rPr>
          <w:rFonts w:ascii="Times New Roman" w:hAnsi="Times New Roman"/>
          <w:bCs/>
          <w:sz w:val="24"/>
          <w:szCs w:val="24"/>
          <w:highlight w:val="none"/>
        </w:rPr>
      </w:r>
    </w:p>
    <w:p>
      <w:pPr>
        <w:ind w:firstLine="709"/>
        <w:jc w:val="both"/>
        <w:spacing w:after="0" w:line="240" w:lineRule="auto"/>
        <w:tabs>
          <w:tab w:val="left" w:pos="0" w:leader="none"/>
          <w:tab w:val="left" w:pos="851" w:leader="none"/>
          <w:tab w:val="left" w:pos="1560" w:leader="none"/>
          <w:tab w:val="left" w:pos="4253" w:leader="none"/>
        </w:tabs>
        <w:rPr>
          <w:rFonts w:ascii="Times New Roman" w:hAnsi="Times New Roman"/>
          <w:bCs/>
          <w:sz w:val="24"/>
          <w:szCs w:val="24"/>
          <w:highlight w:val="none"/>
        </w:rPr>
      </w:pPr>
      <w:r>
        <w:rPr>
          <w:rFonts w:ascii="Times New Roman" w:hAnsi="Times New Roman"/>
          <w:bCs/>
          <w:sz w:val="24"/>
          <w:szCs w:val="24"/>
          <w:highlight w:val="none"/>
        </w:rPr>
        <w:t xml:space="preserve">4.2.11</w:t>
      </w:r>
      <w:r>
        <w:rPr>
          <w:rFonts w:ascii="Times New Roman" w:hAnsi="Times New Roman"/>
          <w:bCs/>
          <w:sz w:val="24"/>
          <w:szCs w:val="24"/>
          <w:highlight w:val="none"/>
        </w:rPr>
        <w:t xml:space="preserve">. </w:t>
      </w:r>
      <w:r>
        <w:rPr>
          <w:rFonts w:ascii="Times New Roman" w:hAnsi="Times New Roman"/>
          <w:bCs/>
          <w:sz w:val="24"/>
          <w:szCs w:val="24"/>
          <w:highlight w:val="none"/>
        </w:rPr>
        <w:t xml:space="preserve">Предоставить в письменной форме в Подразделение Банка действующий адрес электронной почты</w:t>
      </w:r>
      <w:r>
        <w:rPr>
          <w:rFonts w:ascii="Times New Roman" w:hAnsi="Times New Roman"/>
          <w:bCs/>
          <w:sz w:val="24"/>
          <w:szCs w:val="24"/>
          <w:highlight w:val="none"/>
          <w:vertAlign w:val="superscript"/>
        </w:rPr>
        <w:footnoteReference w:id="20"/>
      </w:r>
      <w:r>
        <w:rPr>
          <w:rFonts w:ascii="Times New Roman" w:hAnsi="Times New Roman"/>
          <w:bCs/>
          <w:sz w:val="24"/>
          <w:szCs w:val="24"/>
          <w:highlight w:val="none"/>
        </w:rPr>
        <w:t xml:space="preserve">, который в соответствии с пунктом 2.9 настоящих Условий будет использован Банком для направления Клиенту запросов, сообщений, уведомлений</w:t>
      </w:r>
      <w:r>
        <w:rPr>
          <w:rFonts w:ascii="Times New Roman" w:hAnsi="Times New Roman"/>
          <w:bCs/>
          <w:sz w:val="24"/>
          <w:szCs w:val="24"/>
          <w:highlight w:val="none"/>
        </w:rPr>
        <w:t xml:space="preserve"> исключительно </w:t>
      </w:r>
      <w:r>
        <w:rPr>
          <w:rFonts w:ascii="Times New Roman" w:hAnsi="Times New Roman"/>
          <w:bCs/>
          <w:sz w:val="24"/>
          <w:szCs w:val="24"/>
          <w:highlight w:val="none"/>
        </w:rPr>
        <w:t xml:space="preserve">в части исполнения требований Федерального закона №</w:t>
      </w:r>
      <w:r>
        <w:rPr>
          <w:rFonts w:ascii="Times New Roman" w:hAnsi="Times New Roman"/>
          <w:bCs/>
          <w:sz w:val="24"/>
          <w:szCs w:val="24"/>
          <w:highlight w:val="none"/>
        </w:rPr>
        <w:t xml:space="preserve"> </w:t>
      </w:r>
      <w:r>
        <w:rPr>
          <w:rFonts w:ascii="Times New Roman" w:hAnsi="Times New Roman"/>
          <w:bCs/>
          <w:sz w:val="24"/>
          <w:szCs w:val="24"/>
          <w:highlight w:val="none"/>
        </w:rPr>
        <w:t xml:space="preserve">115-ФЗ </w:t>
      </w:r>
      <w:r>
        <w:rPr>
          <w:rFonts w:ascii="Times New Roman" w:hAnsi="Times New Roman"/>
          <w:bCs/>
          <w:sz w:val="24"/>
          <w:szCs w:val="24"/>
          <w:highlight w:val="none"/>
        </w:rPr>
        <w:br/>
      </w:r>
      <w:r>
        <w:rPr>
          <w:rFonts w:ascii="Times New Roman" w:hAnsi="Times New Roman"/>
          <w:bCs/>
          <w:sz w:val="24"/>
          <w:szCs w:val="24"/>
          <w:highlight w:val="none"/>
        </w:rPr>
        <w:t xml:space="preserve">по обновлению сведений, полученных в ре</w:t>
      </w:r>
      <w:r>
        <w:rPr>
          <w:rFonts w:ascii="Times New Roman" w:hAnsi="Times New Roman"/>
          <w:bCs/>
          <w:sz w:val="24"/>
          <w:szCs w:val="24"/>
          <w:highlight w:val="none"/>
        </w:rPr>
        <w:t xml:space="preserve">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Pr>
          <w:rFonts w:ascii="Times New Roman" w:hAnsi="Times New Roman"/>
          <w:bCs/>
          <w:sz w:val="24"/>
          <w:szCs w:val="24"/>
          <w:highlight w:val="none"/>
        </w:rPr>
      </w:r>
      <w:r>
        <w:rPr>
          <w:rFonts w:ascii="Times New Roman" w:hAnsi="Times New Roman"/>
          <w:bCs/>
          <w:sz w:val="24"/>
          <w:szCs w:val="24"/>
          <w:highlight w:val="none"/>
        </w:rPr>
      </w:r>
    </w:p>
    <w:p>
      <w:pPr>
        <w:ind w:firstLine="709"/>
        <w:jc w:val="both"/>
        <w:spacing w:after="0" w:line="240" w:lineRule="auto"/>
        <w:tabs>
          <w:tab w:val="left" w:pos="0" w:leader="none"/>
          <w:tab w:val="left" w:pos="851" w:leader="none"/>
          <w:tab w:val="left" w:pos="1560" w:leader="none"/>
          <w:tab w:val="left" w:pos="4253" w:leader="none"/>
        </w:tabs>
        <w:rPr>
          <w:rFonts w:ascii="Times New Roman" w:hAnsi="Times New Roman"/>
          <w:bCs/>
          <w:sz w:val="24"/>
          <w:szCs w:val="24"/>
          <w:highlight w:val="none"/>
        </w:rPr>
      </w:pPr>
      <w:r>
        <w:rPr>
          <w:rFonts w:ascii="Times New Roman" w:hAnsi="Times New Roman"/>
          <w:sz w:val="24"/>
          <w:szCs w:val="24"/>
          <w:highlight w:val="none"/>
        </w:rPr>
        <w:t xml:space="preserve">4.2.12. При запросе Банка в соответствии с требованиями пункта 5.1.15 настоящего Договора незамедлительно представить в Банк</w:t>
      </w:r>
      <w:r>
        <w:rPr>
          <w:rFonts w:ascii="Times New Roman" w:hAnsi="Times New Roman"/>
          <w:bCs/>
          <w:sz w:val="24"/>
          <w:szCs w:val="24"/>
          <w:highlight w:val="none"/>
        </w:rPr>
        <w:t xml:space="preserve"> сведения и/или документы об урегулировании корпоративного спора, а также актуальные документы, </w:t>
      </w:r>
      <w:r>
        <w:rPr>
          <w:rFonts w:ascii="Times New Roman" w:hAnsi="Times New Roman"/>
          <w:sz w:val="24"/>
          <w:szCs w:val="24"/>
          <w:highlight w:val="none"/>
        </w:rPr>
        <w:t xml:space="preserve">подтверждающие полномочия Уполномоченных лиц Клиента на распоряжение денежными средствами на счетах Клиента/документы об изменении Уполномоченных лиц Клиента.</w:t>
      </w:r>
      <w:r>
        <w:rPr>
          <w:rFonts w:ascii="Times New Roman" w:hAnsi="Times New Roman"/>
          <w:bCs/>
          <w:sz w:val="24"/>
          <w:szCs w:val="24"/>
          <w:highlight w:val="none"/>
        </w:rPr>
      </w:r>
      <w:r>
        <w:rPr>
          <w:rFonts w:ascii="Times New Roman" w:hAnsi="Times New Roman"/>
          <w:bCs/>
          <w:sz w:val="24"/>
          <w:szCs w:val="24"/>
          <w:highlight w:val="none"/>
        </w:rPr>
      </w:r>
    </w:p>
    <w:p>
      <w:pPr>
        <w:ind w:firstLine="709"/>
        <w:jc w:val="both"/>
        <w:spacing w:after="0" w:line="240" w:lineRule="auto"/>
        <w:tabs>
          <w:tab w:val="left" w:pos="0" w:leader="none"/>
          <w:tab w:val="left" w:pos="851" w:leader="none"/>
          <w:tab w:val="left" w:pos="1560" w:leader="none"/>
          <w:tab w:val="left" w:pos="4253" w:leader="none"/>
        </w:tabs>
        <w:rPr>
          <w:rFonts w:ascii="Times New Roman" w:hAnsi="Times New Roman"/>
          <w:bCs/>
          <w:sz w:val="24"/>
          <w:szCs w:val="24"/>
          <w:highlight w:val="none"/>
        </w:rPr>
      </w:pPr>
      <w:r>
        <w:rPr>
          <w:rFonts w:ascii="Times New Roman" w:hAnsi="Times New Roman"/>
          <w:bCs/>
          <w:sz w:val="24"/>
          <w:szCs w:val="24"/>
          <w:highlight w:val="none"/>
        </w:rPr>
        <w:t xml:space="preserve">4.2.1</w:t>
      </w:r>
      <w:r>
        <w:rPr>
          <w:rFonts w:ascii="Times New Roman" w:hAnsi="Times New Roman"/>
          <w:bCs/>
          <w:sz w:val="24"/>
          <w:szCs w:val="24"/>
          <w:highlight w:val="none"/>
        </w:rPr>
        <w:t xml:space="preserve">3</w:t>
      </w:r>
      <w:r>
        <w:rPr>
          <w:rFonts w:ascii="Times New Roman" w:hAnsi="Times New Roman"/>
          <w:bCs/>
          <w:sz w:val="24"/>
          <w:szCs w:val="24"/>
          <w:highlight w:val="none"/>
        </w:rPr>
        <w:t xml:space="preserve">. Незамедлительно в письменной форме на основании отдельного заявления по форме Банка информировать Подразделение Банка об изменении адреса электронной почты, предоставленного Клиентом в Банк в соответствии с пунктом 4.2.11 настоящих Условий.</w:t>
      </w:r>
      <w:r>
        <w:rPr>
          <w:rFonts w:ascii="Times New Roman" w:hAnsi="Times New Roman"/>
          <w:bCs/>
          <w:sz w:val="24"/>
          <w:szCs w:val="24"/>
          <w:highlight w:val="none"/>
        </w:rPr>
      </w:r>
      <w:r>
        <w:rPr>
          <w:rFonts w:ascii="Times New Roman" w:hAnsi="Times New Roman"/>
          <w:bCs/>
          <w:sz w:val="24"/>
          <w:szCs w:val="24"/>
          <w:highlight w:val="none"/>
        </w:rPr>
      </w:r>
    </w:p>
    <w:p>
      <w:pPr>
        <w:ind w:firstLine="709"/>
        <w:jc w:val="both"/>
        <w:spacing w:after="0" w:line="240" w:lineRule="auto"/>
        <w:tabs>
          <w:tab w:val="left" w:pos="0" w:leader="none"/>
          <w:tab w:val="left" w:pos="851" w:leader="none"/>
          <w:tab w:val="left" w:pos="1560" w:leader="none"/>
          <w:tab w:val="left" w:pos="4253" w:leader="none"/>
        </w:tabs>
        <w:rPr>
          <w:rFonts w:ascii="Times New Roman" w:hAnsi="Times New Roman"/>
          <w:bCs/>
          <w:sz w:val="24"/>
          <w:szCs w:val="24"/>
          <w:highlight w:val="none"/>
        </w:rPr>
      </w:pPr>
      <w:r>
        <w:rPr>
          <w:rFonts w:ascii="Times New Roman" w:hAnsi="Times New Roman"/>
          <w:bCs/>
          <w:sz w:val="24"/>
          <w:szCs w:val="24"/>
          <w:highlight w:val="none"/>
        </w:rPr>
        <w:t xml:space="preserve">4.2.1</w:t>
      </w:r>
      <w:r>
        <w:rPr>
          <w:rFonts w:ascii="Times New Roman" w:hAnsi="Times New Roman"/>
          <w:bCs/>
          <w:sz w:val="24"/>
          <w:szCs w:val="24"/>
          <w:highlight w:val="none"/>
        </w:rPr>
        <w:t xml:space="preserve">4</w:t>
      </w:r>
      <w:r>
        <w:rPr>
          <w:rFonts w:ascii="Times New Roman" w:hAnsi="Times New Roman"/>
          <w:bCs/>
          <w:sz w:val="24"/>
          <w:szCs w:val="24"/>
          <w:highlight w:val="none"/>
        </w:rPr>
        <w:t xml:space="preserve">. С целью обеспечения своевременног</w:t>
      </w:r>
      <w:r>
        <w:rPr>
          <w:rFonts w:ascii="Times New Roman" w:hAnsi="Times New Roman"/>
          <w:bCs/>
          <w:sz w:val="24"/>
          <w:szCs w:val="24"/>
          <w:highlight w:val="none"/>
        </w:rPr>
        <w:t xml:space="preserve">о получения запросов, сообщений, уведомлений от Банка, Клиент обязуется ежедневно отслеживать получение от Банка информации, направленной Банком на адрес электронной почты Клиента, предоставленный Клиентом в соответствии с пунктом 4.2.11 настоящих Условий.</w:t>
      </w:r>
      <w:r>
        <w:rPr>
          <w:rFonts w:ascii="Times New Roman" w:hAnsi="Times New Roman"/>
          <w:bCs/>
          <w:sz w:val="24"/>
          <w:szCs w:val="24"/>
          <w:highlight w:val="none"/>
        </w:rPr>
      </w:r>
      <w:r>
        <w:rPr>
          <w:rFonts w:ascii="Times New Roman" w:hAnsi="Times New Roman"/>
          <w:bCs/>
          <w:sz w:val="24"/>
          <w:szCs w:val="24"/>
          <w:highlight w:val="none"/>
        </w:rPr>
      </w:r>
    </w:p>
    <w:p>
      <w:pPr>
        <w:pStyle w:val="1859"/>
        <w:ind w:left="0" w:firstLine="709"/>
        <w:jc w:val="both"/>
        <w:spacing w:after="0" w:line="240" w:lineRule="auto"/>
        <w:tabs>
          <w:tab w:val="left" w:pos="0" w:leader="none"/>
          <w:tab w:val="left" w:pos="709" w:leader="none"/>
        </w:tabs>
        <w:rPr>
          <w:bCs/>
          <w:highlight w:val="none"/>
        </w:rPr>
      </w:pPr>
      <w:r>
        <w:rPr>
          <w:rFonts w:ascii="Times New Roman" w:hAnsi="Times New Roman"/>
          <w:bCs/>
          <w:sz w:val="24"/>
          <w:szCs w:val="24"/>
          <w:highlight w:val="none"/>
        </w:rPr>
        <w:t xml:space="preserve">4.2.1</w:t>
      </w:r>
      <w:r>
        <w:rPr>
          <w:rFonts w:ascii="Times New Roman" w:hAnsi="Times New Roman"/>
          <w:bCs/>
          <w:sz w:val="24"/>
          <w:szCs w:val="24"/>
          <w:highlight w:val="none"/>
        </w:rPr>
        <w:t xml:space="preserve">5</w:t>
      </w:r>
      <w:r>
        <w:rPr>
          <w:rFonts w:ascii="Times New Roman" w:hAnsi="Times New Roman"/>
          <w:bCs/>
          <w:sz w:val="24"/>
          <w:szCs w:val="24"/>
          <w:highlight w:val="none"/>
        </w:rPr>
        <w:t xml:space="preserve">. Банк не несет ответственности за возможные убытки Клиента, причиненные неосведомленностью Клиента, в случае несоблюдения Клиентом требований пунктов 4.2.12, 4.2.13 настоящих Условий</w:t>
      </w:r>
      <w:r>
        <w:rPr>
          <w:bCs/>
          <w:highlight w:val="none"/>
        </w:rPr>
        <w:t xml:space="preserve">.</w:t>
      </w:r>
      <w:r>
        <w:rPr>
          <w:bCs/>
          <w:highlight w:val="none"/>
        </w:rPr>
      </w:r>
      <w:r>
        <w:rPr>
          <w:bCs/>
          <w:highlight w:val="none"/>
        </w:rPr>
      </w:r>
    </w:p>
    <w:p>
      <w:pPr>
        <w:pStyle w:val="1859"/>
        <w:ind w:left="0" w:firstLine="709"/>
        <w:jc w:val="both"/>
        <w:spacing w:after="0" w:line="240" w:lineRule="auto"/>
        <w:tabs>
          <w:tab w:val="left" w:pos="0" w:leader="none"/>
          <w:tab w:val="left" w:pos="709" w:leader="none"/>
        </w:tabs>
        <w:rPr>
          <w:rFonts w:ascii="Times New Roman" w:hAnsi="Times New Roman"/>
          <w:bCs/>
          <w:sz w:val="24"/>
          <w:szCs w:val="24"/>
          <w:highlight w:val="none"/>
        </w:rPr>
      </w:pPr>
      <w:r>
        <w:rPr>
          <w:rFonts w:ascii="Times New Roman" w:hAnsi="Times New Roman"/>
          <w:bCs/>
          <w:sz w:val="24"/>
          <w:szCs w:val="24"/>
          <w:highlight w:val="none"/>
        </w:rPr>
        <w:t xml:space="preserve">4.2.16. </w:t>
      </w:r>
      <w:r>
        <w:rPr>
          <w:rFonts w:ascii="Times New Roman" w:hAnsi="Times New Roman"/>
          <w:bCs/>
          <w:sz w:val="24"/>
          <w:szCs w:val="24"/>
          <w:highlight w:val="none"/>
        </w:rPr>
        <w:t xml:space="preserve">Предоставлять по запросу Банка в обозначенные сроки все необходимые сведения и (или) подтверждающие документы, необходимые Банку в рамках исполне</w:t>
      </w:r>
      <w:r>
        <w:rPr>
          <w:rFonts w:ascii="Times New Roman" w:hAnsi="Times New Roman"/>
          <w:bCs/>
          <w:sz w:val="24"/>
          <w:szCs w:val="24"/>
          <w:highlight w:val="none"/>
        </w:rPr>
        <w:t xml:space="preserve">ния требований законодательства Российской Федерации в области специальных экономических мер, выполнять иные требования в рамках принимаемых Банком мер для соблюдения требований законодательства Российской Федерации в области специальных экономических мер.</w:t>
      </w:r>
      <w:r>
        <w:rPr>
          <w:rFonts w:ascii="Times New Roman" w:hAnsi="Times New Roman"/>
          <w:bCs/>
          <w:sz w:val="24"/>
          <w:szCs w:val="24"/>
          <w:highlight w:val="none"/>
        </w:rPr>
      </w:r>
      <w:r>
        <w:rPr>
          <w:rFonts w:ascii="Times New Roman" w:hAnsi="Times New Roman"/>
          <w:bCs/>
          <w:sz w:val="24"/>
          <w:szCs w:val="24"/>
          <w:highlight w:val="none"/>
        </w:rPr>
      </w:r>
    </w:p>
    <w:p>
      <w:pPr>
        <w:pStyle w:val="1859"/>
        <w:ind w:left="0"/>
        <w:jc w:val="center"/>
        <w:spacing w:before="120" w:after="120" w:line="240" w:lineRule="auto"/>
        <w:tabs>
          <w:tab w:val="left" w:pos="0" w:leader="none"/>
          <w:tab w:val="left" w:pos="709" w:leader="none"/>
        </w:tabs>
        <w:rPr>
          <w:rFonts w:ascii="Times New Roman" w:hAnsi="Times New Roman"/>
          <w:b/>
          <w:sz w:val="24"/>
          <w:szCs w:val="24"/>
          <w:highlight w:val="none"/>
        </w:rPr>
      </w:pPr>
      <w:r>
        <w:rPr>
          <w:rFonts w:ascii="Times New Roman" w:hAnsi="Times New Roman"/>
          <w:b/>
          <w:sz w:val="24"/>
          <w:szCs w:val="24"/>
          <w:highlight w:val="none"/>
        </w:rPr>
        <w:t xml:space="preserve">5. </w:t>
      </w:r>
      <w:r>
        <w:rPr>
          <w:rFonts w:ascii="Times New Roman" w:hAnsi="Times New Roman"/>
          <w:b/>
          <w:sz w:val="24"/>
          <w:szCs w:val="24"/>
          <w:highlight w:val="none"/>
        </w:rPr>
        <w:t xml:space="preserve">Права Сторон</w:t>
      </w:r>
      <w:r>
        <w:rPr>
          <w:rFonts w:ascii="Times New Roman" w:hAnsi="Times New Roman"/>
          <w:b/>
          <w:sz w:val="24"/>
          <w:szCs w:val="24"/>
          <w:highlight w:val="none"/>
        </w:rPr>
      </w:r>
      <w:r>
        <w:rPr>
          <w:rFonts w:ascii="Times New Roman" w:hAnsi="Times New Roman"/>
          <w:b/>
          <w:sz w:val="24"/>
          <w:szCs w:val="24"/>
          <w:highlight w:val="none"/>
        </w:rPr>
      </w:r>
    </w:p>
    <w:p>
      <w:pPr>
        <w:pStyle w:val="1859"/>
        <w:ind w:left="0" w:firstLine="709"/>
        <w:jc w:val="both"/>
        <w:spacing w:after="0" w:line="240" w:lineRule="auto"/>
        <w:tabs>
          <w:tab w:val="left" w:pos="0" w:leader="none"/>
          <w:tab w:val="left" w:pos="1276" w:leader="none"/>
        </w:tabs>
        <w:rPr>
          <w:rFonts w:ascii="Times New Roman" w:hAnsi="Times New Roman"/>
          <w:b/>
          <w:sz w:val="24"/>
          <w:szCs w:val="24"/>
          <w:highlight w:val="none"/>
        </w:rPr>
      </w:pPr>
      <w:r>
        <w:rPr>
          <w:rFonts w:ascii="Times New Roman" w:hAnsi="Times New Roman"/>
          <w:sz w:val="24"/>
          <w:szCs w:val="24"/>
          <w:highlight w:val="none"/>
        </w:rPr>
        <w:t xml:space="preserve">5.1.</w:t>
      </w:r>
      <w:r>
        <w:rPr>
          <w:rFonts w:ascii="Times New Roman" w:hAnsi="Times New Roman"/>
          <w:b/>
          <w:sz w:val="24"/>
          <w:szCs w:val="24"/>
          <w:highlight w:val="none"/>
        </w:rPr>
        <w:tab/>
      </w:r>
      <w:r>
        <w:rPr>
          <w:rFonts w:ascii="Times New Roman" w:hAnsi="Times New Roman"/>
          <w:b/>
          <w:sz w:val="24"/>
          <w:szCs w:val="24"/>
          <w:highlight w:val="none"/>
        </w:rPr>
        <w:t xml:space="preserve">Банк имеет право:</w:t>
      </w:r>
      <w:r>
        <w:rPr>
          <w:rFonts w:ascii="Times New Roman" w:hAnsi="Times New Roman"/>
          <w:b/>
          <w:sz w:val="24"/>
          <w:szCs w:val="24"/>
          <w:highlight w:val="none"/>
        </w:rPr>
      </w:r>
      <w:r>
        <w:rPr>
          <w:rFonts w:ascii="Times New Roman" w:hAnsi="Times New Roman"/>
          <w:b/>
          <w:sz w:val="24"/>
          <w:szCs w:val="24"/>
          <w:highlight w:val="none"/>
        </w:rPr>
      </w:r>
    </w:p>
    <w:p>
      <w:pPr>
        <w:pStyle w:val="1859"/>
        <w:ind w:left="0" w:firstLine="709"/>
        <w:jc w:val="both"/>
        <w:spacing w:after="0" w:line="240" w:lineRule="auto"/>
        <w:tabs>
          <w:tab w:val="left" w:pos="0" w:leader="none"/>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5.1.1.</w:t>
      </w:r>
      <w:r>
        <w:rPr>
          <w:rFonts w:ascii="Times New Roman" w:hAnsi="Times New Roman"/>
          <w:b/>
          <w:sz w:val="24"/>
          <w:szCs w:val="24"/>
          <w:highlight w:val="none"/>
        </w:rPr>
        <w:tab/>
      </w:r>
      <w:r>
        <w:rPr>
          <w:rFonts w:ascii="Times New Roman" w:hAnsi="Times New Roman"/>
          <w:sz w:val="24"/>
          <w:szCs w:val="24"/>
          <w:highlight w:val="none"/>
        </w:rPr>
        <w:t xml:space="preserve">Списывать</w:t>
      </w:r>
      <w:r>
        <w:rPr>
          <w:rFonts w:ascii="Times New Roman" w:hAnsi="Times New Roman"/>
          <w:sz w:val="24"/>
          <w:szCs w:val="24"/>
          <w:highlight w:val="none"/>
        </w:rPr>
        <w:t xml:space="preserve"> со Счета Клиента</w:t>
      </w:r>
      <w:r>
        <w:rPr>
          <w:rFonts w:ascii="Times New Roman" w:hAnsi="Times New Roman"/>
          <w:sz w:val="24"/>
          <w:szCs w:val="24"/>
          <w:highlight w:val="none"/>
        </w:rPr>
        <w:t xml:space="preserve"> без</w:t>
      </w:r>
      <w:r>
        <w:rPr>
          <w:rFonts w:ascii="Times New Roman" w:hAnsi="Times New Roman"/>
          <w:sz w:val="24"/>
          <w:szCs w:val="24"/>
          <w:highlight w:val="none"/>
        </w:rPr>
        <w:t xml:space="preserve"> его</w:t>
      </w:r>
      <w:r>
        <w:rPr>
          <w:rFonts w:ascii="Times New Roman" w:hAnsi="Times New Roman"/>
          <w:sz w:val="24"/>
          <w:szCs w:val="24"/>
          <w:highlight w:val="none"/>
        </w:rPr>
        <w:t xml:space="preserve"> </w:t>
      </w:r>
      <w:r>
        <w:rPr>
          <w:rFonts w:ascii="Times New Roman" w:hAnsi="Times New Roman"/>
          <w:sz w:val="24"/>
          <w:szCs w:val="24"/>
          <w:highlight w:val="none"/>
        </w:rPr>
        <w:t xml:space="preserve">дополнитель</w:t>
      </w:r>
      <w:r>
        <w:rPr>
          <w:rFonts w:ascii="Times New Roman" w:hAnsi="Times New Roman"/>
          <w:sz w:val="24"/>
          <w:szCs w:val="24"/>
          <w:highlight w:val="none"/>
        </w:rPr>
        <w:t xml:space="preserve">ного распоряжения</w:t>
      </w:r>
      <w:r>
        <w:rPr>
          <w:rFonts w:ascii="Times New Roman" w:hAnsi="Times New Roman"/>
          <w:sz w:val="24"/>
          <w:szCs w:val="24"/>
          <w:highlight w:val="none"/>
        </w:rPr>
        <w:t xml:space="preserve"> </w:t>
      </w:r>
      <w:r>
        <w:rPr>
          <w:rFonts w:ascii="Times New Roman" w:hAnsi="Times New Roman"/>
          <w:sz w:val="24"/>
          <w:szCs w:val="24"/>
          <w:highlight w:val="none"/>
        </w:rPr>
        <w:t xml:space="preserve">с оформлением </w:t>
      </w:r>
      <w:r>
        <w:rPr>
          <w:rFonts w:ascii="Times New Roman" w:hAnsi="Times New Roman"/>
          <w:sz w:val="24"/>
          <w:szCs w:val="24"/>
          <w:highlight w:val="none"/>
        </w:rPr>
        <w:t xml:space="preserve">расчетных документов, в том числе банковского ордера</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pStyle w:val="1859"/>
        <w:ind w:left="0" w:firstLine="709"/>
        <w:jc w:val="both"/>
        <w:spacing w:after="0" w:line="240" w:lineRule="auto"/>
        <w:tabs>
          <w:tab w:val="left" w:pos="0" w:leader="none"/>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5.1.1.1.</w:t>
      </w:r>
      <w:r>
        <w:rPr>
          <w:rFonts w:ascii="Times New Roman" w:hAnsi="Times New Roman"/>
          <w:sz w:val="24"/>
          <w:szCs w:val="24"/>
          <w:highlight w:val="none"/>
        </w:rPr>
        <w:t xml:space="preserve"> </w:t>
      </w:r>
      <w:r>
        <w:rPr>
          <w:rFonts w:ascii="Times New Roman" w:hAnsi="Times New Roman"/>
          <w:sz w:val="24"/>
          <w:szCs w:val="24"/>
          <w:highlight w:val="none"/>
        </w:rPr>
        <w:t xml:space="preserve">С</w:t>
      </w:r>
      <w:r>
        <w:rPr>
          <w:rFonts w:ascii="Times New Roman" w:hAnsi="Times New Roman"/>
          <w:sz w:val="24"/>
          <w:szCs w:val="24"/>
          <w:highlight w:val="none"/>
        </w:rPr>
        <w:t xml:space="preserve">умму комиссионного вознаграждения </w:t>
      </w:r>
      <w:r>
        <w:rPr>
          <w:rFonts w:ascii="Times New Roman" w:hAnsi="Times New Roman"/>
          <w:sz w:val="24"/>
          <w:szCs w:val="24"/>
          <w:highlight w:val="none"/>
        </w:rPr>
        <w:t xml:space="preserve">в порядке, установленном </w:t>
      </w:r>
      <w:r>
        <w:rPr>
          <w:rFonts w:ascii="Times New Roman" w:hAnsi="Times New Roman"/>
          <w:sz w:val="24"/>
          <w:szCs w:val="24"/>
          <w:highlight w:val="none"/>
        </w:rPr>
        <w:t xml:space="preserve">п</w:t>
      </w:r>
      <w:r>
        <w:rPr>
          <w:rFonts w:ascii="Times New Roman" w:hAnsi="Times New Roman"/>
          <w:sz w:val="24"/>
          <w:szCs w:val="24"/>
          <w:highlight w:val="none"/>
        </w:rPr>
        <w:t xml:space="preserve">унктом</w:t>
      </w:r>
      <w:r>
        <w:rPr>
          <w:rFonts w:ascii="Times New Roman" w:hAnsi="Times New Roman"/>
          <w:sz w:val="24"/>
          <w:szCs w:val="24"/>
          <w:highlight w:val="none"/>
        </w:rPr>
        <w:t xml:space="preserve"> 8.1 </w:t>
      </w:r>
      <w:r>
        <w:rPr>
          <w:rFonts w:ascii="Times New Roman" w:hAnsi="Times New Roman"/>
          <w:sz w:val="24"/>
          <w:szCs w:val="24"/>
          <w:highlight w:val="none"/>
        </w:rPr>
        <w:t xml:space="preserve">настоящих Условий.</w:t>
      </w:r>
      <w:r>
        <w:rPr>
          <w:rFonts w:ascii="Times New Roman" w:hAnsi="Times New Roman"/>
          <w:sz w:val="24"/>
          <w:szCs w:val="24"/>
          <w:highlight w:val="none"/>
        </w:rPr>
      </w:r>
      <w:r>
        <w:rPr>
          <w:rFonts w:ascii="Times New Roman" w:hAnsi="Times New Roman"/>
          <w:sz w:val="24"/>
          <w:szCs w:val="24"/>
          <w:highlight w:val="none"/>
        </w:rPr>
      </w:r>
    </w:p>
    <w:p>
      <w:pPr>
        <w:pStyle w:val="1859"/>
        <w:ind w:left="0" w:firstLine="709"/>
        <w:jc w:val="both"/>
        <w:spacing w:after="0" w:line="240" w:lineRule="auto"/>
        <w:tabs>
          <w:tab w:val="left" w:pos="0" w:leader="none"/>
          <w:tab w:val="left" w:pos="1560" w:leader="none"/>
        </w:tabs>
        <w:rPr>
          <w:rFonts w:ascii="Times New Roman" w:hAnsi="Times New Roman"/>
          <w:sz w:val="24"/>
          <w:szCs w:val="24"/>
          <w:highlight w:val="none"/>
        </w:rPr>
      </w:pPr>
      <w:r>
        <w:rPr>
          <w:rFonts w:ascii="Times New Roman" w:hAnsi="Times New Roman"/>
          <w:sz w:val="24"/>
          <w:szCs w:val="24"/>
          <w:highlight w:val="none"/>
        </w:rPr>
        <w:t xml:space="preserve">5.1.1.</w:t>
      </w:r>
      <w:r>
        <w:rPr>
          <w:rFonts w:ascii="Times New Roman" w:hAnsi="Times New Roman"/>
          <w:sz w:val="24"/>
          <w:szCs w:val="24"/>
          <w:highlight w:val="none"/>
        </w:rPr>
        <w:t xml:space="preserve">2</w:t>
      </w:r>
      <w:r>
        <w:rPr>
          <w:rFonts w:ascii="Times New Roman" w:hAnsi="Times New Roman"/>
          <w:sz w:val="24"/>
          <w:szCs w:val="24"/>
          <w:highlight w:val="none"/>
        </w:rPr>
        <w:t xml:space="preserve">.</w:t>
      </w:r>
      <w:r>
        <w:rPr>
          <w:rFonts w:ascii="Times New Roman" w:hAnsi="Times New Roman"/>
          <w:sz w:val="24"/>
          <w:szCs w:val="24"/>
          <w:highlight w:val="none"/>
        </w:rPr>
        <w:tab/>
      </w:r>
      <w:r>
        <w:rPr>
          <w:rFonts w:ascii="Times New Roman" w:hAnsi="Times New Roman"/>
          <w:sz w:val="24"/>
          <w:szCs w:val="24"/>
          <w:highlight w:val="none"/>
        </w:rPr>
        <w:t xml:space="preserve">С</w:t>
      </w:r>
      <w:r>
        <w:rPr>
          <w:rFonts w:ascii="Times New Roman" w:hAnsi="Times New Roman"/>
          <w:sz w:val="24"/>
          <w:szCs w:val="24"/>
          <w:highlight w:val="none"/>
        </w:rPr>
        <w:t xml:space="preserve">умму</w:t>
      </w:r>
      <w:r>
        <w:rPr>
          <w:rFonts w:ascii="Times New Roman" w:hAnsi="Times New Roman"/>
          <w:sz w:val="24"/>
          <w:szCs w:val="24"/>
          <w:highlight w:val="none"/>
        </w:rPr>
        <w:t xml:space="preserve"> денежных средств, ошибочно зачисленных на Счет Клиента, в том числе ошибочно зачисленных на Транзитный валютный счет Клиента.</w:t>
      </w:r>
      <w:r>
        <w:rPr>
          <w:rFonts w:ascii="Times New Roman" w:hAnsi="Times New Roman"/>
          <w:sz w:val="24"/>
          <w:szCs w:val="24"/>
          <w:highlight w:val="none"/>
        </w:rPr>
      </w:r>
      <w:r>
        <w:rPr>
          <w:rFonts w:ascii="Times New Roman" w:hAnsi="Times New Roman"/>
          <w:sz w:val="24"/>
          <w:szCs w:val="24"/>
          <w:highlight w:val="none"/>
        </w:rPr>
      </w:r>
    </w:p>
    <w:p>
      <w:pPr>
        <w:pStyle w:val="1859"/>
        <w:ind w:left="0" w:firstLine="709"/>
        <w:jc w:val="both"/>
        <w:spacing w:after="0" w:line="240" w:lineRule="auto"/>
        <w:tabs>
          <w:tab w:val="left" w:pos="0" w:leader="none"/>
          <w:tab w:val="left" w:pos="1560" w:leader="none"/>
        </w:tabs>
        <w:rPr>
          <w:rFonts w:ascii="Times New Roman" w:hAnsi="Times New Roman"/>
          <w:sz w:val="24"/>
          <w:szCs w:val="24"/>
          <w:highlight w:val="none"/>
        </w:rPr>
      </w:pPr>
      <w:r>
        <w:rPr>
          <w:rFonts w:ascii="Times New Roman" w:hAnsi="Times New Roman"/>
          <w:sz w:val="24"/>
          <w:szCs w:val="24"/>
          <w:highlight w:val="none"/>
        </w:rPr>
        <w:t xml:space="preserve">5.1.1.</w:t>
      </w:r>
      <w:r>
        <w:rPr>
          <w:rFonts w:ascii="Times New Roman" w:hAnsi="Times New Roman"/>
          <w:sz w:val="24"/>
          <w:szCs w:val="24"/>
          <w:highlight w:val="none"/>
        </w:rPr>
        <w:t xml:space="preserve">3</w:t>
      </w:r>
      <w:r>
        <w:rPr>
          <w:rFonts w:ascii="Times New Roman" w:hAnsi="Times New Roman"/>
          <w:sz w:val="24"/>
          <w:szCs w:val="24"/>
          <w:highlight w:val="none"/>
        </w:rPr>
        <w:t xml:space="preserve">.</w:t>
      </w:r>
      <w:r>
        <w:rPr>
          <w:rFonts w:ascii="Times New Roman" w:hAnsi="Times New Roman"/>
          <w:sz w:val="24"/>
          <w:szCs w:val="24"/>
          <w:highlight w:val="none"/>
        </w:rPr>
        <w:tab/>
        <w:t xml:space="preserve">Суммы, причитающиеся Банку, по иным договорам, в том числе по кредитным договорам, договорам поручительства, договорам комиссии, договорам поручения, заключенным между Банком и Клиентом (</w:t>
      </w:r>
      <w:r>
        <w:rPr>
          <w:rFonts w:ascii="Times New Roman" w:hAnsi="Times New Roman"/>
          <w:sz w:val="24"/>
          <w:szCs w:val="24"/>
          <w:highlight w:val="none"/>
        </w:rPr>
        <w:t xml:space="preserve">данное условие не действует в отношении </w:t>
      </w:r>
      <w:r>
        <w:rPr>
          <w:rFonts w:ascii="Times New Roman" w:hAnsi="Times New Roman"/>
          <w:sz w:val="24"/>
          <w:szCs w:val="24"/>
          <w:highlight w:val="none"/>
        </w:rPr>
        <w:t xml:space="preserve">С</w:t>
      </w:r>
      <w:r>
        <w:rPr>
          <w:rFonts w:ascii="Times New Roman" w:hAnsi="Times New Roman"/>
          <w:sz w:val="24"/>
          <w:szCs w:val="24"/>
          <w:highlight w:val="none"/>
        </w:rPr>
        <w:t xml:space="preserve">четов</w:t>
      </w:r>
      <w:r>
        <w:rPr>
          <w:rFonts w:ascii="Times New Roman" w:hAnsi="Times New Roman"/>
          <w:sz w:val="24"/>
          <w:szCs w:val="24"/>
          <w:highlight w:val="none"/>
        </w:rPr>
        <w:t xml:space="preserve">, по которым в соответствии с законодательством Российской Федерации запрещено списание денежных средств на указанные цели, и счетов по депозиту</w:t>
      </w:r>
      <w:r>
        <w:rPr>
          <w:rFonts w:ascii="Times New Roman" w:hAnsi="Times New Roman"/>
          <w:sz w:val="24"/>
          <w:szCs w:val="24"/>
          <w:highlight w:val="none"/>
        </w:rPr>
        <w:t xml:space="preserve">). </w:t>
      </w:r>
      <w:r>
        <w:rPr>
          <w:rFonts w:ascii="Times New Roman" w:hAnsi="Times New Roman"/>
          <w:sz w:val="24"/>
          <w:szCs w:val="24"/>
          <w:highlight w:val="none"/>
        </w:rPr>
      </w:r>
      <w:r>
        <w:rPr>
          <w:rFonts w:ascii="Times New Roman" w:hAnsi="Times New Roman"/>
          <w:sz w:val="24"/>
          <w:szCs w:val="24"/>
          <w:highlight w:val="none"/>
        </w:rPr>
      </w:r>
    </w:p>
    <w:p>
      <w:pPr>
        <w:pStyle w:val="1859"/>
        <w:ind w:left="0" w:firstLine="709"/>
        <w:jc w:val="both"/>
        <w:spacing w:after="0" w:line="240" w:lineRule="auto"/>
        <w:tabs>
          <w:tab w:val="left" w:pos="0" w:leader="none"/>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Если задолженность Клиента перед </w:t>
      </w:r>
      <w:r>
        <w:rPr>
          <w:rFonts w:ascii="Times New Roman" w:hAnsi="Times New Roman"/>
          <w:bCs/>
          <w:sz w:val="24"/>
          <w:szCs w:val="24"/>
          <w:highlight w:val="none"/>
        </w:rPr>
        <w:t xml:space="preserve">Банком</w:t>
      </w:r>
      <w:r>
        <w:rPr>
          <w:rFonts w:ascii="Times New Roman" w:hAnsi="Times New Roman"/>
          <w:b/>
          <w:bCs/>
          <w:sz w:val="24"/>
          <w:szCs w:val="24"/>
          <w:highlight w:val="none"/>
        </w:rPr>
        <w:t xml:space="preserve"> </w:t>
      </w:r>
      <w:r>
        <w:rPr>
          <w:rFonts w:ascii="Times New Roman" w:hAnsi="Times New Roman"/>
          <w:sz w:val="24"/>
          <w:szCs w:val="24"/>
          <w:highlight w:val="none"/>
        </w:rPr>
        <w:t xml:space="preserve">по указанным договорам («основным договорам») отлична от валюты Счета Клиента,</w:t>
      </w:r>
      <w:r>
        <w:rPr>
          <w:rFonts w:ascii="Times New Roman" w:hAnsi="Times New Roman"/>
          <w:sz w:val="24"/>
          <w:szCs w:val="24"/>
          <w:highlight w:val="none"/>
        </w:rPr>
        <w:t xml:space="preserve"> Банк осуществляет конвертацию денежных средств</w:t>
      </w:r>
      <w:r>
        <w:rPr>
          <w:rFonts w:ascii="Times New Roman" w:hAnsi="Times New Roman"/>
          <w:sz w:val="24"/>
          <w:szCs w:val="24"/>
          <w:highlight w:val="none"/>
        </w:rPr>
        <w:t xml:space="preserve"> в сумме, эквивалентной сумме задолженности Клиента по курсу Банка России на день осуществления конвертации денежных средств</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pStyle w:val="1859"/>
        <w:ind w:left="0" w:firstLine="709"/>
        <w:jc w:val="both"/>
        <w:spacing w:after="0" w:line="240" w:lineRule="auto"/>
        <w:tabs>
          <w:tab w:val="left" w:pos="0" w:leader="none"/>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Настоящие у</w:t>
      </w:r>
      <w:r>
        <w:rPr>
          <w:rFonts w:ascii="Times New Roman" w:hAnsi="Times New Roman"/>
          <w:sz w:val="24"/>
          <w:szCs w:val="24"/>
          <w:highlight w:val="none"/>
        </w:rPr>
        <w:t xml:space="preserve">словия являются заранее данны</w:t>
      </w:r>
      <w:r>
        <w:rPr>
          <w:rFonts w:ascii="Times New Roman" w:hAnsi="Times New Roman"/>
          <w:sz w:val="24"/>
          <w:szCs w:val="24"/>
          <w:highlight w:val="none"/>
        </w:rPr>
        <w:t xml:space="preserve">м</w:t>
      </w:r>
      <w:r>
        <w:rPr>
          <w:rFonts w:ascii="Times New Roman" w:hAnsi="Times New Roman"/>
          <w:sz w:val="24"/>
          <w:szCs w:val="24"/>
          <w:highlight w:val="none"/>
        </w:rPr>
        <w:t xml:space="preserve"> акцепт</w:t>
      </w:r>
      <w:r>
        <w:rPr>
          <w:rFonts w:ascii="Times New Roman" w:hAnsi="Times New Roman"/>
          <w:sz w:val="24"/>
          <w:szCs w:val="24"/>
          <w:highlight w:val="none"/>
        </w:rPr>
        <w:t xml:space="preserve">ом</w:t>
      </w:r>
      <w:r>
        <w:rPr>
          <w:rFonts w:ascii="Times New Roman" w:hAnsi="Times New Roman"/>
          <w:sz w:val="24"/>
          <w:szCs w:val="24"/>
          <w:highlight w:val="none"/>
        </w:rPr>
        <w:t xml:space="preserve">, который представлен</w:t>
      </w:r>
      <w:r>
        <w:rPr>
          <w:rFonts w:ascii="Times New Roman" w:hAnsi="Times New Roman"/>
          <w:sz w:val="24"/>
          <w:szCs w:val="24"/>
          <w:highlight w:val="none"/>
        </w:rPr>
        <w:t xml:space="preserve"> Клиент</w:t>
      </w:r>
      <w:r>
        <w:rPr>
          <w:rFonts w:ascii="Times New Roman" w:hAnsi="Times New Roman"/>
          <w:sz w:val="24"/>
          <w:szCs w:val="24"/>
          <w:highlight w:val="none"/>
        </w:rPr>
        <w:t xml:space="preserve">ом Банку без ограничения по количеству расчетных документов Банка</w:t>
      </w:r>
      <w:r>
        <w:rPr>
          <w:rFonts w:ascii="Times New Roman" w:hAnsi="Times New Roman"/>
          <w:sz w:val="24"/>
          <w:szCs w:val="24"/>
          <w:highlight w:val="none"/>
        </w:rPr>
        <w:t xml:space="preserve">, </w:t>
      </w:r>
      <w:r>
        <w:rPr>
          <w:rFonts w:ascii="Times New Roman" w:hAnsi="Times New Roman"/>
          <w:sz w:val="24"/>
          <w:szCs w:val="24"/>
          <w:highlight w:val="none"/>
        </w:rPr>
        <w:t xml:space="preserve">по сумме и требованиям из обязательств, вытекающих из настоящего Договора</w:t>
      </w:r>
      <w:r>
        <w:rPr>
          <w:rFonts w:ascii="Times New Roman" w:hAnsi="Times New Roman"/>
          <w:sz w:val="24"/>
          <w:szCs w:val="24"/>
          <w:highlight w:val="none"/>
        </w:rPr>
        <w:t xml:space="preserve"> РКО</w:t>
      </w:r>
      <w:r>
        <w:rPr>
          <w:rFonts w:ascii="Times New Roman" w:hAnsi="Times New Roman"/>
          <w:sz w:val="24"/>
          <w:szCs w:val="24"/>
          <w:highlight w:val="none"/>
        </w:rPr>
        <w:t xml:space="preserve">, с возможностью частичного исполнения расчетных документов Банка (в том числе банковского ордера):</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5.1.</w:t>
      </w:r>
      <w:r>
        <w:rPr>
          <w:rFonts w:ascii="Times New Roman" w:hAnsi="Times New Roman"/>
          <w:sz w:val="24"/>
          <w:szCs w:val="24"/>
          <w:highlight w:val="none"/>
        </w:rPr>
        <w:t xml:space="preserve">2</w:t>
      </w:r>
      <w:r>
        <w:rPr>
          <w:rFonts w:ascii="Times New Roman" w:hAnsi="Times New Roman"/>
          <w:sz w:val="24"/>
          <w:szCs w:val="24"/>
          <w:highlight w:val="none"/>
        </w:rPr>
        <w:t xml:space="preserve">.</w:t>
      </w:r>
      <w:r>
        <w:rPr>
          <w:rFonts w:ascii="Times New Roman" w:hAnsi="Times New Roman"/>
          <w:sz w:val="24"/>
          <w:szCs w:val="24"/>
          <w:highlight w:val="none"/>
        </w:rPr>
        <w:tab/>
      </w:r>
      <w:r>
        <w:rPr>
          <w:rFonts w:ascii="Times New Roman" w:hAnsi="Times New Roman"/>
          <w:sz w:val="24"/>
          <w:szCs w:val="24"/>
          <w:highlight w:val="none"/>
        </w:rPr>
        <w:t xml:space="preserve">Списывать без распоряжения Клиента денежные средства, находящиеся на его Счете, по решению суда, на основан</w:t>
      </w:r>
      <w:r>
        <w:rPr>
          <w:rFonts w:ascii="Times New Roman" w:hAnsi="Times New Roman"/>
          <w:sz w:val="24"/>
          <w:szCs w:val="24"/>
          <w:highlight w:val="none"/>
        </w:rPr>
        <w:t xml:space="preserve">ии распоряжений Взыскателей средств в порядке, предусмотренном законодательством Российской Федерации, а также на основании Заявления Клиента о заранее данном акцепте по требованиям третьих лиц, представленного в Банк согласно пункту 3.15 настоящих Условий</w:t>
      </w:r>
      <w:r>
        <w:rPr>
          <w:rFonts w:ascii="Times New Roman" w:hAnsi="Times New Roman"/>
          <w:sz w:val="24"/>
          <w:szCs w:val="24"/>
          <w:highlight w:val="none"/>
        </w:rPr>
        <w:t xml:space="preserve">. </w:t>
      </w:r>
      <w:r>
        <w:rPr>
          <w:rFonts w:ascii="Times New Roman" w:hAnsi="Times New Roman"/>
          <w:sz w:val="24"/>
          <w:szCs w:val="24"/>
          <w:highlight w:val="none"/>
        </w:rPr>
      </w:r>
      <w:r>
        <w:rPr>
          <w:rFonts w:ascii="Times New Roman" w:hAnsi="Times New Roman"/>
          <w:sz w:val="24"/>
          <w:szCs w:val="24"/>
          <w:highlight w:val="none"/>
        </w:rPr>
      </w:r>
    </w:p>
    <w:p>
      <w:pPr>
        <w:pStyle w:val="1872"/>
        <w:jc w:val="both"/>
        <w:tabs>
          <w:tab w:val="left" w:pos="1134" w:leader="none"/>
        </w:tabs>
        <w:rPr>
          <w:highlight w:val="none"/>
        </w:rPr>
      </w:pPr>
      <w:r>
        <w:rPr>
          <w:highlight w:val="none"/>
        </w:rPr>
        <w:t xml:space="preserve">При достаточности денежных средств на</w:t>
      </w:r>
      <w:r>
        <w:rPr>
          <w:highlight w:val="none"/>
        </w:rPr>
        <w:t xml:space="preserve"> Счете распоряжения Взыскателей подлежат</w:t>
      </w:r>
      <w:r>
        <w:rPr>
          <w:highlight w:val="none"/>
        </w:rPr>
        <w:t xml:space="preserve"> исполнению в порядке календарной очередности поступления в Банк распоряжений </w:t>
      </w:r>
      <w:r>
        <w:rPr>
          <w:highlight w:val="none"/>
        </w:rPr>
        <w:t xml:space="preserve">В</w:t>
      </w:r>
      <w:r>
        <w:rPr>
          <w:highlight w:val="none"/>
        </w:rPr>
        <w:t xml:space="preserve">зыскателей (решений об отзыве неисполненных поручений) и в сроки, установленные законодательством Российской Федерации</w:t>
      </w:r>
      <w:r>
        <w:rPr>
          <w:rStyle w:val="1864"/>
          <w:highlight w:val="none"/>
        </w:rPr>
        <w:footnoteReference w:id="21"/>
      </w:r>
      <w:r>
        <w:rPr>
          <w:highlight w:val="none"/>
        </w:rPr>
        <w:t xml:space="preserve">.</w:t>
      </w:r>
      <w:r>
        <w:rPr>
          <w:highlight w:val="none"/>
        </w:rPr>
      </w:r>
      <w:r>
        <w:rPr>
          <w:highlight w:val="none"/>
        </w:rPr>
      </w:r>
    </w:p>
    <w:p>
      <w:pPr>
        <w:pStyle w:val="1872"/>
        <w:jc w:val="both"/>
        <w:tabs>
          <w:tab w:val="left" w:pos="1134" w:leader="none"/>
        </w:tabs>
        <w:rPr>
          <w:highlight w:val="none"/>
        </w:rPr>
      </w:pPr>
      <w:r>
        <w:rPr>
          <w:rFonts w:eastAsia="Calibri"/>
          <w:highlight w:val="none"/>
          <w:lang w:eastAsia="en-US"/>
        </w:rPr>
        <w:t xml:space="preserve">В случаях, указанных в настоящем пункте, Банк не рассматривает по существу возражения Клиента против списания денежных средств с его Счета, при этом ответственность за </w:t>
      </w:r>
      <w:r>
        <w:rPr>
          <w:rFonts w:eastAsia="Calibri"/>
          <w:highlight w:val="none"/>
          <w:lang w:eastAsia="en-US"/>
        </w:rPr>
        <w:t xml:space="preserve">правомерность списания денежных средств со счета Клиента несет Взыскатель средств/Получатель средств</w:t>
      </w:r>
      <w:r>
        <w:rPr>
          <w:rFonts w:eastAsia="Calibri"/>
          <w:highlight w:val="none"/>
          <w:lang w:val="ru-RU" w:eastAsia="en-US"/>
        </w:rPr>
        <w:t xml:space="preserve">.</w:t>
      </w:r>
      <w:r>
        <w:rPr>
          <w:highlight w:val="none"/>
        </w:rPr>
      </w:r>
      <w:r>
        <w:rPr>
          <w:highlight w:val="none"/>
        </w:rPr>
      </w:r>
    </w:p>
    <w:p>
      <w:pPr>
        <w:pStyle w:val="1872"/>
        <w:jc w:val="both"/>
        <w:tabs>
          <w:tab w:val="left" w:pos="1134" w:leader="none"/>
        </w:tabs>
        <w:rPr>
          <w:highlight w:val="none"/>
        </w:rPr>
      </w:pPr>
      <w:r>
        <w:rPr>
          <w:rFonts w:eastAsia="Calibri"/>
          <w:color w:val="000000"/>
          <w:highlight w:val="none"/>
          <w:lang w:eastAsia="en-US"/>
        </w:rPr>
        <w:t xml:space="preserve">5.1.3. </w:t>
      </w:r>
      <w:r>
        <w:rPr>
          <w:highlight w:val="none"/>
        </w:rPr>
        <w:t xml:space="preserve">Запрашивать у Клиента документы и/или дополнительную и</w:t>
      </w:r>
      <w:r>
        <w:rPr>
          <w:highlight w:val="none"/>
        </w:rPr>
        <w:t xml:space="preserve">нформацию, в рамках совершения расчетно-кассовых операций, необходимые Банку или банкам, участвующим в расчетах, для подтверждения соблюдения требований законодательства Российской Федерации, применимого законодательства и правил банков-участников расчетов</w:t>
      </w:r>
      <w:r>
        <w:rPr>
          <w:highlight w:val="none"/>
          <w:lang w:val="ru-RU"/>
        </w:rPr>
        <w:t xml:space="preserve">, </w:t>
      </w:r>
      <w:r>
        <w:rPr>
          <w:bCs/>
          <w:highlight w:val="none"/>
        </w:rPr>
        <w:t xml:space="preserve">, способами, предусмотренными пунктом 2.9 настоящих Условий</w:t>
      </w:r>
      <w:r>
        <w:rPr>
          <w:highlight w:val="none"/>
          <w:lang w:val="ru-RU"/>
        </w:rPr>
        <w:t xml:space="preserve">.</w:t>
      </w:r>
      <w:r>
        <w:rPr>
          <w:highlight w:val="none"/>
        </w:rPr>
      </w:r>
      <w:r>
        <w:rPr>
          <w:highlight w:val="none"/>
        </w:rPr>
      </w:r>
    </w:p>
    <w:p>
      <w:pPr>
        <w:pStyle w:val="1872"/>
        <w:jc w:val="both"/>
        <w:tabs>
          <w:tab w:val="left" w:pos="1134" w:leader="none"/>
        </w:tabs>
        <w:rPr>
          <w:highlight w:val="none"/>
        </w:rPr>
      </w:pPr>
      <w:r>
        <w:rPr>
          <w:highlight w:val="none"/>
        </w:rPr>
        <w:t xml:space="preserve">5.1.</w:t>
      </w:r>
      <w:r>
        <w:rPr>
          <w:highlight w:val="none"/>
          <w:lang w:val="ru-RU"/>
        </w:rPr>
        <w:t xml:space="preserve">4</w:t>
      </w:r>
      <w:r>
        <w:rPr>
          <w:highlight w:val="none"/>
        </w:rPr>
        <w:t xml:space="preserve">.</w:t>
      </w:r>
      <w:r>
        <w:rPr>
          <w:highlight w:val="none"/>
        </w:rPr>
        <w:tab/>
      </w:r>
      <w:r>
        <w:rPr>
          <w:highlight w:val="none"/>
        </w:rPr>
        <w:t xml:space="preserve">Отказывать в совершении расчетно-кассовых операций</w:t>
      </w:r>
      <w:r>
        <w:rPr>
          <w:highlight w:val="none"/>
          <w:lang w:val="ru-RU"/>
        </w:rPr>
        <w:t xml:space="preserve">:</w:t>
      </w:r>
      <w:r>
        <w:rPr>
          <w:highlight w:val="none"/>
        </w:rPr>
      </w:r>
      <w:r>
        <w:rPr>
          <w:highlight w:val="none"/>
        </w:rPr>
      </w:r>
    </w:p>
    <w:p>
      <w:pPr>
        <w:pStyle w:val="1872"/>
        <w:jc w:val="both"/>
        <w:tabs>
          <w:tab w:val="left" w:pos="1276" w:leader="none"/>
        </w:tabs>
        <w:rPr>
          <w:highlight w:val="none"/>
        </w:rPr>
      </w:pPr>
      <w:r>
        <w:rPr>
          <w:rFonts w:eastAsia="Calibri"/>
          <w:color w:val="000000"/>
          <w:highlight w:val="none"/>
          <w:lang w:eastAsia="en-US"/>
        </w:rPr>
        <w:t xml:space="preserve">-</w:t>
      </w:r>
      <w:r>
        <w:rPr>
          <w:rFonts w:eastAsia="Calibri"/>
          <w:color w:val="000000"/>
          <w:highlight w:val="none"/>
          <w:lang w:eastAsia="en-US"/>
        </w:rPr>
        <w:t xml:space="preserve"> </w:t>
      </w:r>
      <w:r>
        <w:rPr>
          <w:rFonts w:eastAsia="Calibri"/>
          <w:color w:val="000000"/>
          <w:highlight w:val="none"/>
          <w:lang w:eastAsia="en-US"/>
        </w:rPr>
        <w:t xml:space="preserve">в случае если проведение расчетно-кассовой операции нарушает требования законодательства Российской Федерации</w:t>
      </w:r>
      <w:r>
        <w:rPr>
          <w:rFonts w:eastAsia="Calibri"/>
          <w:color w:val="000000"/>
          <w:highlight w:val="none"/>
          <w:lang w:val="ru-RU" w:eastAsia="en-US"/>
        </w:rPr>
        <w:t xml:space="preserve">;</w:t>
      </w:r>
      <w:r>
        <w:rPr>
          <w:highlight w:val="none"/>
        </w:rPr>
      </w:r>
      <w:r>
        <w:rPr>
          <w:highlight w:val="none"/>
        </w:rPr>
      </w:r>
    </w:p>
    <w:p>
      <w:pPr>
        <w:pStyle w:val="1872"/>
        <w:jc w:val="both"/>
        <w:tabs>
          <w:tab w:val="left" w:pos="1276" w:leader="none"/>
        </w:tabs>
        <w:rPr>
          <w:highlight w:val="none"/>
        </w:rPr>
      </w:pPr>
      <w:r>
        <w:rPr>
          <w:highlight w:val="none"/>
          <w:lang w:val="ru-RU"/>
        </w:rPr>
        <w:t xml:space="preserve">-</w:t>
      </w:r>
      <w:r>
        <w:rPr>
          <w:highlight w:val="none"/>
          <w:lang w:val="ru-RU"/>
        </w:rPr>
        <w:t xml:space="preserve"> </w:t>
      </w:r>
      <w:r>
        <w:rPr>
          <w:highlight w:val="none"/>
        </w:rPr>
        <w:t xml:space="preserve">при </w:t>
      </w:r>
      <w:r>
        <w:rPr>
          <w:highlight w:val="none"/>
        </w:rPr>
        <w:t xml:space="preserve">представлении Клиентом в Банк </w:t>
      </w:r>
      <w:r>
        <w:rPr>
          <w:highlight w:val="none"/>
        </w:rPr>
        <w:t xml:space="preserve">распоряжений о переводе денежных средств</w:t>
      </w:r>
      <w:r>
        <w:rPr>
          <w:highlight w:val="none"/>
        </w:rPr>
        <w:t xml:space="preserve"> и </w:t>
      </w:r>
      <w:r>
        <w:rPr>
          <w:highlight w:val="none"/>
        </w:rPr>
        <w:t xml:space="preserve">(или) </w:t>
      </w:r>
      <w:r>
        <w:rPr>
          <w:highlight w:val="none"/>
        </w:rPr>
        <w:t xml:space="preserve">кассовых документов, оформленных </w:t>
      </w:r>
      <w:r>
        <w:rPr>
          <w:highlight w:val="none"/>
        </w:rPr>
        <w:t xml:space="preserve">с </w:t>
      </w:r>
      <w:r>
        <w:rPr>
          <w:highlight w:val="none"/>
        </w:rPr>
        <w:t xml:space="preserve">нарушени</w:t>
      </w:r>
      <w:r>
        <w:rPr>
          <w:highlight w:val="none"/>
        </w:rPr>
        <w:t xml:space="preserve">ем</w:t>
      </w:r>
      <w:r>
        <w:rPr>
          <w:highlight w:val="none"/>
        </w:rPr>
        <w:t xml:space="preserve"> требований </w:t>
      </w:r>
      <w:r>
        <w:rPr>
          <w:highlight w:val="none"/>
        </w:rPr>
        <w:t xml:space="preserve">законодательства Р</w:t>
      </w:r>
      <w:r>
        <w:rPr>
          <w:highlight w:val="none"/>
          <w:lang w:val="ru-RU"/>
        </w:rPr>
        <w:t xml:space="preserve">оссийской </w:t>
      </w:r>
      <w:r>
        <w:rPr>
          <w:highlight w:val="none"/>
        </w:rPr>
        <w:t xml:space="preserve">Ф</w:t>
      </w:r>
      <w:r>
        <w:rPr>
          <w:highlight w:val="none"/>
          <w:lang w:val="ru-RU"/>
        </w:rPr>
        <w:t xml:space="preserve">едерации</w:t>
      </w:r>
      <w:r>
        <w:rPr>
          <w:highlight w:val="none"/>
          <w:lang w:val="ru-RU"/>
        </w:rPr>
        <w:t xml:space="preserve">;</w:t>
      </w:r>
      <w:r>
        <w:rPr>
          <w:highlight w:val="none"/>
        </w:rPr>
      </w:r>
      <w:r>
        <w:rPr>
          <w:highlight w:val="none"/>
        </w:rPr>
      </w:r>
    </w:p>
    <w:p>
      <w:pPr>
        <w:pStyle w:val="1872"/>
        <w:jc w:val="both"/>
        <w:tabs>
          <w:tab w:val="left" w:pos="1276" w:leader="none"/>
        </w:tabs>
        <w:rPr>
          <w:highlight w:val="none"/>
        </w:rPr>
      </w:pPr>
      <w:r>
        <w:rPr>
          <w:highlight w:val="none"/>
          <w:lang w:val="ru-RU"/>
        </w:rPr>
        <w:t xml:space="preserve">- </w:t>
      </w:r>
      <w:r>
        <w:rPr>
          <w:highlight w:val="none"/>
        </w:rPr>
        <w:t xml:space="preserve">в случае представления</w:t>
      </w:r>
      <w:r>
        <w:rPr>
          <w:highlight w:val="none"/>
        </w:rPr>
        <w:t xml:space="preserve"> Клиентом </w:t>
      </w:r>
      <w:r>
        <w:rPr>
          <w:highlight w:val="none"/>
        </w:rPr>
        <w:t xml:space="preserve">распор</w:t>
      </w:r>
      <w:r>
        <w:rPr>
          <w:highlight w:val="none"/>
        </w:rPr>
        <w:t xml:space="preserve">я</w:t>
      </w:r>
      <w:r>
        <w:rPr>
          <w:highlight w:val="none"/>
        </w:rPr>
        <w:t xml:space="preserve">жений о переводе денежных средств</w:t>
      </w:r>
      <w:r>
        <w:rPr>
          <w:highlight w:val="none"/>
        </w:rPr>
        <w:t xml:space="preserve"> и</w:t>
      </w:r>
      <w:r>
        <w:rPr>
          <w:highlight w:val="none"/>
        </w:rPr>
        <w:t xml:space="preserve"> (или)</w:t>
      </w:r>
      <w:r>
        <w:rPr>
          <w:highlight w:val="none"/>
        </w:rPr>
        <w:t xml:space="preserve"> кассовых документов, подписанных лицами, заявленными</w:t>
      </w:r>
      <w:r>
        <w:rPr>
          <w:highlight w:val="none"/>
        </w:rPr>
        <w:t xml:space="preserve"> Клиентом </w:t>
      </w:r>
      <w:r>
        <w:rPr>
          <w:highlight w:val="none"/>
        </w:rPr>
        <w:t xml:space="preserve">в </w:t>
      </w:r>
      <w:r>
        <w:rPr>
          <w:highlight w:val="none"/>
        </w:rPr>
        <w:t xml:space="preserve">К</w:t>
      </w:r>
      <w:r>
        <w:rPr>
          <w:highlight w:val="none"/>
        </w:rPr>
        <w:t xml:space="preserve">арточке</w:t>
      </w:r>
      <w:r>
        <w:rPr>
          <w:highlight w:val="none"/>
        </w:rPr>
        <w:t xml:space="preserve">/соглашении о количестве и сочетании подписей (при условии не оформления Карточки)</w:t>
      </w:r>
      <w:r>
        <w:rPr>
          <w:highlight w:val="none"/>
        </w:rPr>
        <w:t xml:space="preserve">, срок полномочий которых на распоряжение денежными средствами на </w:t>
      </w:r>
      <w:r>
        <w:rPr>
          <w:highlight w:val="none"/>
        </w:rPr>
        <w:t xml:space="preserve">С</w:t>
      </w:r>
      <w:r>
        <w:rPr>
          <w:highlight w:val="none"/>
        </w:rPr>
        <w:t xml:space="preserve">чете истек</w:t>
      </w:r>
      <w:r>
        <w:rPr>
          <w:highlight w:val="none"/>
          <w:lang w:val="ru-RU"/>
        </w:rPr>
        <w:t xml:space="preserve">;</w:t>
      </w:r>
      <w:r>
        <w:rPr>
          <w:highlight w:val="none"/>
        </w:rPr>
      </w:r>
      <w:r>
        <w:rPr>
          <w:highlight w:val="none"/>
        </w:rPr>
      </w:r>
    </w:p>
    <w:p>
      <w:pPr>
        <w:ind w:firstLine="709"/>
        <w:jc w:val="both"/>
        <w:spacing w:after="0" w:line="240" w:lineRule="auto"/>
        <w:tabs>
          <w:tab w:val="left" w:pos="0" w:leader="none"/>
          <w:tab w:val="left" w:pos="709"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rPr>
        <w:t xml:space="preserve">- в случае если в результате анализа запрошенных у Клиента документов, у Банка возникают подозрения, что расчетно-кассовые операции совершаются в целях легализации (отмывания) доходов, полученных преступным путем, и/или финансирования терроризма;</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709"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rPr>
        <w:t xml:space="preserve">- </w:t>
      </w:r>
      <w:r>
        <w:rPr>
          <w:rFonts w:ascii="Times New Roman" w:hAnsi="Times New Roman" w:eastAsia="Times New Roman"/>
          <w:sz w:val="24"/>
          <w:szCs w:val="24"/>
          <w:highlight w:val="none"/>
        </w:rPr>
        <w:t xml:space="preserve">в случае если Клиентом в порядке и сроки, указанные в пунктах 4.2.6-4.2.7 настоящих Условий (в том числе по запросу Банка при обновлении сведений</w:t>
      </w:r>
      <w:r>
        <w:rPr>
          <w:rFonts w:ascii="Times New Roman" w:hAnsi="Times New Roman" w:eastAsia="Times New Roman"/>
          <w:bCs/>
          <w:sz w:val="24"/>
          <w:szCs w:val="24"/>
          <w:highlight w:val="none"/>
          <w:lang w:eastAsia="ru-RU"/>
        </w:rPr>
        <w:t xml:space="preserve"> в</w:t>
      </w:r>
      <w:r>
        <w:rPr>
          <w:rFonts w:ascii="Times New Roman" w:hAnsi="Times New Roman" w:eastAsia="Times New Roman"/>
          <w:bCs/>
          <w:sz w:val="24"/>
          <w:szCs w:val="24"/>
          <w:highlight w:val="none"/>
        </w:rPr>
        <w:t xml:space="preserve"> целях исполнения требований Федерального закона № 115-ФЗ</w:t>
      </w:r>
      <w:r>
        <w:rPr>
          <w:rFonts w:ascii="Times New Roman" w:hAnsi="Times New Roman" w:eastAsia="Times New Roman"/>
          <w:sz w:val="24"/>
          <w:szCs w:val="24"/>
          <w:highlight w:val="none"/>
        </w:rPr>
        <w:t xml:space="preserve">), в рамках исполнения требований Федерального закона № 115-ФЗ не представлены необходимые сведения/документы, а источники информации, доступные Банку на законных</w:t>
      </w:r>
      <w:r>
        <w:rPr>
          <w:rFonts w:ascii="Times New Roman" w:hAnsi="Times New Roman" w:eastAsia="Times New Roman"/>
          <w:sz w:val="24"/>
          <w:szCs w:val="24"/>
          <w:highlight w:val="none"/>
        </w:rPr>
        <w:t xml:space="preserve"> основаниях, не содержат необх</w:t>
      </w:r>
      <w:r>
        <w:rPr>
          <w:rFonts w:ascii="Times New Roman" w:hAnsi="Times New Roman" w:eastAsia="Times New Roman"/>
          <w:sz w:val="24"/>
          <w:szCs w:val="24"/>
          <w:highlight w:val="none"/>
        </w:rPr>
        <w:t xml:space="preserve">одимых сведений, для обновления сведений, полученных в результате идентификации Клиента, а также его представителей, выгодоприобретателей, бенефициарных владельцев (при их наличии), составе акционеров (участников юридического лица), владеющих не менее чем </w:t>
      </w:r>
      <w:r>
        <w:rPr>
          <w:rFonts w:ascii="Times New Roman" w:hAnsi="Times New Roman"/>
          <w:sz w:val="24"/>
          <w:szCs w:val="24"/>
          <w:highlight w:val="none"/>
        </w:rPr>
        <w:t xml:space="preserve">пятью процентами</w:t>
      </w:r>
      <w:r>
        <w:rPr>
          <w:rFonts w:ascii="Times New Roman" w:hAnsi="Times New Roman" w:eastAsia="Times New Roman"/>
          <w:sz w:val="24"/>
          <w:szCs w:val="24"/>
          <w:highlight w:val="none"/>
        </w:rPr>
        <w:t xml:space="preserve"> акций (долей юридического лица)</w:t>
      </w:r>
      <w:r>
        <w:rPr>
          <w:rFonts w:ascii="Times New Roman" w:hAnsi="Times New Roman" w:eastAsia="Times New Roman"/>
          <w:sz w:val="24"/>
          <w:szCs w:val="24"/>
          <w:highlight w:val="none"/>
        </w:rPr>
        <w:t xml:space="preserve">; </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709"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rPr>
        <w:t xml:space="preserve">- в случае непредставления Клиентом по запросу Банка необходимых сведе</w:t>
      </w:r>
      <w:r>
        <w:rPr>
          <w:rFonts w:ascii="Times New Roman" w:hAnsi="Times New Roman" w:eastAsia="Times New Roman"/>
          <w:sz w:val="24"/>
          <w:szCs w:val="24"/>
          <w:highlight w:val="none"/>
        </w:rPr>
        <w:t xml:space="preserve">ний/документов и отсутствии в источниках информации, доступных Банку на законных основаниях, необходимых сведений для завершения обновления сведений о Клиенте, представителе Клиента, выгодоприобретателе, бенефициаром владельце при обращении Клиента в Банк </w:t>
      </w:r>
      <w:r>
        <w:rPr>
          <w:rFonts w:ascii="Times New Roman" w:hAnsi="Times New Roman" w:eastAsia="Times New Roman"/>
          <w:sz w:val="24"/>
          <w:szCs w:val="24"/>
          <w:highlight w:val="none"/>
        </w:rPr>
        <w:t xml:space="preserve">для проведения расчетно-кассовой операции</w:t>
      </w:r>
      <w:r>
        <w:rPr>
          <w:rFonts w:ascii="Times New Roman" w:hAnsi="Times New Roman" w:eastAsia="Times New Roman"/>
          <w:sz w:val="24"/>
          <w:szCs w:val="24"/>
          <w:highlight w:val="none"/>
        </w:rPr>
        <w:t xml:space="preserve">;</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709"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rPr>
        <w:t xml:space="preserve">- </w:t>
      </w:r>
      <w:r>
        <w:rPr>
          <w:rFonts w:ascii="Times New Roman" w:hAnsi="Times New Roman" w:eastAsia="Times New Roman"/>
          <w:sz w:val="24"/>
          <w:szCs w:val="24"/>
          <w:highlight w:val="none"/>
        </w:rPr>
        <w:t xml:space="preserve">в случае непредставления в Банк Карточки</w:t>
      </w:r>
      <w:r>
        <w:rPr>
          <w:rFonts w:ascii="Times New Roman" w:hAnsi="Times New Roman"/>
          <w:sz w:val="24"/>
          <w:szCs w:val="24"/>
          <w:highlight w:val="none"/>
        </w:rPr>
        <w:t xml:space="preserve">/соглашения о количестве и сочетании подписей (при условии не оформления Карточки)</w:t>
      </w:r>
      <w:r>
        <w:rPr>
          <w:rFonts w:ascii="Times New Roman" w:hAnsi="Times New Roman" w:eastAsia="Times New Roman"/>
          <w:sz w:val="24"/>
          <w:szCs w:val="24"/>
          <w:highlight w:val="none"/>
        </w:rPr>
        <w:t xml:space="preserve">, а также документов, подтверждающих полномочия лиц на распоряжение денежными средствами, находящимися на Счете</w:t>
      </w:r>
      <w:r>
        <w:rPr>
          <w:rFonts w:ascii="Times New Roman" w:hAnsi="Times New Roman" w:eastAsia="Times New Roman"/>
          <w:sz w:val="24"/>
          <w:szCs w:val="24"/>
          <w:highlight w:val="none"/>
        </w:rPr>
        <w:t xml:space="preserve">;</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20"/>
        <w:jc w:val="both"/>
        <w:spacing w:after="0" w:line="240" w:lineRule="auto"/>
        <w:tabs>
          <w:tab w:val="left" w:pos="1134" w:leader="none"/>
        </w:tabs>
        <w:rPr>
          <w:rFonts w:ascii="Times New Roman" w:hAnsi="Times New Roman"/>
          <w:color w:val="000000"/>
          <w:sz w:val="24"/>
          <w:szCs w:val="24"/>
          <w:highlight w:val="none"/>
        </w:rPr>
      </w:pPr>
      <w:r>
        <w:rPr>
          <w:rFonts w:ascii="Times New Roman" w:hAnsi="Times New Roman"/>
          <w:sz w:val="24"/>
          <w:szCs w:val="24"/>
          <w:highlight w:val="none"/>
        </w:rPr>
        <w:t xml:space="preserve">- </w:t>
      </w:r>
      <w:r>
        <w:rPr>
          <w:rFonts w:ascii="Times New Roman" w:hAnsi="Times New Roman"/>
          <w:sz w:val="24"/>
          <w:szCs w:val="24"/>
          <w:highlight w:val="none"/>
        </w:rPr>
        <w:t xml:space="preserve">в случае если</w:t>
      </w:r>
      <w:r>
        <w:rPr>
          <w:rFonts w:ascii="Times New Roman" w:hAnsi="Times New Roman"/>
          <w:sz w:val="24"/>
          <w:szCs w:val="24"/>
          <w:highlight w:val="none"/>
        </w:rPr>
        <w:t xml:space="preserve"> Клиентом не предоставлены документы и дополнит</w:t>
      </w:r>
      <w:r>
        <w:rPr>
          <w:rFonts w:ascii="Times New Roman" w:hAnsi="Times New Roman"/>
          <w:sz w:val="24"/>
          <w:szCs w:val="24"/>
          <w:highlight w:val="none"/>
        </w:rPr>
        <w:t xml:space="preserve">ельная информация в соответствии с п. 5.1.3 настоящих Условий, необходимые Банку или банкам-участникам расчетов для подтверждения соблюдения требований законодательства Российской Федерации, применимого законодательства и правил банков-участников расчетов;</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709" w:leader="none"/>
        </w:tabs>
        <w:rPr>
          <w:rFonts w:ascii="Times New Roman" w:hAnsi="Times New Roman"/>
          <w:sz w:val="24"/>
          <w:szCs w:val="24"/>
          <w:highlight w:val="none"/>
        </w:rPr>
      </w:pPr>
      <w:r>
        <w:rPr>
          <w:rFonts w:ascii="Times New Roman" w:hAnsi="Times New Roman"/>
          <w:sz w:val="24"/>
          <w:szCs w:val="24"/>
          <w:highlight w:val="none"/>
        </w:rPr>
        <w:t xml:space="preserve">- в случае е</w:t>
      </w:r>
      <w:r>
        <w:rPr>
          <w:rFonts w:ascii="Times New Roman" w:hAnsi="Times New Roman"/>
          <w:sz w:val="24"/>
          <w:szCs w:val="24"/>
          <w:highlight w:val="none"/>
        </w:rPr>
        <w:t xml:space="preserve">сли у Банка имеются основания полагать, что исполнение распоряжения Клиента или зачисление средств на счет получателя может быть не завершено в сроки, предусмотренные действующим законодательством Российской Федерации и настоящими Условиями, по не зависящи</w:t>
      </w:r>
      <w:r>
        <w:rPr>
          <w:rFonts w:ascii="Times New Roman" w:hAnsi="Times New Roman"/>
          <w:sz w:val="24"/>
          <w:szCs w:val="24"/>
          <w:highlight w:val="none"/>
        </w:rPr>
        <w:t xml:space="preserve">м от Банка обстоятельствам, и/или может повлечь возникновение убытков у Банка и/или Клиента, иные негативные последствия, обусловленные ограничениями в соответствии с применимым законодательством и/или правилами банков, участвующих в расчетах (в том числе </w:t>
      </w:r>
      <w:r>
        <w:rPr>
          <w:rFonts w:ascii="Times New Roman" w:hAnsi="Times New Roman"/>
          <w:sz w:val="24"/>
          <w:szCs w:val="24"/>
          <w:highlight w:val="none"/>
        </w:rPr>
        <w:t xml:space="preserve">в связи с наличием в отношении участников расчетов, стран (территорий) местонахождения участников операций, предмета расчетов по операции санкций страны банка-участника расчетов либо международных санкций, ратифицированных страной банка-участника расчетов)</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 в случае если Клиент не представил в Банк соответствующую лицензию на право осуществления видов деятельности, подлежащих лицензированию в соответствии с законодательством Российской Федерации;</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709" w:leader="none"/>
        </w:tabs>
        <w:rPr>
          <w:rFonts w:ascii="Times New Roman" w:hAnsi="Times New Roman"/>
          <w:sz w:val="24"/>
          <w:szCs w:val="24"/>
          <w:highlight w:val="none"/>
        </w:rPr>
      </w:pPr>
      <w:r>
        <w:rPr>
          <w:rFonts w:ascii="Times New Roman" w:hAnsi="Times New Roman"/>
          <w:sz w:val="24"/>
          <w:szCs w:val="24"/>
          <w:highlight w:val="none"/>
        </w:rPr>
        <w:t xml:space="preserve">- в случае если доменное имя, указатель страницы сайта в сети интернет, с использованием которого Клиентом оказываются услуги, присутствует в Едином реестре доменных имен</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pStyle w:val="1872"/>
        <w:jc w:val="both"/>
        <w:tabs>
          <w:tab w:val="left" w:pos="1276" w:leader="none"/>
        </w:tabs>
        <w:rPr>
          <w:bCs/>
          <w:highlight w:val="none"/>
        </w:rPr>
      </w:pPr>
      <w:r>
        <w:rPr>
          <w:highlight w:val="none"/>
        </w:rPr>
        <w:t xml:space="preserve">5.1.</w:t>
      </w:r>
      <w:r>
        <w:rPr>
          <w:highlight w:val="none"/>
          <w:lang w:val="ru-RU"/>
        </w:rPr>
        <w:t xml:space="preserve">5</w:t>
      </w:r>
      <w:r>
        <w:rPr>
          <w:highlight w:val="none"/>
        </w:rPr>
        <w:t xml:space="preserve">.</w:t>
      </w:r>
      <w:r>
        <w:rPr>
          <w:bCs/>
          <w:highlight w:val="none"/>
        </w:rPr>
        <w:tab/>
      </w:r>
      <w:r>
        <w:rPr>
          <w:bCs/>
          <w:highlight w:val="none"/>
        </w:rPr>
        <w:t xml:space="preserve">Требовать представления Клиентом необходимых документов для осуществления </w:t>
      </w:r>
      <w:r>
        <w:rPr>
          <w:bCs/>
          <w:highlight w:val="none"/>
        </w:rPr>
        <w:t xml:space="preserve">Банком </w:t>
      </w:r>
      <w:r>
        <w:rPr>
          <w:bCs/>
          <w:highlight w:val="none"/>
        </w:rPr>
        <w:t xml:space="preserve">функций агента валютного контроля, информацию и иные документы необходимые для исполнения Банком требований </w:t>
      </w:r>
      <w:r>
        <w:rPr>
          <w:bCs/>
          <w:highlight w:val="none"/>
        </w:rPr>
        <w:t xml:space="preserve">з</w:t>
      </w:r>
      <w:r>
        <w:rPr>
          <w:bCs/>
          <w:highlight w:val="none"/>
        </w:rPr>
        <w:t xml:space="preserve">аконодательства Р</w:t>
      </w:r>
      <w:r>
        <w:rPr>
          <w:bCs/>
          <w:highlight w:val="none"/>
        </w:rPr>
        <w:t xml:space="preserve">оссийской Федерации</w:t>
      </w:r>
      <w:r>
        <w:rPr>
          <w:bCs/>
          <w:highlight w:val="none"/>
        </w:rPr>
        <w:t xml:space="preserve">, в том </w:t>
      </w:r>
      <w:r>
        <w:rPr>
          <w:bCs/>
          <w:highlight w:val="none"/>
        </w:rPr>
        <w:t xml:space="preserve">числе </w:t>
      </w:r>
      <w:r>
        <w:rPr>
          <w:bCs/>
          <w:highlight w:val="none"/>
        </w:rPr>
        <w:t xml:space="preserve">Федерального закона № 115-ФЗ</w:t>
      </w:r>
      <w:r>
        <w:rPr>
          <w:bCs/>
          <w:highlight w:val="none"/>
        </w:rPr>
        <w:t xml:space="preserve"> (информацию о Клиенте, представ</w:t>
      </w:r>
      <w:r>
        <w:rPr>
          <w:bCs/>
          <w:highlight w:val="none"/>
        </w:rPr>
        <w:t xml:space="preserve">ителях Клиента, выгодоприобретателях и бенефициарных владельцах Клиента, 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w:t>
      </w:r>
      <w:r>
        <w:rPr>
          <w:bCs/>
          <w:highlight w:val="none"/>
        </w:rPr>
        <w:t xml:space="preserve">. </w:t>
      </w:r>
      <w:r>
        <w:rPr>
          <w:bCs/>
          <w:highlight w:val="none"/>
        </w:rPr>
      </w:r>
      <w:r>
        <w:rPr>
          <w:bCs/>
          <w:highlight w:val="none"/>
        </w:rPr>
      </w:r>
    </w:p>
    <w:p>
      <w:pPr>
        <w:ind w:firstLine="709"/>
        <w:jc w:val="both"/>
        <w:spacing w:after="0" w:line="240" w:lineRule="auto"/>
        <w:tabs>
          <w:tab w:val="left" w:pos="1276" w:leader="none"/>
        </w:tabs>
        <w:rPr>
          <w:rFonts w:ascii="Times New Roman" w:hAnsi="Times New Roman" w:eastAsia="Times New Roman"/>
          <w:color w:val="000000"/>
          <w:sz w:val="24"/>
          <w:szCs w:val="24"/>
          <w:highlight w:val="none"/>
        </w:rPr>
      </w:pPr>
      <w:r>
        <w:rPr>
          <w:rFonts w:ascii="Times New Roman" w:hAnsi="Times New Roman"/>
          <w:sz w:val="24"/>
          <w:szCs w:val="24"/>
          <w:highlight w:val="none"/>
        </w:rPr>
        <w:t xml:space="preserve">5.1.6. </w:t>
      </w:r>
      <w:r>
        <w:rPr>
          <w:rFonts w:ascii="Times New Roman" w:hAnsi="Times New Roman" w:eastAsia="Times New Roman"/>
          <w:color w:val="000000"/>
          <w:sz w:val="24"/>
          <w:szCs w:val="24"/>
          <w:highlight w:val="none"/>
        </w:rPr>
        <w:t xml:space="preserve">Приостанавливать операцию по списанию денежных средств со счета Клиента, отказывать Клиенту в совершении операции на основании распоряжений Клиента о переводе денежных средств со Счета Клиента</w:t>
      </w:r>
      <w:r>
        <w:rPr>
          <w:rFonts w:ascii="Times New Roman" w:hAnsi="Times New Roman" w:eastAsia="Times New Roman"/>
          <w:bCs/>
          <w:color w:val="000000"/>
          <w:sz w:val="24"/>
          <w:szCs w:val="24"/>
          <w:highlight w:val="none"/>
        </w:rPr>
        <w:t xml:space="preserve"> и в совершении операции по зачислению денежных средств,</w:t>
      </w:r>
      <w:r>
        <w:rPr>
          <w:rFonts w:ascii="Times New Roman" w:hAnsi="Times New Roman" w:eastAsia="Times New Roman"/>
          <w:color w:val="000000"/>
          <w:sz w:val="24"/>
          <w:szCs w:val="24"/>
          <w:highlight w:val="none"/>
        </w:rPr>
        <w:t xml:space="preserve"> замораживать (блокировать) денежные средства на Счете Клиента или иное имущество в соответствии с подпунктом 6 пункта 1 статьи 7 и пунктом 2 статьи 7.5 Федерального закона </w:t>
      </w:r>
      <w:r>
        <w:rPr>
          <w:rFonts w:ascii="Times New Roman" w:hAnsi="Times New Roman" w:eastAsia="Times New Roman"/>
          <w:color w:val="000000"/>
          <w:sz w:val="24"/>
          <w:szCs w:val="24"/>
          <w:highlight w:val="none"/>
        </w:rPr>
        <w:br/>
      </w:r>
      <w:r>
        <w:rPr>
          <w:rFonts w:ascii="Times New Roman" w:hAnsi="Times New Roman" w:eastAsia="Times New Roman"/>
          <w:color w:val="000000"/>
          <w:sz w:val="24"/>
          <w:szCs w:val="24"/>
          <w:highlight w:val="none"/>
        </w:rPr>
        <w:t xml:space="preserve">№ 115-ФЗ</w:t>
      </w:r>
      <w:r>
        <w:rPr>
          <w:rFonts w:ascii="Times New Roman" w:hAnsi="Times New Roman" w:eastAsia="Times New Roman"/>
          <w:color w:val="000000"/>
          <w:sz w:val="24"/>
          <w:szCs w:val="24"/>
          <w:highlight w:val="none"/>
          <w:vertAlign w:val="superscript"/>
        </w:rPr>
        <w:footnoteReference w:id="22"/>
      </w:r>
      <w:r>
        <w:rPr>
          <w:rFonts w:ascii="Times New Roman" w:hAnsi="Times New Roman" w:eastAsia="Times New Roman"/>
          <w:color w:val="000000"/>
          <w:sz w:val="24"/>
          <w:szCs w:val="24"/>
          <w:highlight w:val="none"/>
        </w:rPr>
        <w:t xml:space="preserve"> в порядке и в сроки, установленные Федеральным законом № 115-ФЗ.</w:t>
      </w:r>
      <w:r>
        <w:rPr>
          <w:rFonts w:ascii="Times New Roman" w:hAnsi="Times New Roman" w:eastAsia="Times New Roman"/>
          <w:color w:val="000000"/>
          <w:sz w:val="24"/>
          <w:szCs w:val="24"/>
          <w:highlight w:val="none"/>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1134" w:leader="none"/>
          <w:tab w:val="left" w:pos="1418" w:leader="none"/>
        </w:tabs>
        <w:rPr>
          <w:rFonts w:ascii="Times New Roman" w:hAnsi="Times New Roman"/>
          <w:bCs/>
          <w:sz w:val="24"/>
          <w:szCs w:val="24"/>
          <w:highlight w:val="none"/>
        </w:rPr>
      </w:pPr>
      <w:r>
        <w:rPr>
          <w:rFonts w:ascii="Times New Roman" w:hAnsi="Times New Roman"/>
          <w:sz w:val="24"/>
          <w:szCs w:val="24"/>
          <w:highlight w:val="none"/>
        </w:rPr>
        <w:t xml:space="preserve">5.1.</w:t>
      </w:r>
      <w:r>
        <w:rPr>
          <w:rFonts w:ascii="Times New Roman" w:hAnsi="Times New Roman"/>
          <w:sz w:val="24"/>
          <w:szCs w:val="24"/>
          <w:highlight w:val="none"/>
        </w:rPr>
        <w:t xml:space="preserve">7</w:t>
      </w:r>
      <w:r>
        <w:rPr>
          <w:rFonts w:ascii="Times New Roman" w:hAnsi="Times New Roman"/>
          <w:sz w:val="24"/>
          <w:szCs w:val="24"/>
          <w:highlight w:val="none"/>
        </w:rPr>
        <w:t xml:space="preserve">.</w:t>
      </w:r>
      <w:r>
        <w:rPr>
          <w:highlight w:val="none"/>
        </w:rPr>
        <w:tab/>
      </w:r>
      <w:r>
        <w:rPr>
          <w:rFonts w:ascii="Times New Roman" w:hAnsi="Times New Roman"/>
          <w:sz w:val="24"/>
          <w:szCs w:val="24"/>
          <w:highlight w:val="none"/>
        </w:rPr>
        <w:t xml:space="preserve">В одностороннем порядке вносить изменения </w:t>
      </w:r>
      <w:r>
        <w:rPr>
          <w:rFonts w:ascii="Times New Roman" w:hAnsi="Times New Roman"/>
          <w:sz w:val="24"/>
          <w:szCs w:val="24"/>
          <w:highlight w:val="none"/>
        </w:rPr>
        <w:t xml:space="preserve">в </w:t>
      </w:r>
      <w:r>
        <w:rPr>
          <w:rFonts w:ascii="Times New Roman" w:hAnsi="Times New Roman"/>
          <w:sz w:val="24"/>
          <w:szCs w:val="24"/>
          <w:highlight w:val="none"/>
        </w:rPr>
        <w:t xml:space="preserve">настоящие </w:t>
      </w:r>
      <w:r>
        <w:rPr>
          <w:rFonts w:ascii="Times New Roman" w:hAnsi="Times New Roman"/>
          <w:sz w:val="24"/>
          <w:szCs w:val="24"/>
          <w:highlight w:val="none"/>
        </w:rPr>
        <w:t xml:space="preserve">Условия, включая приложения к н</w:t>
      </w:r>
      <w:r>
        <w:rPr>
          <w:rFonts w:ascii="Times New Roman" w:hAnsi="Times New Roman"/>
          <w:sz w:val="24"/>
          <w:szCs w:val="24"/>
          <w:highlight w:val="none"/>
        </w:rPr>
        <w:t xml:space="preserve">е</w:t>
      </w:r>
      <w:r>
        <w:rPr>
          <w:rFonts w:ascii="Times New Roman" w:hAnsi="Times New Roman"/>
          <w:sz w:val="24"/>
          <w:szCs w:val="24"/>
          <w:highlight w:val="none"/>
        </w:rPr>
        <w:t xml:space="preserve">м</w:t>
      </w:r>
      <w:r>
        <w:rPr>
          <w:rFonts w:ascii="Times New Roman" w:hAnsi="Times New Roman"/>
          <w:sz w:val="24"/>
          <w:szCs w:val="24"/>
          <w:highlight w:val="none"/>
        </w:rPr>
        <w:t xml:space="preserve">у</w:t>
      </w:r>
      <w:r>
        <w:rPr>
          <w:rFonts w:ascii="Times New Roman" w:hAnsi="Times New Roman"/>
          <w:sz w:val="24"/>
          <w:szCs w:val="24"/>
          <w:highlight w:val="none"/>
        </w:rPr>
        <w:t xml:space="preserve">, Тарифы Банка</w:t>
      </w:r>
      <w:r>
        <w:rPr>
          <w:rFonts w:ascii="Times New Roman" w:hAnsi="Times New Roman"/>
          <w:sz w:val="24"/>
          <w:szCs w:val="24"/>
          <w:highlight w:val="none"/>
        </w:rPr>
        <w:t xml:space="preserve"> с предварительным </w:t>
      </w:r>
      <w:r>
        <w:rPr>
          <w:rFonts w:ascii="Times New Roman" w:hAnsi="Times New Roman"/>
          <w:bCs/>
          <w:sz w:val="24"/>
          <w:szCs w:val="24"/>
          <w:highlight w:val="none"/>
        </w:rPr>
        <w:t xml:space="preserve">уведомлением об этом </w:t>
      </w:r>
      <w:r>
        <w:rPr>
          <w:rFonts w:ascii="Times New Roman" w:hAnsi="Times New Roman"/>
          <w:bCs/>
          <w:sz w:val="24"/>
          <w:szCs w:val="24"/>
          <w:highlight w:val="none"/>
        </w:rPr>
        <w:t xml:space="preserve">К</w:t>
      </w:r>
      <w:r>
        <w:rPr>
          <w:rFonts w:ascii="Times New Roman" w:hAnsi="Times New Roman"/>
          <w:bCs/>
          <w:sz w:val="24"/>
          <w:szCs w:val="24"/>
          <w:highlight w:val="none"/>
        </w:rPr>
        <w:t xml:space="preserve">лиента </w:t>
      </w:r>
      <w:r>
        <w:rPr>
          <w:rFonts w:ascii="Times New Roman" w:hAnsi="Times New Roman"/>
          <w:sz w:val="24"/>
          <w:szCs w:val="24"/>
          <w:highlight w:val="none"/>
        </w:rPr>
        <w:t xml:space="preserve">за 10 </w:t>
      </w:r>
      <w:r>
        <w:rPr>
          <w:rFonts w:ascii="Times New Roman" w:hAnsi="Times New Roman"/>
          <w:sz w:val="24"/>
          <w:szCs w:val="24"/>
          <w:highlight w:val="none"/>
        </w:rPr>
        <w:t xml:space="preserve">(десять) </w:t>
      </w:r>
      <w:r>
        <w:rPr>
          <w:rFonts w:ascii="Times New Roman" w:hAnsi="Times New Roman"/>
          <w:sz w:val="24"/>
          <w:szCs w:val="24"/>
          <w:highlight w:val="none"/>
        </w:rPr>
        <w:t xml:space="preserve">рабочих дней</w:t>
      </w:r>
      <w:r>
        <w:rPr>
          <w:rFonts w:ascii="Times New Roman" w:hAnsi="Times New Roman"/>
          <w:sz w:val="24"/>
          <w:szCs w:val="24"/>
          <w:highlight w:val="none"/>
        </w:rPr>
        <w:t xml:space="preserve"> до внесения соответствующих изменений</w:t>
      </w:r>
      <w:r>
        <w:rPr>
          <w:rFonts w:ascii="Times New Roman" w:hAnsi="Times New Roman"/>
          <w:sz w:val="24"/>
          <w:szCs w:val="24"/>
          <w:highlight w:val="none"/>
        </w:rPr>
        <w:t xml:space="preserve"> в порядке, предусмотренном </w:t>
      </w:r>
      <w:r>
        <w:rPr>
          <w:rFonts w:ascii="Times New Roman" w:hAnsi="Times New Roman"/>
          <w:sz w:val="24"/>
          <w:szCs w:val="24"/>
          <w:highlight w:val="none"/>
        </w:rPr>
        <w:t xml:space="preserve">пунктом 2.</w:t>
      </w:r>
      <w:r>
        <w:rPr>
          <w:rFonts w:ascii="Times New Roman" w:hAnsi="Times New Roman"/>
          <w:sz w:val="24"/>
          <w:szCs w:val="24"/>
          <w:highlight w:val="none"/>
        </w:rPr>
        <w:t xml:space="preserve">4</w:t>
      </w:r>
      <w:r>
        <w:rPr>
          <w:rFonts w:ascii="Times New Roman" w:hAnsi="Times New Roman"/>
          <w:sz w:val="24"/>
          <w:szCs w:val="24"/>
          <w:highlight w:val="none"/>
        </w:rPr>
        <w:t xml:space="preserve"> </w:t>
      </w:r>
      <w:r>
        <w:rPr>
          <w:rFonts w:ascii="Times New Roman" w:hAnsi="Times New Roman"/>
          <w:sz w:val="24"/>
          <w:szCs w:val="24"/>
          <w:highlight w:val="none"/>
        </w:rPr>
        <w:t xml:space="preserve">настоящих </w:t>
      </w:r>
      <w:r>
        <w:rPr>
          <w:rFonts w:ascii="Times New Roman" w:hAnsi="Times New Roman"/>
          <w:sz w:val="24"/>
          <w:szCs w:val="24"/>
          <w:highlight w:val="none"/>
        </w:rPr>
        <w:t xml:space="preserve">Условий.</w:t>
      </w:r>
      <w:r>
        <w:rPr>
          <w:rFonts w:ascii="Times New Roman" w:hAnsi="Times New Roman"/>
          <w:sz w:val="24"/>
          <w:szCs w:val="24"/>
          <w:highlight w:val="none"/>
        </w:rPr>
        <w:t xml:space="preserve"> </w:t>
      </w:r>
      <w:r>
        <w:rPr>
          <w:rFonts w:ascii="Times New Roman" w:hAnsi="Times New Roman"/>
          <w:bCs/>
          <w:sz w:val="24"/>
          <w:szCs w:val="24"/>
          <w:highlight w:val="none"/>
        </w:rPr>
        <w:t xml:space="preserve">И</w:t>
      </w:r>
      <w:r>
        <w:rPr>
          <w:rFonts w:ascii="Times New Roman" w:hAnsi="Times New Roman"/>
          <w:bCs/>
          <w:sz w:val="24"/>
          <w:szCs w:val="24"/>
          <w:highlight w:val="none"/>
        </w:rPr>
        <w:t xml:space="preserve">зменения, вносимые</w:t>
      </w:r>
      <w:r>
        <w:rPr>
          <w:rFonts w:ascii="Times New Roman" w:hAnsi="Times New Roman"/>
          <w:bCs/>
          <w:sz w:val="24"/>
          <w:szCs w:val="24"/>
          <w:highlight w:val="none"/>
        </w:rPr>
        <w:t xml:space="preserve"> Банком</w:t>
      </w:r>
      <w:r>
        <w:rPr>
          <w:rFonts w:ascii="Times New Roman" w:hAnsi="Times New Roman"/>
          <w:bCs/>
          <w:sz w:val="24"/>
          <w:szCs w:val="24"/>
          <w:highlight w:val="none"/>
        </w:rPr>
        <w:t xml:space="preserve">, вступают в силу </w:t>
      </w:r>
      <w:r>
        <w:rPr>
          <w:rFonts w:ascii="Times New Roman" w:hAnsi="Times New Roman"/>
          <w:bCs/>
          <w:sz w:val="24"/>
          <w:szCs w:val="24"/>
          <w:highlight w:val="none"/>
        </w:rPr>
        <w:t xml:space="preserve">для всех Клиентов и изменяют условия заключенных Договоров </w:t>
      </w:r>
      <w:r>
        <w:rPr>
          <w:rFonts w:ascii="Times New Roman" w:hAnsi="Times New Roman"/>
          <w:bCs/>
          <w:sz w:val="24"/>
          <w:szCs w:val="24"/>
          <w:highlight w:val="none"/>
        </w:rPr>
        <w:t xml:space="preserve">РКО </w:t>
      </w:r>
      <w:r>
        <w:rPr>
          <w:rFonts w:ascii="Times New Roman" w:hAnsi="Times New Roman"/>
          <w:bCs/>
          <w:sz w:val="24"/>
          <w:szCs w:val="24"/>
          <w:highlight w:val="none"/>
        </w:rPr>
        <w:t xml:space="preserve">начиная со дня, следующего за днем истечения срока, указанного </w:t>
      </w:r>
      <w:r>
        <w:rPr>
          <w:rFonts w:ascii="Times New Roman" w:hAnsi="Times New Roman"/>
          <w:bCs/>
          <w:sz w:val="24"/>
          <w:szCs w:val="24"/>
          <w:highlight w:val="none"/>
        </w:rPr>
        <w:t xml:space="preserve">в настоящем пункте</w:t>
      </w:r>
      <w:r>
        <w:rPr>
          <w:rFonts w:ascii="Times New Roman" w:hAnsi="Times New Roman"/>
          <w:bCs/>
          <w:sz w:val="24"/>
          <w:szCs w:val="24"/>
          <w:highlight w:val="none"/>
        </w:rPr>
        <w:t xml:space="preserve"> либо в конкретную дату, указанную Банком, но не ранее указанного в настоящем пункте срока</w:t>
      </w:r>
      <w:r>
        <w:rPr>
          <w:rFonts w:ascii="Times New Roman" w:hAnsi="Times New Roman"/>
          <w:bCs/>
          <w:sz w:val="24"/>
          <w:szCs w:val="24"/>
          <w:highlight w:val="none"/>
        </w:rPr>
        <w:t xml:space="preserve">.</w:t>
      </w:r>
      <w:r>
        <w:rPr>
          <w:rFonts w:ascii="Times New Roman" w:hAnsi="Times New Roman"/>
          <w:bCs/>
          <w:sz w:val="24"/>
          <w:szCs w:val="24"/>
          <w:highlight w:val="none"/>
        </w:rPr>
      </w:r>
      <w:r>
        <w:rPr>
          <w:rFonts w:ascii="Times New Roman" w:hAnsi="Times New Roman"/>
          <w:bCs/>
          <w:sz w:val="24"/>
          <w:szCs w:val="24"/>
          <w:highlight w:val="none"/>
        </w:rPr>
      </w:r>
    </w:p>
    <w:p>
      <w:pPr>
        <w:ind w:firstLine="709"/>
        <w:jc w:val="both"/>
        <w:spacing w:after="0" w:line="240" w:lineRule="auto"/>
        <w:tabs>
          <w:tab w:val="left" w:pos="1134" w:leader="none"/>
        </w:tabs>
        <w:rPr>
          <w:rFonts w:ascii="Times New Roman" w:hAnsi="Times New Roman"/>
          <w:bCs/>
          <w:sz w:val="24"/>
          <w:szCs w:val="24"/>
          <w:highlight w:val="none"/>
        </w:rPr>
      </w:pPr>
      <w:r>
        <w:rPr>
          <w:rFonts w:ascii="Times New Roman" w:hAnsi="Times New Roman"/>
          <w:bCs/>
          <w:sz w:val="24"/>
          <w:szCs w:val="24"/>
          <w:highlight w:val="none"/>
        </w:rPr>
        <w:t xml:space="preserve">5.1.8.</w:t>
      </w:r>
      <w:r>
        <w:rPr>
          <w:rFonts w:ascii="Times New Roman" w:hAnsi="Times New Roman"/>
          <w:bCs/>
          <w:sz w:val="24"/>
          <w:szCs w:val="24"/>
          <w:highlight w:val="none"/>
        </w:rPr>
        <w:tab/>
      </w:r>
      <w:r>
        <w:rPr>
          <w:rFonts w:ascii="Times New Roman" w:hAnsi="Times New Roman"/>
          <w:bCs/>
          <w:sz w:val="24"/>
          <w:szCs w:val="24"/>
          <w:highlight w:val="none"/>
        </w:rPr>
        <w:t xml:space="preserve">Банк в одностороннем порядке вносит изменения в д</w:t>
      </w:r>
      <w:r>
        <w:rPr>
          <w:rFonts w:ascii="Times New Roman" w:hAnsi="Times New Roman"/>
          <w:bCs/>
          <w:sz w:val="24"/>
          <w:szCs w:val="24"/>
          <w:highlight w:val="none"/>
        </w:rPr>
        <w:t xml:space="preserve">ействующие ТП, в т.ч. прекращает прием на обслуживание в рамках Архивных ТП, изменяет лимиты операций в рамках ТП, размер оплаты стоимости ТП, включает/исключает отдельные услуги в рамках ТП, отменяет действующие ТП, изменяет порядок расчетов в рамках ТП. </w:t>
      </w:r>
      <w:r>
        <w:rPr>
          <w:rFonts w:ascii="Times New Roman" w:hAnsi="Times New Roman"/>
          <w:bCs/>
          <w:sz w:val="24"/>
          <w:szCs w:val="24"/>
          <w:highlight w:val="none"/>
        </w:rPr>
      </w:r>
      <w:r>
        <w:rPr>
          <w:rFonts w:ascii="Times New Roman" w:hAnsi="Times New Roman"/>
          <w:bCs/>
          <w:sz w:val="24"/>
          <w:szCs w:val="24"/>
          <w:highlight w:val="none"/>
        </w:rPr>
      </w:r>
    </w:p>
    <w:p>
      <w:pPr>
        <w:ind w:firstLine="709"/>
        <w:jc w:val="both"/>
        <w:spacing w:after="0" w:line="240" w:lineRule="auto"/>
        <w:tabs>
          <w:tab w:val="left" w:pos="1134" w:leader="none"/>
        </w:tabs>
        <w:rPr>
          <w:rFonts w:ascii="Times New Roman" w:hAnsi="Times New Roman"/>
          <w:bCs/>
          <w:sz w:val="24"/>
          <w:szCs w:val="24"/>
          <w:highlight w:val="none"/>
        </w:rPr>
      </w:pPr>
      <w:r>
        <w:rPr>
          <w:rFonts w:ascii="Times New Roman" w:hAnsi="Times New Roman"/>
          <w:bCs/>
          <w:sz w:val="24"/>
          <w:szCs w:val="24"/>
          <w:highlight w:val="none"/>
        </w:rPr>
        <w:t xml:space="preserve">5</w:t>
      </w:r>
      <w:r>
        <w:rPr>
          <w:rFonts w:ascii="Times New Roman" w:hAnsi="Times New Roman"/>
          <w:bCs/>
          <w:sz w:val="24"/>
          <w:szCs w:val="24"/>
          <w:highlight w:val="none"/>
        </w:rPr>
        <w:t xml:space="preserve">.1.9.</w:t>
      </w:r>
      <w:r>
        <w:rPr>
          <w:rFonts w:ascii="Times New Roman" w:hAnsi="Times New Roman"/>
          <w:bCs/>
          <w:sz w:val="24"/>
          <w:szCs w:val="24"/>
          <w:highlight w:val="none"/>
        </w:rPr>
        <w:tab/>
      </w:r>
      <w:r>
        <w:rPr>
          <w:rFonts w:ascii="Times New Roman" w:hAnsi="Times New Roman"/>
          <w:bCs/>
          <w:sz w:val="24"/>
          <w:szCs w:val="24"/>
          <w:highlight w:val="none"/>
        </w:rPr>
        <w:t xml:space="preserve">Ба</w:t>
      </w:r>
      <w:r>
        <w:rPr>
          <w:rFonts w:ascii="Times New Roman" w:hAnsi="Times New Roman"/>
          <w:bCs/>
          <w:sz w:val="24"/>
          <w:szCs w:val="24"/>
          <w:highlight w:val="none"/>
        </w:rPr>
        <w:t xml:space="preserve">нк информирует Клиента об изменениях, указанных в п. 5.1.3 настоящих Условий, отмене ТП/Архивных ТП, о признании ТП Архивным ТП не позднее, чем за 10 (десять) рабочих дней до вступления изменений в силу уведомляет Клиента согласно п. 2.4 настоящих Условий.</w:t>
      </w:r>
      <w:r>
        <w:rPr>
          <w:rFonts w:ascii="Times New Roman" w:hAnsi="Times New Roman"/>
          <w:bCs/>
          <w:sz w:val="24"/>
          <w:szCs w:val="24"/>
          <w:highlight w:val="none"/>
        </w:rPr>
      </w:r>
      <w:r>
        <w:rPr>
          <w:rFonts w:ascii="Times New Roman" w:hAnsi="Times New Roman"/>
          <w:bCs/>
          <w:sz w:val="24"/>
          <w:szCs w:val="24"/>
          <w:highlight w:val="none"/>
        </w:rPr>
      </w:r>
    </w:p>
    <w:p>
      <w:pPr>
        <w:ind w:firstLine="709"/>
        <w:jc w:val="both"/>
        <w:spacing w:after="0" w:line="240" w:lineRule="auto"/>
        <w:tabs>
          <w:tab w:val="left" w:pos="1560" w:leader="none"/>
        </w:tabs>
        <w:rPr>
          <w:rFonts w:ascii="Times New Roman" w:hAnsi="Times New Roman"/>
          <w:sz w:val="24"/>
          <w:szCs w:val="24"/>
          <w:highlight w:val="none"/>
        </w:rPr>
      </w:pPr>
      <w:r>
        <w:rPr>
          <w:rFonts w:ascii="Times New Roman" w:hAnsi="Times New Roman"/>
          <w:bCs/>
          <w:sz w:val="24"/>
          <w:szCs w:val="24"/>
          <w:highlight w:val="none"/>
        </w:rPr>
        <w:t xml:space="preserve">5</w:t>
      </w:r>
      <w:r>
        <w:rPr>
          <w:rFonts w:ascii="Times New Roman" w:hAnsi="Times New Roman"/>
          <w:bCs/>
          <w:sz w:val="24"/>
          <w:szCs w:val="24"/>
          <w:highlight w:val="none"/>
        </w:rPr>
        <w:t xml:space="preserve">.1.</w:t>
      </w:r>
      <w:r>
        <w:rPr>
          <w:rFonts w:ascii="Times New Roman" w:hAnsi="Times New Roman"/>
          <w:bCs/>
          <w:sz w:val="24"/>
          <w:szCs w:val="24"/>
          <w:highlight w:val="none"/>
        </w:rPr>
        <w:t xml:space="preserve">10.</w:t>
      </w:r>
      <w:r>
        <w:rPr>
          <w:rFonts w:ascii="Times New Roman" w:hAnsi="Times New Roman"/>
          <w:bCs/>
          <w:sz w:val="24"/>
          <w:szCs w:val="24"/>
          <w:highlight w:val="none"/>
        </w:rPr>
        <w:tab/>
      </w:r>
      <w:r>
        <w:rPr>
          <w:rFonts w:ascii="Times New Roman" w:hAnsi="Times New Roman"/>
          <w:sz w:val="24"/>
          <w:szCs w:val="24"/>
          <w:highlight w:val="none"/>
        </w:rPr>
        <w:t xml:space="preserve">Не принимать на обслуживание/не заключать Договор</w:t>
      </w:r>
      <w:r>
        <w:rPr>
          <w:rFonts w:ascii="Times New Roman" w:hAnsi="Times New Roman"/>
          <w:sz w:val="24"/>
          <w:szCs w:val="24"/>
          <w:highlight w:val="none"/>
        </w:rPr>
        <w:t xml:space="preserve"> </w:t>
      </w:r>
      <w:r>
        <w:rPr>
          <w:rFonts w:ascii="Times New Roman" w:hAnsi="Times New Roman"/>
          <w:sz w:val="24"/>
          <w:szCs w:val="24"/>
          <w:highlight w:val="none"/>
        </w:rPr>
        <w:t xml:space="preserve">РКО</w:t>
      </w:r>
      <w:r>
        <w:rPr>
          <w:rFonts w:ascii="Times New Roman" w:hAnsi="Times New Roman"/>
          <w:sz w:val="24"/>
          <w:szCs w:val="24"/>
          <w:highlight w:val="none"/>
        </w:rPr>
        <w:t xml:space="preserve"> в случае непредставления/представления неполного комплекта документов, необходимого для заключения Договора </w:t>
      </w:r>
      <w:r>
        <w:rPr>
          <w:rFonts w:ascii="Times New Roman" w:hAnsi="Times New Roman"/>
          <w:sz w:val="24"/>
          <w:szCs w:val="24"/>
          <w:highlight w:val="none"/>
        </w:rPr>
        <w:t xml:space="preserve">РКО</w:t>
      </w:r>
      <w:r>
        <w:rPr>
          <w:rFonts w:ascii="Times New Roman" w:hAnsi="Times New Roman"/>
          <w:sz w:val="24"/>
          <w:szCs w:val="24"/>
          <w:highlight w:val="none"/>
        </w:rPr>
        <w:t xml:space="preserve">, в случаях, установленных Федеральным законом № 115-ФЗ, а также в иных случаях, предусмотренных действующим законодательством Российской Федерации.</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276" w:leader="none"/>
          <w:tab w:val="left" w:pos="1560" w:leader="none"/>
        </w:tabs>
        <w:rPr>
          <w:rFonts w:ascii="Times New Roman" w:hAnsi="Times New Roman" w:eastAsia="Times New Roman"/>
          <w:sz w:val="24"/>
          <w:szCs w:val="24"/>
          <w:highlight w:val="none"/>
        </w:rPr>
      </w:pPr>
      <w:r>
        <w:rPr>
          <w:rFonts w:ascii="Times New Roman" w:hAnsi="Times New Roman"/>
          <w:color w:val="000000"/>
          <w:sz w:val="24"/>
          <w:szCs w:val="24"/>
          <w:highlight w:val="none"/>
        </w:rPr>
        <w:t xml:space="preserve">5.1.11. Расторгнуть Договор с Клиентом на основании п</w:t>
      </w:r>
      <w:r>
        <w:rPr>
          <w:rFonts w:ascii="Times New Roman" w:hAnsi="Times New Roman"/>
          <w:color w:val="000000"/>
          <w:sz w:val="24"/>
          <w:szCs w:val="24"/>
          <w:highlight w:val="none"/>
        </w:rPr>
        <w:t xml:space="preserve">ункта 5.2 статьи 7 Федерального закона № 115-ФЗ в случае принятия в течение календарного года двух и более решений об отказе в совершении операции на основании распоряжения Клиента в случае, предусмотренном пунктом 11 статьи 7 Федерального закона № 115-ФЗ.</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276"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5.1.1</w:t>
      </w:r>
      <w:r>
        <w:rPr>
          <w:rFonts w:ascii="Times New Roman" w:hAnsi="Times New Roman" w:eastAsia="Times New Roman"/>
          <w:sz w:val="24"/>
          <w:szCs w:val="24"/>
          <w:highlight w:val="none"/>
          <w:lang w:eastAsia="ru-RU"/>
        </w:rPr>
        <w:t xml:space="preserve">2.</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В случае неуплаты Клиентом комиссионного вознаграждения в соответствии </w:t>
      </w:r>
      <w:r>
        <w:rPr>
          <w:rFonts w:ascii="Times New Roman" w:hAnsi="Times New Roman" w:eastAsia="Times New Roman"/>
          <w:sz w:val="24"/>
          <w:szCs w:val="24"/>
          <w:highlight w:val="none"/>
          <w:lang w:eastAsia="ru-RU"/>
        </w:rPr>
        <w:br/>
        <w:t xml:space="preserve">с Тарифами Банка либо при отсутс</w:t>
      </w:r>
      <w:r>
        <w:rPr>
          <w:rFonts w:ascii="Times New Roman" w:hAnsi="Times New Roman" w:eastAsia="Times New Roman"/>
          <w:sz w:val="24"/>
          <w:szCs w:val="24"/>
          <w:highlight w:val="none"/>
          <w:lang w:eastAsia="ru-RU"/>
        </w:rPr>
        <w:t xml:space="preserve">твии на Счете(ах) Клиента необходимого остатка денежных средств для уплаты в момент совершения операции/оказания услуг комиссионного вознаграждения в соответствии с Тарифами Банка, приостанавливать оказание услуг/предоставление продуктов в рамках Договора.</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276"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5.1.1</w:t>
      </w:r>
      <w:r>
        <w:rPr>
          <w:rFonts w:ascii="Times New Roman" w:hAnsi="Times New Roman" w:eastAsia="Times New Roman"/>
          <w:sz w:val="24"/>
          <w:szCs w:val="24"/>
          <w:highlight w:val="none"/>
          <w:lang w:eastAsia="ru-RU"/>
        </w:rPr>
        <w:t xml:space="preserve">3.</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Отказать в приеме к исполнению расчетного документа в случае </w:t>
      </w:r>
      <w:r>
        <w:rPr>
          <w:rFonts w:ascii="Times New Roman" w:hAnsi="Times New Roman" w:eastAsia="Times New Roman"/>
          <w:sz w:val="24"/>
          <w:szCs w:val="24"/>
          <w:highlight w:val="none"/>
          <w:lang w:eastAsia="ru-RU"/>
        </w:rPr>
        <w:t xml:space="preserve">недостаточности денежных средств на Счете(ах) Клиента для оплаты комиссионного вознаграждения Банка в соответствии с Тарифами Банка.</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5.1.14. Применять меры, предусмотренные пунктом 5 статьи 7.7 Федерального закона </w:t>
      </w:r>
      <w:r>
        <w:rPr>
          <w:rFonts w:ascii="Times New Roman" w:hAnsi="Times New Roman"/>
          <w:sz w:val="24"/>
          <w:szCs w:val="24"/>
          <w:highlight w:val="none"/>
        </w:rPr>
        <w:br/>
      </w:r>
      <w:r>
        <w:rPr>
          <w:rFonts w:ascii="Times New Roman" w:hAnsi="Times New Roman"/>
          <w:sz w:val="24"/>
          <w:szCs w:val="24"/>
          <w:highlight w:val="none"/>
        </w:rPr>
        <w:t xml:space="preserve">№ 115-ФЗ:</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5.1.14.1. Не проводить операции по списанию денежных средств со Счета, а также </w:t>
      </w:r>
      <w:r>
        <w:rPr>
          <w:rFonts w:ascii="Times New Roman" w:hAnsi="Times New Roman"/>
          <w:sz w:val="24"/>
          <w:szCs w:val="24"/>
          <w:highlight w:val="none"/>
        </w:rPr>
        <w:br/>
        <w:t xml:space="preserve">не осуществлять операции по выдаче наличных денежных средств за исключением случаев, указанных в пункте 6 статьи 7.7 Федерального закона № 115-ФЗ.</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5.1.14.2. </w:t>
      </w:r>
      <w:r>
        <w:rPr>
          <w:rFonts w:ascii="Times New Roman" w:hAnsi="Times New Roman"/>
          <w:sz w:val="24"/>
          <w:szCs w:val="24"/>
          <w:highlight w:val="none"/>
        </w:rPr>
        <w:t xml:space="preserve">Не выдавать при расторжении Договора остаток денежных средств </w:t>
      </w:r>
      <w:r>
        <w:rPr>
          <w:rFonts w:ascii="Times New Roman" w:hAnsi="Times New Roman"/>
          <w:sz w:val="24"/>
          <w:szCs w:val="24"/>
          <w:highlight w:val="none"/>
        </w:rPr>
        <w:br/>
      </w:r>
      <w:r>
        <w:rPr>
          <w:rFonts w:ascii="Times New Roman" w:hAnsi="Times New Roman"/>
          <w:sz w:val="24"/>
          <w:szCs w:val="24"/>
          <w:highlight w:val="none"/>
        </w:rPr>
        <w:t xml:space="preserve">со Счета, либо не перечислять остаток на другой счет Клиента или на счет третьего лица </w:t>
      </w:r>
      <w:r>
        <w:rPr>
          <w:rFonts w:ascii="Times New Roman" w:hAnsi="Times New Roman"/>
          <w:sz w:val="24"/>
          <w:szCs w:val="24"/>
          <w:highlight w:val="none"/>
        </w:rPr>
        <w:br/>
      </w:r>
      <w:r>
        <w:rPr>
          <w:rFonts w:ascii="Times New Roman" w:hAnsi="Times New Roman"/>
          <w:sz w:val="24"/>
          <w:szCs w:val="24"/>
          <w:highlight w:val="none"/>
        </w:rPr>
        <w:t xml:space="preserve">по указанию Клиента, за исключением</w:t>
      </w:r>
      <w:r>
        <w:rPr>
          <w:rFonts w:ascii="Times New Roman" w:hAnsi="Times New Roman" w:eastAsia="Times New Roman"/>
          <w:sz w:val="24"/>
          <w:szCs w:val="24"/>
          <w:highlight w:val="none"/>
          <w:lang w:eastAsia="ru-RU"/>
        </w:rPr>
        <w:t xml:space="preserve"> случаев, предусмотренных</w:t>
      </w:r>
      <w:r>
        <w:rPr>
          <w:rFonts w:ascii="Times New Roman" w:hAnsi="Times New Roman" w:eastAsia="Times New Roman"/>
          <w:sz w:val="24"/>
          <w:szCs w:val="24"/>
          <w:highlight w:val="none"/>
          <w:lang w:eastAsia="ru-RU"/>
        </w:rPr>
        <w:t xml:space="preserve"> абзацами седьмым </w:t>
      </w:r>
      <w:r>
        <w:rPr>
          <w:rFonts w:ascii="Times New Roman" w:hAnsi="Times New Roman" w:eastAsia="Times New Roman"/>
          <w:sz w:val="24"/>
          <w:szCs w:val="24"/>
          <w:highlight w:val="none"/>
          <w:lang w:eastAsia="ru-RU"/>
        </w:rPr>
        <w:br/>
        <w:t xml:space="preserve">и десятым</w:t>
      </w:r>
      <w:r>
        <w:rPr>
          <w:rFonts w:ascii="Times New Roman" w:hAnsi="Times New Roman" w:eastAsia="Times New Roman"/>
          <w:sz w:val="24"/>
          <w:szCs w:val="24"/>
          <w:highlight w:val="none"/>
          <w:lang w:eastAsia="ru-RU"/>
        </w:rPr>
        <w:t xml:space="preserve"> пункт</w:t>
      </w:r>
      <w:r>
        <w:rPr>
          <w:rFonts w:ascii="Times New Roman" w:hAnsi="Times New Roman" w:eastAsia="Times New Roman"/>
          <w:sz w:val="24"/>
          <w:szCs w:val="24"/>
          <w:highlight w:val="none"/>
          <w:lang w:eastAsia="ru-RU"/>
        </w:rPr>
        <w:t xml:space="preserve">а</w:t>
      </w:r>
      <w:r>
        <w:rPr>
          <w:rFonts w:ascii="Times New Roman" w:hAnsi="Times New Roman" w:eastAsia="Times New Roman"/>
          <w:sz w:val="24"/>
          <w:szCs w:val="24"/>
          <w:highlight w:val="none"/>
          <w:lang w:eastAsia="ru-RU"/>
        </w:rPr>
        <w:t xml:space="preserve"> 6 статьи 7.7 Федерального закона № 115-ФЗ.</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5.1.15. При поступлении на бумажном носителе или в электронном виде в Банк информации о корпоративном споре в отношении Клиента</w:t>
      </w:r>
      <w:r>
        <w:rPr>
          <w:rStyle w:val="1864"/>
          <w:rFonts w:ascii="Times New Roman" w:hAnsi="Times New Roman"/>
          <w:sz w:val="24"/>
          <w:szCs w:val="24"/>
          <w:highlight w:val="none"/>
        </w:rPr>
        <w:footnoteReference w:id="23"/>
      </w:r>
      <w:r>
        <w:rPr>
          <w:rFonts w:ascii="Times New Roman" w:hAnsi="Times New Roman"/>
          <w:sz w:val="24"/>
          <w:szCs w:val="24"/>
          <w:highlight w:val="none"/>
        </w:rPr>
        <w:t xml:space="preserve">, в том числе с требованием </w:t>
      </w:r>
      <w:r>
        <w:rPr>
          <w:rFonts w:ascii="Times New Roman" w:hAnsi="Times New Roman"/>
          <w:sz w:val="24"/>
          <w:szCs w:val="24"/>
          <w:highlight w:val="none"/>
        </w:rPr>
        <w:br/>
        <w:t xml:space="preserve">не проводить/ограничить проведение операций по счетам Клиента и/или об отсутствии полномочий у лиц/об изменении лиц, уполномоченных распоряжаться денежными средствами, находящимися на счетах Клиента, принять следующие меры:</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s>
        <w:rPr>
          <w:rFonts w:ascii="Times New Roman" w:hAnsi="Times New Roman" w:cs="Times New Roman"/>
          <w:bCs/>
          <w:sz w:val="24"/>
          <w:szCs w:val="24"/>
          <w:highlight w:val="none"/>
        </w:rPr>
      </w:pPr>
      <w:r>
        <w:rPr>
          <w:rFonts w:ascii="Times New Roman" w:hAnsi="Times New Roman"/>
          <w:sz w:val="24"/>
          <w:szCs w:val="24"/>
          <w:highlight w:val="none"/>
        </w:rPr>
        <w:t xml:space="preserve">- </w:t>
      </w:r>
      <w:r>
        <w:rPr>
          <w:rFonts w:ascii="Times New Roman" w:hAnsi="Times New Roman"/>
          <w:bCs/>
          <w:sz w:val="24"/>
          <w:szCs w:val="24"/>
          <w:highlight w:val="none"/>
        </w:rPr>
        <w:t xml:space="preserve">не принимать распоряжения Клиента к исполнению, за исключением распоряжений о перечислении денежных средств в бюджетную систему,</w:t>
      </w:r>
      <w:r>
        <w:rPr>
          <w:rFonts w:ascii="Times New Roman" w:hAnsi="Times New Roman"/>
          <w:sz w:val="24"/>
          <w:szCs w:val="24"/>
          <w:highlight w:val="none"/>
        </w:rPr>
        <w:t xml:space="preserve"> </w:t>
      </w:r>
      <w:r>
        <w:rPr>
          <w:rFonts w:ascii="Times New Roman" w:hAnsi="Times New Roman"/>
          <w:bCs/>
          <w:sz w:val="24"/>
          <w:szCs w:val="24"/>
          <w:highlight w:val="none"/>
        </w:rPr>
        <w:t xml:space="preserve">перевода денежных средств </w:t>
      </w:r>
      <w:r>
        <w:rPr>
          <w:rFonts w:ascii="Times New Roman" w:hAnsi="Times New Roman"/>
          <w:bCs/>
          <w:sz w:val="24"/>
          <w:szCs w:val="24"/>
          <w:highlight w:val="none"/>
        </w:rPr>
        <w:br/>
        <w:t xml:space="preserve">на банковские счета</w:t>
      </w:r>
      <w:r>
        <w:rPr>
          <w:rFonts w:ascii="Times New Roman" w:hAnsi="Times New Roman"/>
          <w:bCs/>
          <w:sz w:val="24"/>
          <w:szCs w:val="24"/>
          <w:highlight w:val="none"/>
        </w:rPr>
        <w:t xml:space="preserve">, входящие в состав единого казначейского счета, открытые Федеральному казначейству в Банке России, выплаты заработной платы и социальных выплат, а также платежей на погашение кредитов/ссудной задолженности перед Банком, комиссионного в</w:t>
      </w:r>
      <w:r>
        <w:rPr>
          <w:rFonts w:ascii="Times New Roman" w:hAnsi="Times New Roman" w:eastAsia="Times New Roman" w:cs="Times New Roman"/>
          <w:bCs/>
          <w:sz w:val="24"/>
          <w:szCs w:val="24"/>
          <w:highlight w:val="none"/>
        </w:rPr>
        <w:t xml:space="preserve">ознаграждения Банку;</w:t>
      </w:r>
      <w:r>
        <w:rPr>
          <w:rFonts w:ascii="Times New Roman" w:hAnsi="Times New Roman" w:cs="Times New Roman"/>
          <w:bCs/>
          <w:sz w:val="24"/>
          <w:szCs w:val="24"/>
          <w:highlight w:val="none"/>
        </w:rPr>
      </w:r>
      <w:r>
        <w:rPr>
          <w:rFonts w:ascii="Times New Roman" w:hAnsi="Times New Roman" w:cs="Times New Roman"/>
          <w:bCs/>
          <w:sz w:val="24"/>
          <w:szCs w:val="24"/>
          <w:highlight w:val="none"/>
        </w:rPr>
      </w:r>
    </w:p>
    <w:p>
      <w:pPr>
        <w:ind w:firstLine="709"/>
        <w:jc w:val="both"/>
        <w:spacing w:after="0" w:line="240" w:lineRule="auto"/>
        <w:tabs>
          <w:tab w:val="left" w:pos="1134" w:leader="none"/>
        </w:tabs>
        <w:rPr>
          <w:rFonts w:ascii="Times New Roman" w:hAnsi="Times New Roman" w:cs="Times New Roman"/>
          <w:bCs/>
          <w:sz w:val="24"/>
          <w:szCs w:val="24"/>
          <w:highlight w:val="none"/>
        </w:rPr>
      </w:pPr>
      <w:r>
        <w:rPr>
          <w:rFonts w:ascii="Times New Roman" w:hAnsi="Times New Roman" w:eastAsia="Times New Roman" w:cs="Times New Roman"/>
          <w:bCs/>
          <w:sz w:val="24"/>
          <w:szCs w:val="24"/>
          <w:highlight w:val="none"/>
        </w:rPr>
        <w:t xml:space="preserve">- </w:t>
      </w:r>
      <w:r>
        <w:rPr>
          <w:rFonts w:ascii="Times New Roman" w:hAnsi="Times New Roman" w:eastAsia="Times New Roman" w:cs="Times New Roman"/>
          <w:bCs/>
          <w:sz w:val="24"/>
          <w:szCs w:val="24"/>
          <w:highlight w:val="none"/>
        </w:rPr>
        <w:t xml:space="preserve">приостановит</w:t>
      </w:r>
      <w:r>
        <w:rPr>
          <w:rFonts w:ascii="Times New Roman" w:hAnsi="Times New Roman" w:eastAsia="Times New Roman" w:cs="Times New Roman"/>
          <w:bCs/>
          <w:sz w:val="24"/>
          <w:szCs w:val="24"/>
          <w:highlight w:val="none"/>
        </w:rPr>
        <w:t xml:space="preserve">ь доступ к ИС </w:t>
      </w:r>
      <w:r>
        <w:rPr>
          <w:rFonts w:ascii="Times New Roman" w:hAnsi="Times New Roman" w:eastAsia="Times New Roman" w:cs="Times New Roman"/>
          <w:bCs/>
          <w:sz w:val="24"/>
          <w:szCs w:val="24"/>
          <w:highlight w:val="none"/>
        </w:rPr>
        <w:t xml:space="preserve">Свой Бизнес</w:t>
      </w:r>
      <w:r>
        <w:rPr>
          <w:rFonts w:ascii="Times New Roman" w:hAnsi="Times New Roman" w:eastAsia="Times New Roman" w:cs="Times New Roman"/>
          <w:bCs/>
          <w:sz w:val="24"/>
          <w:szCs w:val="24"/>
          <w:highlight w:val="none"/>
        </w:rPr>
        <w:t xml:space="preserve">;</w:t>
      </w:r>
      <w:r>
        <w:rPr>
          <w:rFonts w:ascii="Times New Roman" w:hAnsi="Times New Roman" w:cs="Times New Roman"/>
          <w:bCs/>
          <w:sz w:val="24"/>
          <w:szCs w:val="24"/>
          <w:highlight w:val="none"/>
        </w:rPr>
      </w:r>
      <w:r>
        <w:rPr>
          <w:rFonts w:ascii="Times New Roman" w:hAnsi="Times New Roman" w:cs="Times New Roman"/>
          <w:bCs/>
          <w:sz w:val="24"/>
          <w:szCs w:val="24"/>
          <w:highlight w:val="none"/>
        </w:rPr>
      </w:r>
    </w:p>
    <w:p>
      <w:pPr>
        <w:ind w:firstLine="709"/>
        <w:jc w:val="both"/>
        <w:spacing w:after="0" w:line="240" w:lineRule="auto"/>
        <w:tabs>
          <w:tab w:val="left" w:pos="1134" w:leader="none"/>
        </w:tabs>
        <w:rPr>
          <w:rFonts w:ascii="Times New Roman" w:hAnsi="Times New Roman"/>
          <w:bCs/>
          <w:sz w:val="24"/>
          <w:szCs w:val="24"/>
          <w:highlight w:val="none"/>
        </w:rPr>
      </w:pPr>
      <w:r>
        <w:rPr>
          <w:rFonts w:ascii="Times New Roman" w:hAnsi="Times New Roman" w:eastAsia="Times New Roman" w:cs="Times New Roman"/>
          <w:bCs/>
          <w:sz w:val="24"/>
          <w:szCs w:val="24"/>
          <w:highlight w:val="none"/>
        </w:rPr>
        <w:t xml:space="preserve">- приостановить действие выпущенных бизнес-карт (</w:t>
      </w:r>
      <w:r>
        <w:rPr>
          <w:rFonts w:ascii="Times New Roman" w:hAnsi="Times New Roman"/>
          <w:bCs/>
          <w:sz w:val="24"/>
          <w:szCs w:val="24"/>
          <w:highlight w:val="none"/>
        </w:rPr>
        <w:t xml:space="preserve">корпоративных карт);</w:t>
      </w:r>
      <w:r>
        <w:rPr>
          <w:rFonts w:ascii="Times New Roman" w:hAnsi="Times New Roman"/>
          <w:bCs/>
          <w:sz w:val="24"/>
          <w:szCs w:val="24"/>
          <w:highlight w:val="none"/>
        </w:rPr>
      </w:r>
      <w:r>
        <w:rPr>
          <w:rFonts w:ascii="Times New Roman" w:hAnsi="Times New Roman"/>
          <w:bCs/>
          <w:sz w:val="24"/>
          <w:szCs w:val="24"/>
          <w:highlight w:val="none"/>
        </w:rPr>
      </w:r>
    </w:p>
    <w:p>
      <w:pPr>
        <w:ind w:firstLine="709"/>
        <w:jc w:val="both"/>
        <w:spacing w:after="0" w:line="240" w:lineRule="auto"/>
        <w:tabs>
          <w:tab w:val="left" w:pos="1134" w:leader="none"/>
        </w:tabs>
        <w:rPr>
          <w:rFonts w:ascii="Times New Roman" w:hAnsi="Times New Roman"/>
          <w:bCs/>
          <w:sz w:val="24"/>
          <w:szCs w:val="24"/>
          <w:highlight w:val="none"/>
        </w:rPr>
      </w:pPr>
      <w:r>
        <w:rPr>
          <w:rFonts w:ascii="Times New Roman" w:hAnsi="Times New Roman"/>
          <w:bCs/>
          <w:sz w:val="24"/>
          <w:szCs w:val="24"/>
          <w:highlight w:val="none"/>
        </w:rPr>
        <w:t xml:space="preserve">- запросить сведения и/или документы об урегулировании корпоративного спора, </w:t>
      </w:r>
      <w:r>
        <w:rPr>
          <w:rFonts w:ascii="Times New Roman" w:hAnsi="Times New Roman"/>
          <w:bCs/>
          <w:sz w:val="24"/>
          <w:szCs w:val="24"/>
          <w:highlight w:val="none"/>
        </w:rPr>
        <w:br/>
        <w:t xml:space="preserve">а также актуальные документы, </w:t>
      </w:r>
      <w:r>
        <w:rPr>
          <w:rFonts w:ascii="Times New Roman" w:hAnsi="Times New Roman"/>
          <w:sz w:val="24"/>
          <w:szCs w:val="24"/>
          <w:highlight w:val="none"/>
        </w:rPr>
        <w:t xml:space="preserve">подтверждающие полномочия Уполномоченных лиц Клиента на распоряжение денежными средствами на счетах Клиента/документы об изменении Уполномоченных лиц Клиента</w:t>
      </w:r>
      <w:r>
        <w:rPr>
          <w:rFonts w:ascii="Times New Roman" w:hAnsi="Times New Roman"/>
          <w:bCs/>
          <w:sz w:val="24"/>
          <w:szCs w:val="24"/>
          <w:highlight w:val="none"/>
        </w:rPr>
        <w:t xml:space="preserve">.</w:t>
      </w:r>
      <w:r>
        <w:rPr>
          <w:rFonts w:ascii="Times New Roman" w:hAnsi="Times New Roman"/>
          <w:bCs/>
          <w:sz w:val="24"/>
          <w:szCs w:val="24"/>
          <w:highlight w:val="none"/>
        </w:rPr>
      </w:r>
      <w:r>
        <w:rPr>
          <w:rFonts w:ascii="Times New Roman" w:hAnsi="Times New Roman"/>
          <w:bCs/>
          <w:sz w:val="24"/>
          <w:szCs w:val="24"/>
          <w:highlight w:val="none"/>
        </w:rPr>
      </w:r>
    </w:p>
    <w:p>
      <w:pPr>
        <w:ind w:firstLine="709"/>
        <w:jc w:val="both"/>
        <w:spacing w:after="0" w:line="240" w:lineRule="auto"/>
        <w:tabs>
          <w:tab w:val="left" w:pos="1276" w:leader="none"/>
          <w:tab w:val="left" w:pos="1560" w:leader="none"/>
        </w:tabs>
        <w:rPr>
          <w:rFonts w:ascii="Times New Roman" w:hAnsi="Times New Roman" w:eastAsia="Times New Roman"/>
          <w:sz w:val="24"/>
          <w:szCs w:val="24"/>
          <w:highlight w:val="none"/>
        </w:rPr>
      </w:pPr>
      <w:r>
        <w:rPr>
          <w:rFonts w:ascii="Times New Roman" w:hAnsi="Times New Roman"/>
          <w:bCs/>
          <w:sz w:val="24"/>
          <w:szCs w:val="24"/>
          <w:highlight w:val="none"/>
        </w:rPr>
        <w:t xml:space="preserve">О принятых мерах Банк направляет уведомление Клиенту в порядке, установленном пунктом 2.9 настоящих Условий.</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276" w:leader="none"/>
          <w:tab w:val="left" w:pos="1560" w:leader="none"/>
        </w:tabs>
        <w:rPr>
          <w:rFonts w:ascii="Times New Roman" w:hAnsi="Times New Roman" w:eastAsia="Times New Roman"/>
          <w:iCs/>
          <w:sz w:val="24"/>
          <w:szCs w:val="24"/>
          <w:highlight w:val="none"/>
        </w:rPr>
      </w:pPr>
      <w:r>
        <w:rPr>
          <w:rFonts w:ascii="Times New Roman" w:hAnsi="Times New Roman" w:eastAsia="Times New Roman"/>
          <w:sz w:val="24"/>
          <w:szCs w:val="24"/>
          <w:highlight w:val="none"/>
          <w:lang w:eastAsia="ru-RU"/>
        </w:rPr>
        <w:t xml:space="preserve">5.1.1</w:t>
      </w:r>
      <w:r>
        <w:rPr>
          <w:rFonts w:ascii="Times New Roman" w:hAnsi="Times New Roman" w:eastAsia="Times New Roman"/>
          <w:sz w:val="24"/>
          <w:szCs w:val="24"/>
          <w:highlight w:val="none"/>
          <w:lang w:eastAsia="ru-RU"/>
        </w:rPr>
        <w:t xml:space="preserve">6</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t xml:space="preserve">И</w:t>
      </w:r>
      <w:r>
        <w:rPr>
          <w:rFonts w:ascii="Times New Roman" w:hAnsi="Times New Roman" w:eastAsia="Times New Roman"/>
          <w:iCs/>
          <w:sz w:val="24"/>
          <w:szCs w:val="24"/>
          <w:highlight w:val="none"/>
          <w:lang w:eastAsia="ru-RU"/>
        </w:rPr>
        <w:t xml:space="preserve">спользовать предоставленный Клиентом в Подразделение Банка адрес </w:t>
      </w:r>
      <w:r>
        <w:rPr>
          <w:rFonts w:ascii="Times New Roman" w:hAnsi="Times New Roman" w:eastAsia="Times New Roman"/>
          <w:bCs/>
          <w:sz w:val="24"/>
          <w:szCs w:val="24"/>
          <w:highlight w:val="none"/>
          <w:lang w:eastAsia="ru-RU"/>
        </w:rPr>
        <w:t xml:space="preserve">электронной почты</w:t>
      </w:r>
      <w:r>
        <w:rPr>
          <w:rFonts w:ascii="Times New Roman" w:hAnsi="Times New Roman" w:eastAsia="Times New Roman"/>
          <w:bCs/>
          <w:sz w:val="24"/>
          <w:szCs w:val="24"/>
          <w:highlight w:val="none"/>
          <w:vertAlign w:val="superscript"/>
          <w:lang w:eastAsia="ru-RU"/>
        </w:rPr>
        <w:footnoteReference w:id="24"/>
      </w:r>
      <w:r>
        <w:rPr>
          <w:rFonts w:ascii="Times New Roman" w:hAnsi="Times New Roman" w:eastAsia="Times New Roman"/>
          <w:bCs/>
          <w:sz w:val="24"/>
          <w:szCs w:val="24"/>
          <w:highlight w:val="none"/>
          <w:lang w:eastAsia="ru-RU"/>
        </w:rPr>
        <w:t xml:space="preserve"> для направления Клиенту запросов, сообщений, уведомлений</w:t>
      </w:r>
      <w:r>
        <w:rPr>
          <w:rFonts w:ascii="Times New Roman" w:hAnsi="Times New Roman" w:eastAsia="Times New Roman"/>
          <w:bCs/>
          <w:sz w:val="24"/>
          <w:szCs w:val="24"/>
          <w:highlight w:val="none"/>
          <w:lang w:eastAsia="ru-RU"/>
        </w:rPr>
        <w:t xml:space="preserve"> исключительно</w:t>
      </w:r>
      <w:r>
        <w:rPr>
          <w:rFonts w:ascii="Times New Roman" w:hAnsi="Times New Roman" w:eastAsia="Times New Roman"/>
          <w:bCs/>
          <w:sz w:val="24"/>
          <w:szCs w:val="24"/>
          <w:highlight w:val="none"/>
          <w:lang w:eastAsia="ru-RU"/>
        </w:rPr>
        <w:t xml:space="preserve"> в части исполнения требований Федерального закона №</w:t>
      </w:r>
      <w:r>
        <w:rPr>
          <w:rFonts w:ascii="Times New Roman" w:hAnsi="Times New Roman" w:eastAsia="Times New Roman"/>
          <w:bCs/>
          <w:sz w:val="24"/>
          <w:szCs w:val="24"/>
          <w:highlight w:val="none"/>
          <w:lang w:eastAsia="ru-RU"/>
        </w:rPr>
        <w:t xml:space="preserve"> </w:t>
      </w:r>
      <w:r>
        <w:rPr>
          <w:rFonts w:ascii="Times New Roman" w:hAnsi="Times New Roman" w:eastAsia="Times New Roman"/>
          <w:bCs/>
          <w:sz w:val="24"/>
          <w:szCs w:val="24"/>
          <w:highlight w:val="none"/>
          <w:lang w:eastAsia="ru-RU"/>
        </w:rPr>
        <w:t xml:space="preserve">115-ФЗ </w:t>
      </w:r>
      <w:r>
        <w:rPr>
          <w:rFonts w:ascii="Times New Roman" w:hAnsi="Times New Roman" w:eastAsia="Times New Roman"/>
          <w:bCs/>
          <w:sz w:val="24"/>
          <w:szCs w:val="24"/>
          <w:highlight w:val="none"/>
          <w:lang w:eastAsia="ru-RU"/>
        </w:rPr>
        <w:br/>
      </w:r>
      <w:r>
        <w:rPr>
          <w:rFonts w:ascii="Times New Roman" w:hAnsi="Times New Roman" w:eastAsia="Times New Roman"/>
          <w:bCs/>
          <w:sz w:val="24"/>
          <w:szCs w:val="24"/>
          <w:highlight w:val="none"/>
          <w:lang w:eastAsia="ru-RU"/>
        </w:rPr>
        <w:t xml:space="preserve">по обновлению сведений, полученных в р</w:t>
      </w:r>
      <w:r>
        <w:rPr>
          <w:rFonts w:ascii="Times New Roman" w:hAnsi="Times New Roman" w:eastAsia="Times New Roman"/>
          <w:bCs/>
          <w:sz w:val="24"/>
          <w:szCs w:val="24"/>
          <w:highlight w:val="none"/>
          <w:lang w:eastAsia="ru-RU"/>
        </w:rPr>
        <w:t xml:space="preserve">езультате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Pr>
          <w:rFonts w:ascii="Times New Roman" w:hAnsi="Times New Roman" w:eastAsia="Times New Roman"/>
          <w:iCs/>
          <w:sz w:val="24"/>
          <w:szCs w:val="24"/>
          <w:highlight w:val="none"/>
          <w:lang w:eastAsia="ru-RU"/>
        </w:rPr>
        <w:t xml:space="preserve">.</w:t>
      </w:r>
      <w:r>
        <w:rPr>
          <w:rFonts w:ascii="Times New Roman" w:hAnsi="Times New Roman" w:eastAsia="Times New Roman"/>
          <w:iCs/>
          <w:sz w:val="24"/>
          <w:szCs w:val="24"/>
          <w:highlight w:val="none"/>
        </w:rPr>
      </w:r>
      <w:r>
        <w:rPr>
          <w:rFonts w:ascii="Times New Roman" w:hAnsi="Times New Roman" w:eastAsia="Times New Roman"/>
          <w:iCs/>
          <w:sz w:val="24"/>
          <w:szCs w:val="24"/>
          <w:highlight w:val="none"/>
        </w:rPr>
      </w:r>
    </w:p>
    <w:p>
      <w:pPr>
        <w:ind w:firstLine="709"/>
        <w:jc w:val="both"/>
        <w:spacing w:after="0" w:line="240" w:lineRule="auto"/>
        <w:tabs>
          <w:tab w:val="left" w:pos="1276" w:leader="none"/>
        </w:tabs>
        <w:rPr>
          <w:rFonts w:ascii="Times New Roman" w:hAnsi="Times New Roman" w:eastAsia="Times New Roman"/>
          <w:color w:val="000000"/>
          <w:sz w:val="24"/>
          <w:szCs w:val="24"/>
          <w:highlight w:val="none"/>
        </w:rPr>
      </w:pPr>
      <w:r>
        <w:rPr>
          <w:rFonts w:ascii="Times New Roman" w:hAnsi="Times New Roman"/>
          <w:sz w:val="24"/>
          <w:szCs w:val="24"/>
          <w:highlight w:val="none"/>
        </w:rPr>
        <w:t xml:space="preserve">5.1.17. </w:t>
      </w:r>
      <w:r>
        <w:rPr>
          <w:rFonts w:ascii="Times New Roman" w:hAnsi="Times New Roman" w:eastAsia="Times New Roman"/>
          <w:color w:val="000000"/>
          <w:sz w:val="24"/>
          <w:szCs w:val="24"/>
          <w:highlight w:val="none"/>
        </w:rPr>
        <w:t xml:space="preserve">Отказать Клиенту в совершении операции, в том числе в совершении операции на основании распоряжения Клиента</w:t>
      </w:r>
      <w:r>
        <w:rPr>
          <w:rFonts w:ascii="Times New Roman" w:hAnsi="Times New Roman" w:eastAsia="Times New Roman"/>
          <w:bCs/>
          <w:color w:val="000000"/>
          <w:sz w:val="24"/>
          <w:szCs w:val="24"/>
          <w:highlight w:val="none"/>
        </w:rPr>
        <w:t xml:space="preserve"> и в совершении операции по зачислению денежных средств</w:t>
      </w:r>
      <w:r>
        <w:rPr>
          <w:rFonts w:ascii="Times New Roman" w:hAnsi="Times New Roman" w:eastAsia="Times New Roman"/>
          <w:color w:val="000000"/>
          <w:sz w:val="24"/>
          <w:szCs w:val="24"/>
          <w:highlight w:val="none"/>
        </w:rPr>
        <w:t xml:space="preserve"> при условии, что в результате реализации требований Федерального закона №</w:t>
      </w:r>
      <w:r>
        <w:rPr>
          <w:rFonts w:ascii="Times New Roman" w:hAnsi="Times New Roman" w:eastAsia="Times New Roman"/>
          <w:color w:val="000000"/>
          <w:sz w:val="24"/>
          <w:szCs w:val="24"/>
          <w:highlight w:val="none"/>
          <w:lang w:val="en-US"/>
        </w:rPr>
        <w:t xml:space="preserve"> </w:t>
      </w:r>
      <w:r>
        <w:rPr>
          <w:rFonts w:ascii="Times New Roman" w:hAnsi="Times New Roman" w:eastAsia="Times New Roman"/>
          <w:color w:val="000000"/>
          <w:sz w:val="24"/>
          <w:szCs w:val="24"/>
          <w:highlight w:val="none"/>
        </w:rPr>
        <w:t xml:space="preserve">115-ФЗ у Банка возникают подозрения, что операция совершается в целях легализации (отмывания) доходов, полученных преступным путем, или финансирования терроризма.</w:t>
      </w:r>
      <w:r>
        <w:rPr>
          <w:rFonts w:ascii="Times New Roman" w:hAnsi="Times New Roman" w:eastAsia="Times New Roman"/>
          <w:color w:val="000000"/>
          <w:sz w:val="24"/>
          <w:szCs w:val="24"/>
          <w:highlight w:val="none"/>
        </w:rPr>
      </w:r>
      <w:r>
        <w:rPr>
          <w:rFonts w:ascii="Times New Roman" w:hAnsi="Times New Roman" w:eastAsia="Times New Roman"/>
          <w:color w:val="000000"/>
          <w:sz w:val="24"/>
          <w:szCs w:val="24"/>
          <w:highlight w:val="none"/>
        </w:rPr>
      </w:r>
    </w:p>
    <w:p>
      <w:pPr>
        <w:ind w:firstLine="709"/>
        <w:jc w:val="both"/>
        <w:spacing w:after="0" w:line="240" w:lineRule="auto"/>
        <w:tabs>
          <w:tab w:val="left" w:pos="1276"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rPr>
        <w:t xml:space="preserve">В случае отказа Банка в совершении операции по зачислению денежных средств на Счет Клиента, Банк возвращает поступившие денежные средства в банк плательщика в срок не позднее двух рабочих дней со дня поступления платежного документа в Банк.</w:t>
      </w:r>
      <w:r>
        <w:rPr>
          <w:rFonts w:ascii="Times New Roman" w:hAnsi="Times New Roman" w:eastAsia="Times New Roman"/>
          <w:color w:val="000000"/>
          <w:sz w:val="24"/>
          <w:szCs w:val="24"/>
          <w:highlight w:val="none"/>
        </w:rPr>
      </w:r>
      <w:r>
        <w:rPr>
          <w:rFonts w:ascii="Times New Roman" w:hAnsi="Times New Roman" w:eastAsia="Times New Roman"/>
          <w:color w:val="000000"/>
          <w:sz w:val="24"/>
          <w:szCs w:val="24"/>
          <w:highlight w:val="none"/>
        </w:rPr>
      </w:r>
    </w:p>
    <w:p>
      <w:pPr>
        <w:ind w:firstLine="709"/>
        <w:jc w:val="both"/>
        <w:spacing w:after="0" w:line="240" w:lineRule="auto"/>
        <w:tabs>
          <w:tab w:val="left" w:pos="1276" w:leader="none"/>
          <w:tab w:val="left" w:pos="1560"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5.1.18. Самостоятельно определять/изменять маршрут осуществления перевода денежных средс</w:t>
      </w:r>
      <w:r>
        <w:rPr>
          <w:rFonts w:ascii="Times New Roman" w:hAnsi="Times New Roman"/>
          <w:color w:val="000000"/>
          <w:sz w:val="24"/>
          <w:szCs w:val="24"/>
          <w:highlight w:val="none"/>
        </w:rPr>
        <w:t xml:space="preserve">тв в валюте Российской Федерации/иностранной валюте в части используемых банков-корреспондентов, обеспечивая при этом неизменность реквизитов получателя и отправителя денежных средств, указанных Клиентом в соответствующем распоряжении/заявлении на перевод.</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1276" w:leader="none"/>
          <w:tab w:val="left" w:pos="1560" w:leader="none"/>
        </w:tabs>
        <w:rPr>
          <w:rFonts w:ascii="Times New Roman" w:hAnsi="Times New Roman" w:eastAsia="Times New Roman"/>
          <w:sz w:val="24"/>
          <w:szCs w:val="24"/>
          <w:highlight w:val="none"/>
        </w:rPr>
      </w:pPr>
      <w:r>
        <w:rPr>
          <w:rFonts w:ascii="Times New Roman" w:hAnsi="Times New Roman"/>
          <w:color w:val="000000"/>
          <w:sz w:val="24"/>
          <w:szCs w:val="24"/>
          <w:highlight w:val="none"/>
        </w:rPr>
        <w:t xml:space="preserve">5.1.19. </w:t>
      </w:r>
      <w:r>
        <w:rPr>
          <w:rFonts w:ascii="Times New Roman" w:hAnsi="Times New Roman"/>
          <w:iCs/>
          <w:sz w:val="24"/>
          <w:szCs w:val="24"/>
          <w:highlight w:val="none"/>
        </w:rPr>
        <w:t xml:space="preserve">Запрашивать у Клиента сведения и (или) подтверждающие документы в целях проверки соблюдения требований действующего законодательства Российской Федерации в области специальных экономических мер.</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134" w:leader="none"/>
        </w:tabs>
        <w:rPr>
          <w:rFonts w:ascii="Times New Roman" w:hAnsi="Times New Roman" w:eastAsia="Times New Roman"/>
          <w:color w:val="000000"/>
          <w:sz w:val="24"/>
          <w:szCs w:val="24"/>
          <w:highlight w:val="none"/>
        </w:rPr>
      </w:pPr>
      <w:r>
        <w:rPr>
          <w:rFonts w:ascii="Times New Roman" w:hAnsi="Times New Roman" w:eastAsia="Times New Roman"/>
          <w:sz w:val="24"/>
          <w:szCs w:val="24"/>
          <w:highlight w:val="none"/>
          <w:lang w:eastAsia="en-US"/>
        </w:rPr>
        <w:t xml:space="preserve">5.1.20. Отказать в совершении операции</w:t>
      </w:r>
      <w:r>
        <w:rPr>
          <w:rFonts w:ascii="Times New Roman" w:hAnsi="Times New Roman" w:eastAsia="Times New Roman"/>
          <w:sz w:val="24"/>
          <w:szCs w:val="24"/>
          <w:highlight w:val="none"/>
          <w:lang w:eastAsia="en-US"/>
        </w:rPr>
        <w:t xml:space="preserve">, в том числе в совершении операции</w:t>
      </w:r>
      <w:r>
        <w:rPr>
          <w:rFonts w:ascii="Times New Roman" w:hAnsi="Times New Roman" w:eastAsia="Times New Roman"/>
          <w:sz w:val="24"/>
          <w:szCs w:val="24"/>
          <w:highlight w:val="none"/>
          <w:lang w:eastAsia="en-US"/>
        </w:rPr>
        <w:t xml:space="preserve"> на основании распоряжения Клиента по перечислению денежных средств на банковский счёт</w:t>
      </w:r>
      <w:r>
        <w:rPr>
          <w:rFonts w:ascii="Times New Roman" w:hAnsi="Times New Roman" w:eastAsia="Times New Roman"/>
          <w:sz w:val="24"/>
          <w:szCs w:val="24"/>
          <w:highlight w:val="none"/>
          <w:lang w:eastAsia="en-US"/>
        </w:rPr>
        <w:t xml:space="preserve"> </w:t>
      </w:r>
      <w:r>
        <w:rPr>
          <w:rFonts w:ascii="Times New Roman" w:hAnsi="Times New Roman" w:eastAsia="Times New Roman"/>
          <w:sz w:val="24"/>
          <w:szCs w:val="24"/>
          <w:highlight w:val="none"/>
          <w:lang w:eastAsia="en-US"/>
        </w:rPr>
        <w:t xml:space="preserve">(не являющийся специальным рублевым счетом иностранного агента)</w:t>
      </w:r>
      <w:r>
        <w:rPr>
          <w:rFonts w:ascii="Times New Roman" w:hAnsi="Times New Roman" w:eastAsia="Times New Roman"/>
          <w:sz w:val="24"/>
          <w:szCs w:val="24"/>
          <w:highlight w:val="none"/>
          <w:lang w:eastAsia="en-US"/>
        </w:rPr>
        <w:t xml:space="preserve"> </w:t>
      </w:r>
      <w:r>
        <w:rPr>
          <w:rFonts w:ascii="Times New Roman" w:hAnsi="Times New Roman" w:eastAsia="Times New Roman"/>
          <w:sz w:val="24"/>
          <w:szCs w:val="24"/>
          <w:highlight w:val="none"/>
          <w:lang w:eastAsia="en-US"/>
        </w:rPr>
        <w:t xml:space="preserve">получателя средств</w:t>
      </w:r>
      <w:r>
        <w:rPr>
          <w:rFonts w:ascii="Times New Roman" w:hAnsi="Times New Roman" w:eastAsia="Times New Roman"/>
          <w:sz w:val="24"/>
          <w:szCs w:val="24"/>
          <w:highlight w:val="none"/>
          <w:lang w:eastAsia="en-US"/>
        </w:rPr>
        <w:t xml:space="preserve">, сведения о котором включены в реестр иностранных агентов, в случае возникновения оснований у Банка </w:t>
      </w:r>
      <w:r>
        <w:rPr>
          <w:rFonts w:ascii="Times New Roman" w:hAnsi="Times New Roman" w:eastAsia="Times New Roman"/>
          <w:sz w:val="24"/>
          <w:szCs w:val="24"/>
          <w:highlight w:val="none"/>
          <w:lang w:eastAsia="en-US"/>
        </w:rPr>
        <w:t xml:space="preserve">п</w:t>
      </w:r>
      <w:r>
        <w:rPr>
          <w:rFonts w:ascii="Times New Roman" w:hAnsi="Times New Roman" w:eastAsia="Times New Roman"/>
          <w:sz w:val="24"/>
          <w:szCs w:val="24"/>
          <w:highlight w:val="none"/>
          <w:lang w:eastAsia="en-US"/>
        </w:rPr>
        <w:t xml:space="preserve">олагать, что указанные ден</w:t>
      </w:r>
      <w:r>
        <w:rPr>
          <w:rFonts w:ascii="Times New Roman" w:hAnsi="Times New Roman" w:eastAsia="Times New Roman"/>
          <w:sz w:val="24"/>
          <w:szCs w:val="24"/>
          <w:highlight w:val="none"/>
          <w:lang w:eastAsia="en-US"/>
        </w:rPr>
        <w:t xml:space="preserve">ежные средства являются доходами, подлежащими зачислению на специальный рублёвый счёт иностранного агента, открытый в уполномоченном банке в соответствии с пунктом 14 статьи 9 Федерального закона от 14 июля 2022 года № 255-ФЗ «О контроле за деят</w:t>
      </w:r>
      <w:r>
        <w:rPr>
          <w:rFonts w:ascii="Times New Roman" w:hAnsi="Times New Roman" w:eastAsia="Times New Roman"/>
          <w:sz w:val="24"/>
          <w:szCs w:val="24"/>
          <w:highlight w:val="none"/>
          <w:lang w:eastAsia="en-US"/>
        </w:rPr>
        <w:t xml:space="preserve">ельностью лиц, находящихся под иностранным влиянием».</w:t>
      </w:r>
      <w:r>
        <w:rPr>
          <w:rFonts w:ascii="Times New Roman" w:hAnsi="Times New Roman" w:eastAsia="Times New Roman"/>
          <w:color w:val="000000"/>
          <w:sz w:val="24"/>
          <w:szCs w:val="24"/>
          <w:highlight w:val="none"/>
        </w:rPr>
      </w:r>
      <w:r>
        <w:rPr>
          <w:rFonts w:ascii="Times New Roman" w:hAnsi="Times New Roman" w:eastAsia="Times New Roman"/>
          <w:color w:val="000000"/>
          <w:sz w:val="24"/>
          <w:szCs w:val="24"/>
          <w:highlight w:val="none"/>
        </w:rPr>
      </w:r>
    </w:p>
    <w:p>
      <w:pPr>
        <w:ind w:firstLine="709"/>
        <w:jc w:val="both"/>
        <w:spacing w:after="0" w:line="240" w:lineRule="auto"/>
        <w:tabs>
          <w:tab w:val="left" w:pos="1276"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en-US"/>
        </w:rPr>
        <w:t xml:space="preserve">Отказать в совершении операции по зачислению денежных средств на </w:t>
      </w:r>
      <w:r>
        <w:rPr>
          <w:rFonts w:ascii="Times New Roman" w:hAnsi="Times New Roman" w:eastAsia="Times New Roman"/>
          <w:sz w:val="24"/>
          <w:szCs w:val="24"/>
          <w:highlight w:val="none"/>
          <w:lang w:eastAsia="en-US"/>
        </w:rPr>
        <w:t xml:space="preserve">С</w:t>
      </w:r>
      <w:r>
        <w:rPr>
          <w:rFonts w:ascii="Times New Roman" w:hAnsi="Times New Roman" w:eastAsia="Times New Roman"/>
          <w:sz w:val="24"/>
          <w:szCs w:val="24"/>
          <w:highlight w:val="none"/>
          <w:lang w:eastAsia="en-US"/>
        </w:rPr>
        <w:t xml:space="preserve">чёт Клиента, сведения о котором включены в реестр иностранных агентов, в случае возникновения оснований у Банка </w:t>
      </w:r>
      <w:r>
        <w:rPr>
          <w:rFonts w:ascii="Times New Roman" w:hAnsi="Times New Roman" w:eastAsia="Times New Roman"/>
          <w:sz w:val="24"/>
          <w:szCs w:val="24"/>
          <w:highlight w:val="none"/>
          <w:lang w:eastAsia="en-US"/>
        </w:rPr>
        <w:t xml:space="preserve">п</w:t>
      </w:r>
      <w:r>
        <w:rPr>
          <w:rFonts w:ascii="Times New Roman" w:hAnsi="Times New Roman" w:eastAsia="Times New Roman"/>
          <w:sz w:val="24"/>
          <w:szCs w:val="24"/>
          <w:highlight w:val="none"/>
          <w:lang w:eastAsia="en-US"/>
        </w:rPr>
        <w:t xml:space="preserve">олагать, что указанные денежные средства </w:t>
      </w:r>
      <w:r>
        <w:rPr>
          <w:rFonts w:ascii="Times New Roman" w:hAnsi="Times New Roman" w:eastAsia="Times New Roman"/>
          <w:sz w:val="24"/>
          <w:szCs w:val="24"/>
          <w:highlight w:val="none"/>
          <w:lang w:eastAsia="en-US"/>
        </w:rPr>
        <w:t xml:space="preserve">являются доходами, подлежащими </w:t>
      </w:r>
      <w:r>
        <w:rPr>
          <w:rFonts w:ascii="Times New Roman" w:hAnsi="Times New Roman" w:eastAsia="Times New Roman"/>
          <w:sz w:val="24"/>
          <w:szCs w:val="24"/>
          <w:highlight w:val="none"/>
          <w:lang w:eastAsia="en-US"/>
        </w:rPr>
        <w:t xml:space="preserve">зачислению на специальный рублёвый счёт иностранного агента, открытый</w:t>
        <w:br/>
        <w:t xml:space="preserve">в уполномоченном банке в соответствии с пунктом 14 статьи 9 Федерального закона от</w:t>
        <w:br/>
        <w:t xml:space="preserve">14 июля 2022 года № 255-ФЗ «О контроле за деят</w:t>
      </w:r>
      <w:r>
        <w:rPr>
          <w:rFonts w:ascii="Times New Roman" w:hAnsi="Times New Roman" w:eastAsia="Times New Roman"/>
          <w:sz w:val="24"/>
          <w:szCs w:val="24"/>
          <w:highlight w:val="none"/>
          <w:lang w:eastAsia="en-US"/>
        </w:rPr>
        <w:t xml:space="preserve">ельностью лиц, находящихся под иностранным влиянием».</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276"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r>
      <w:r>
        <w:rPr>
          <w:rFonts w:ascii="Times New Roman" w:hAnsi="Times New Roman"/>
          <w:bCs/>
          <w:sz w:val="24"/>
          <w:szCs w:val="24"/>
          <w:highlight w:val="none"/>
        </w:rPr>
        <w:t xml:space="preserve">5.2.</w:t>
      </w:r>
      <w:r>
        <w:rPr>
          <w:rFonts w:ascii="Times New Roman" w:hAnsi="Times New Roman"/>
          <w:b/>
          <w:bCs/>
          <w:sz w:val="24"/>
          <w:szCs w:val="24"/>
          <w:highlight w:val="none"/>
        </w:rPr>
        <w:tab/>
        <w:t xml:space="preserve">Клиент имеет право:</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134" w:leader="none"/>
        </w:tabs>
        <w:rPr>
          <w:rFonts w:ascii="Times New Roman" w:hAnsi="Times New Roman"/>
          <w:bCs/>
          <w:sz w:val="24"/>
          <w:szCs w:val="24"/>
          <w:highlight w:val="none"/>
        </w:rPr>
      </w:pPr>
      <w:r>
        <w:rPr>
          <w:rFonts w:ascii="Times New Roman" w:hAnsi="Times New Roman"/>
          <w:bCs/>
          <w:sz w:val="24"/>
          <w:szCs w:val="24"/>
          <w:highlight w:val="none"/>
        </w:rPr>
        <w:t xml:space="preserve">5.2.1.</w:t>
      </w:r>
      <w:r>
        <w:rPr>
          <w:rFonts w:ascii="Times New Roman" w:hAnsi="Times New Roman"/>
          <w:b/>
          <w:bCs/>
          <w:sz w:val="24"/>
          <w:szCs w:val="24"/>
          <w:highlight w:val="none"/>
        </w:rPr>
        <w:tab/>
      </w:r>
      <w:r>
        <w:rPr>
          <w:rFonts w:ascii="Times New Roman" w:hAnsi="Times New Roman"/>
          <w:bCs/>
          <w:sz w:val="24"/>
          <w:szCs w:val="24"/>
          <w:highlight w:val="none"/>
        </w:rPr>
        <w:t xml:space="preserve">Самостоятельно распоряжаться денежными средствами, находящимися </w:t>
      </w:r>
      <w:r>
        <w:rPr>
          <w:rFonts w:ascii="Times New Roman" w:hAnsi="Times New Roman"/>
          <w:bCs/>
          <w:sz w:val="24"/>
          <w:szCs w:val="24"/>
          <w:highlight w:val="none"/>
        </w:rPr>
        <w:t xml:space="preserve">на Счете</w:t>
      </w:r>
      <w:r>
        <w:rPr>
          <w:rFonts w:ascii="Times New Roman" w:hAnsi="Times New Roman"/>
          <w:bCs/>
          <w:sz w:val="24"/>
          <w:szCs w:val="24"/>
          <w:highlight w:val="none"/>
        </w:rPr>
        <w:t xml:space="preserve">,</w:t>
      </w:r>
      <w:r>
        <w:rPr>
          <w:rFonts w:ascii="Times New Roman" w:hAnsi="Times New Roman"/>
          <w:bCs/>
          <w:sz w:val="24"/>
          <w:szCs w:val="24"/>
          <w:highlight w:val="none"/>
        </w:rPr>
        <w:t xml:space="preserve"> в пределах имеющ</w:t>
      </w:r>
      <w:r>
        <w:rPr>
          <w:rFonts w:ascii="Times New Roman" w:hAnsi="Times New Roman"/>
          <w:bCs/>
          <w:sz w:val="24"/>
          <w:szCs w:val="24"/>
          <w:highlight w:val="none"/>
        </w:rPr>
        <w:t xml:space="preserve">ихся на Счете денежных средств с учетом требований действующего законодательства Российской Федерации и Договора</w:t>
      </w:r>
      <w:r>
        <w:rPr>
          <w:rFonts w:ascii="Times New Roman" w:hAnsi="Times New Roman"/>
          <w:bCs/>
          <w:sz w:val="24"/>
          <w:szCs w:val="24"/>
          <w:highlight w:val="none"/>
        </w:rPr>
        <w:t xml:space="preserve"> РКО</w:t>
      </w:r>
      <w:r>
        <w:rPr>
          <w:rFonts w:ascii="Times New Roman" w:hAnsi="Times New Roman"/>
          <w:bCs/>
          <w:sz w:val="24"/>
          <w:szCs w:val="24"/>
          <w:highlight w:val="none"/>
        </w:rPr>
        <w:t xml:space="preserve"> (в том числе</w:t>
      </w:r>
      <w:r>
        <w:rPr>
          <w:rFonts w:ascii="Times New Roman" w:hAnsi="Times New Roman"/>
          <w:bCs/>
          <w:sz w:val="24"/>
          <w:szCs w:val="24"/>
          <w:highlight w:val="none"/>
        </w:rPr>
        <w:t xml:space="preserve">, с учетом особенностей расчетно-кассового обслуживания по специальному банковскому счету).</w:t>
      </w:r>
      <w:r>
        <w:rPr>
          <w:rFonts w:ascii="Times New Roman" w:hAnsi="Times New Roman"/>
          <w:bCs/>
          <w:sz w:val="24"/>
          <w:szCs w:val="24"/>
          <w:highlight w:val="none"/>
        </w:rPr>
      </w:r>
      <w:r>
        <w:rPr>
          <w:rFonts w:ascii="Times New Roman" w:hAnsi="Times New Roman"/>
          <w:bCs/>
          <w:sz w:val="24"/>
          <w:szCs w:val="24"/>
          <w:highlight w:val="none"/>
        </w:rPr>
      </w:r>
    </w:p>
    <w:p>
      <w:pPr>
        <w:ind w:firstLine="709"/>
        <w:jc w:val="both"/>
        <w:spacing w:after="0" w:line="240" w:lineRule="auto"/>
        <w:tabs>
          <w:tab w:val="left" w:pos="1134" w:leader="none"/>
        </w:tabs>
        <w:rPr>
          <w:rFonts w:ascii="Times New Roman" w:hAnsi="Times New Roman"/>
          <w:bCs/>
          <w:sz w:val="24"/>
          <w:szCs w:val="24"/>
          <w:highlight w:val="none"/>
        </w:rPr>
      </w:pPr>
      <w:r>
        <w:rPr>
          <w:rFonts w:ascii="Times New Roman" w:hAnsi="Times New Roman"/>
          <w:bCs/>
          <w:sz w:val="24"/>
          <w:szCs w:val="24"/>
          <w:highlight w:val="none"/>
        </w:rPr>
        <w:t xml:space="preserve">5.2.2.</w:t>
      </w:r>
      <w:r>
        <w:rPr>
          <w:rFonts w:ascii="Times New Roman" w:hAnsi="Times New Roman"/>
          <w:bCs/>
          <w:sz w:val="24"/>
          <w:szCs w:val="24"/>
          <w:highlight w:val="none"/>
        </w:rPr>
        <w:tab/>
      </w:r>
      <w:r>
        <w:rPr>
          <w:rFonts w:ascii="Times New Roman" w:hAnsi="Times New Roman"/>
          <w:bCs/>
          <w:sz w:val="24"/>
          <w:szCs w:val="24"/>
          <w:highlight w:val="none"/>
        </w:rPr>
        <w:t xml:space="preserve">Получ</w:t>
      </w:r>
      <w:r>
        <w:rPr>
          <w:rFonts w:ascii="Times New Roman" w:hAnsi="Times New Roman"/>
          <w:bCs/>
          <w:sz w:val="24"/>
          <w:szCs w:val="24"/>
          <w:highlight w:val="none"/>
        </w:rPr>
        <w:t xml:space="preserve">а</w:t>
      </w:r>
      <w:r>
        <w:rPr>
          <w:rFonts w:ascii="Times New Roman" w:hAnsi="Times New Roman"/>
          <w:bCs/>
          <w:sz w:val="24"/>
          <w:szCs w:val="24"/>
          <w:highlight w:val="none"/>
        </w:rPr>
        <w:t xml:space="preserve">ть </w:t>
      </w:r>
      <w:r>
        <w:rPr>
          <w:rFonts w:ascii="Times New Roman" w:hAnsi="Times New Roman"/>
          <w:bCs/>
          <w:sz w:val="24"/>
          <w:szCs w:val="24"/>
          <w:highlight w:val="none"/>
        </w:rPr>
        <w:t xml:space="preserve">дополнительные услуги </w:t>
      </w:r>
      <w:r>
        <w:rPr>
          <w:rFonts w:ascii="Times New Roman" w:hAnsi="Times New Roman"/>
          <w:bCs/>
          <w:sz w:val="24"/>
          <w:szCs w:val="24"/>
          <w:highlight w:val="none"/>
        </w:rPr>
        <w:t xml:space="preserve">и продукты </w:t>
      </w:r>
      <w:r>
        <w:rPr>
          <w:rFonts w:ascii="Times New Roman" w:hAnsi="Times New Roman"/>
          <w:bCs/>
          <w:sz w:val="24"/>
          <w:szCs w:val="24"/>
          <w:highlight w:val="none"/>
        </w:rPr>
        <w:t xml:space="preserve">в рамках Договора</w:t>
      </w:r>
      <w:r>
        <w:rPr>
          <w:rFonts w:ascii="Times New Roman" w:hAnsi="Times New Roman"/>
          <w:bCs/>
          <w:sz w:val="24"/>
          <w:szCs w:val="24"/>
          <w:highlight w:val="none"/>
        </w:rPr>
        <w:t xml:space="preserve"> РКО</w:t>
      </w:r>
      <w:r>
        <w:rPr>
          <w:rFonts w:ascii="Times New Roman" w:hAnsi="Times New Roman"/>
          <w:bCs/>
          <w:sz w:val="24"/>
          <w:szCs w:val="24"/>
          <w:highlight w:val="none"/>
        </w:rPr>
        <w:t xml:space="preserve"> в порядке</w:t>
      </w:r>
      <w:r>
        <w:rPr>
          <w:rFonts w:ascii="Times New Roman" w:hAnsi="Times New Roman"/>
          <w:bCs/>
          <w:sz w:val="24"/>
          <w:szCs w:val="24"/>
          <w:highlight w:val="none"/>
        </w:rPr>
        <w:t xml:space="preserve">,</w:t>
      </w:r>
      <w:r>
        <w:rPr>
          <w:rFonts w:ascii="Times New Roman" w:hAnsi="Times New Roman"/>
          <w:bCs/>
          <w:sz w:val="24"/>
          <w:szCs w:val="24"/>
          <w:highlight w:val="none"/>
        </w:rPr>
        <w:t xml:space="preserve"> установленном разделом </w:t>
      </w:r>
      <w:r>
        <w:rPr>
          <w:rFonts w:ascii="Times New Roman" w:hAnsi="Times New Roman"/>
          <w:bCs/>
          <w:sz w:val="24"/>
          <w:szCs w:val="24"/>
          <w:highlight w:val="none"/>
        </w:rPr>
        <w:t xml:space="preserve">9</w:t>
      </w:r>
      <w:r>
        <w:rPr>
          <w:rFonts w:ascii="Times New Roman" w:hAnsi="Times New Roman"/>
          <w:bCs/>
          <w:sz w:val="24"/>
          <w:szCs w:val="24"/>
          <w:highlight w:val="none"/>
        </w:rPr>
        <w:t xml:space="preserve"> </w:t>
      </w:r>
      <w:r>
        <w:rPr>
          <w:rFonts w:ascii="Times New Roman" w:hAnsi="Times New Roman"/>
          <w:bCs/>
          <w:sz w:val="24"/>
          <w:szCs w:val="24"/>
          <w:highlight w:val="none"/>
        </w:rPr>
        <w:t xml:space="preserve">настоящих Условий. </w:t>
      </w:r>
      <w:r>
        <w:rPr>
          <w:rFonts w:ascii="Times New Roman" w:hAnsi="Times New Roman"/>
          <w:bCs/>
          <w:sz w:val="24"/>
          <w:szCs w:val="24"/>
          <w:highlight w:val="none"/>
        </w:rPr>
      </w:r>
      <w:r>
        <w:rPr>
          <w:rFonts w:ascii="Times New Roman" w:hAnsi="Times New Roman"/>
          <w:bCs/>
          <w:sz w:val="24"/>
          <w:szCs w:val="24"/>
          <w:highlight w:val="none"/>
        </w:rPr>
      </w:r>
    </w:p>
    <w:p>
      <w:pPr>
        <w:ind w:firstLine="709"/>
        <w:jc w:val="both"/>
        <w:spacing w:after="0" w:line="240" w:lineRule="auto"/>
        <w:tabs>
          <w:tab w:val="left" w:pos="1134" w:leader="none"/>
        </w:tabs>
        <w:rPr>
          <w:rFonts w:ascii="Times New Roman" w:hAnsi="Times New Roman"/>
          <w:bCs/>
          <w:sz w:val="24"/>
          <w:szCs w:val="24"/>
          <w:highlight w:val="none"/>
        </w:rPr>
      </w:pPr>
      <w:r>
        <w:rPr>
          <w:rFonts w:ascii="Times New Roman" w:hAnsi="Times New Roman"/>
          <w:bCs/>
          <w:sz w:val="24"/>
          <w:szCs w:val="24"/>
          <w:highlight w:val="none"/>
        </w:rPr>
        <w:t xml:space="preserve">5.2.3.</w:t>
      </w:r>
      <w:r>
        <w:rPr>
          <w:rFonts w:ascii="Times New Roman" w:hAnsi="Times New Roman"/>
          <w:bCs/>
          <w:sz w:val="24"/>
          <w:szCs w:val="24"/>
          <w:highlight w:val="none"/>
        </w:rPr>
        <w:tab/>
      </w:r>
      <w:r>
        <w:rPr>
          <w:rFonts w:ascii="Times New Roman" w:hAnsi="Times New Roman"/>
          <w:bCs/>
          <w:sz w:val="24"/>
          <w:szCs w:val="24"/>
          <w:highlight w:val="none"/>
        </w:rPr>
        <w:t xml:space="preserve">Получать справки о состоянии Счета, иные необходимые документы о совершенных по </w:t>
      </w:r>
      <w:r>
        <w:rPr>
          <w:rFonts w:ascii="Times New Roman" w:hAnsi="Times New Roman"/>
          <w:bCs/>
          <w:sz w:val="24"/>
          <w:szCs w:val="24"/>
          <w:highlight w:val="none"/>
        </w:rPr>
        <w:t xml:space="preserve">С</w:t>
      </w:r>
      <w:r>
        <w:rPr>
          <w:rFonts w:ascii="Times New Roman" w:hAnsi="Times New Roman"/>
          <w:bCs/>
          <w:sz w:val="24"/>
          <w:szCs w:val="24"/>
          <w:highlight w:val="none"/>
        </w:rPr>
        <w:t xml:space="preserve">чету операциях</w:t>
      </w:r>
      <w:r>
        <w:rPr>
          <w:rFonts w:ascii="Times New Roman" w:hAnsi="Times New Roman"/>
          <w:bCs/>
          <w:sz w:val="24"/>
          <w:szCs w:val="24"/>
          <w:highlight w:val="none"/>
        </w:rPr>
        <w:t xml:space="preserve">.</w:t>
      </w:r>
      <w:r>
        <w:rPr>
          <w:rFonts w:ascii="Times New Roman" w:hAnsi="Times New Roman"/>
          <w:bCs/>
          <w:sz w:val="24"/>
          <w:szCs w:val="24"/>
          <w:highlight w:val="none"/>
        </w:rPr>
      </w:r>
      <w:r>
        <w:rPr>
          <w:rFonts w:ascii="Times New Roman" w:hAnsi="Times New Roman"/>
          <w:bCs/>
          <w:sz w:val="24"/>
          <w:szCs w:val="24"/>
          <w:highlight w:val="none"/>
        </w:rPr>
      </w:r>
    </w:p>
    <w:p>
      <w:pPr>
        <w:ind w:firstLine="709"/>
        <w:jc w:val="both"/>
        <w:spacing w:after="0" w:line="240" w:lineRule="auto"/>
        <w:tabs>
          <w:tab w:val="left" w:pos="1134" w:leader="none"/>
        </w:tabs>
        <w:rPr>
          <w:rFonts w:ascii="Times New Roman" w:hAnsi="Times New Roman"/>
          <w:bCs/>
          <w:sz w:val="24"/>
          <w:szCs w:val="24"/>
          <w:highlight w:val="none"/>
        </w:rPr>
      </w:pPr>
      <w:r>
        <w:rPr>
          <w:rFonts w:ascii="Times New Roman" w:hAnsi="Times New Roman"/>
          <w:bCs/>
          <w:sz w:val="24"/>
          <w:szCs w:val="24"/>
          <w:highlight w:val="none"/>
        </w:rPr>
        <w:t xml:space="preserve">5.2.4. Поручить Представителю Клиента обращаться по каналам телефонной связи </w:t>
      </w:r>
      <w:r>
        <w:rPr>
          <w:rFonts w:ascii="Times New Roman" w:hAnsi="Times New Roman"/>
          <w:bCs/>
          <w:sz w:val="24"/>
          <w:szCs w:val="24"/>
          <w:highlight w:val="none"/>
        </w:rPr>
        <w:br/>
        <w:t xml:space="preserve">с использованием Кодового слова/Кодового слова Держателя Бизнес-карты к расчетному счету в Контакт-центр Банка:</w:t>
      </w:r>
      <w:r>
        <w:rPr>
          <w:rFonts w:ascii="Times New Roman" w:hAnsi="Times New Roman"/>
          <w:bCs/>
          <w:sz w:val="24"/>
          <w:szCs w:val="24"/>
          <w:highlight w:val="none"/>
        </w:rPr>
      </w:r>
      <w:r>
        <w:rPr>
          <w:rFonts w:ascii="Times New Roman" w:hAnsi="Times New Roman"/>
          <w:bCs/>
          <w:sz w:val="24"/>
          <w:szCs w:val="24"/>
          <w:highlight w:val="none"/>
        </w:rPr>
      </w:r>
    </w:p>
    <w:p>
      <w:pPr>
        <w:ind w:firstLine="709"/>
        <w:jc w:val="both"/>
        <w:spacing w:after="0" w:line="240" w:lineRule="auto"/>
        <w:tabs>
          <w:tab w:val="left" w:pos="1134" w:leader="none"/>
        </w:tabs>
        <w:rPr>
          <w:rFonts w:ascii="Times New Roman" w:hAnsi="Times New Roman"/>
          <w:bCs/>
          <w:sz w:val="24"/>
          <w:szCs w:val="24"/>
          <w:highlight w:val="none"/>
        </w:rPr>
      </w:pPr>
      <w:r>
        <w:rPr>
          <w:rFonts w:ascii="Times New Roman" w:hAnsi="Times New Roman"/>
          <w:bCs/>
          <w:sz w:val="24"/>
          <w:szCs w:val="24"/>
          <w:highlight w:val="none"/>
        </w:rPr>
        <w:t xml:space="preserve">- за получением Финансовой информации;</w:t>
      </w:r>
      <w:r>
        <w:rPr>
          <w:rFonts w:ascii="Times New Roman" w:hAnsi="Times New Roman"/>
          <w:bCs/>
          <w:sz w:val="24"/>
          <w:szCs w:val="24"/>
          <w:highlight w:val="none"/>
        </w:rPr>
      </w:r>
      <w:r>
        <w:rPr>
          <w:rFonts w:ascii="Times New Roman" w:hAnsi="Times New Roman"/>
          <w:bCs/>
          <w:sz w:val="24"/>
          <w:szCs w:val="24"/>
          <w:highlight w:val="none"/>
        </w:rPr>
      </w:r>
    </w:p>
    <w:p>
      <w:pPr>
        <w:ind w:firstLine="709"/>
        <w:jc w:val="both"/>
        <w:spacing w:after="0" w:line="240" w:lineRule="auto"/>
        <w:tabs>
          <w:tab w:val="left" w:pos="284" w:leader="none"/>
          <w:tab w:val="left" w:pos="1276" w:leader="none"/>
          <w:tab w:val="left" w:pos="1418" w:leader="none"/>
        </w:tabs>
        <w:rPr>
          <w:rFonts w:ascii="Times New Roman" w:hAnsi="Times New Roman"/>
          <w:bCs/>
          <w:sz w:val="24"/>
          <w:szCs w:val="24"/>
          <w:highlight w:val="none"/>
        </w:rPr>
      </w:pPr>
      <w:r>
        <w:rPr>
          <w:rFonts w:ascii="Times New Roman" w:hAnsi="Times New Roman"/>
          <w:bCs/>
          <w:sz w:val="24"/>
          <w:szCs w:val="24"/>
          <w:highlight w:val="none"/>
        </w:rPr>
        <w:t xml:space="preserve">- за подключением (оформлением) услуг, продуктов, сервисов, программ Банка в рамках Единого сервисного договора.».</w:t>
      </w:r>
      <w:r>
        <w:rPr>
          <w:rFonts w:ascii="Times New Roman" w:hAnsi="Times New Roman"/>
          <w:bCs/>
          <w:sz w:val="24"/>
          <w:szCs w:val="24"/>
          <w:highlight w:val="none"/>
        </w:rPr>
      </w:r>
      <w:r>
        <w:rPr>
          <w:rFonts w:ascii="Times New Roman" w:hAnsi="Times New Roman"/>
          <w:bCs/>
          <w:sz w:val="24"/>
          <w:szCs w:val="24"/>
          <w:highlight w:val="none"/>
        </w:rPr>
      </w:r>
    </w:p>
    <w:p>
      <w:pPr>
        <w:pStyle w:val="1859"/>
        <w:ind w:left="0" w:firstLine="709"/>
        <w:jc w:val="both"/>
        <w:spacing w:after="0" w:line="240" w:lineRule="auto"/>
        <w:tabs>
          <w:tab w:val="left" w:pos="1134" w:leader="none"/>
        </w:tabs>
        <w:rPr>
          <w:rFonts w:ascii="Times New Roman" w:hAnsi="Times New Roman"/>
          <w:bCs/>
          <w:sz w:val="24"/>
          <w:szCs w:val="24"/>
          <w:highlight w:val="none"/>
        </w:rPr>
      </w:pPr>
      <w:r>
        <w:rPr>
          <w:rFonts w:ascii="Times New Roman" w:hAnsi="Times New Roman"/>
          <w:bCs/>
          <w:sz w:val="24"/>
          <w:szCs w:val="24"/>
          <w:highlight w:val="none"/>
        </w:rPr>
        <w:t xml:space="preserve">5.2.5. Обращаться за расчетно-кассовым обслуживанием Клиента и предоставлением банковских услуг в рамках Договора РКО в </w:t>
      </w:r>
      <w:r>
        <w:rPr>
          <w:rFonts w:ascii="Times New Roman" w:hAnsi="Times New Roman"/>
          <w:bCs/>
          <w:sz w:val="24"/>
          <w:szCs w:val="24"/>
          <w:highlight w:val="none"/>
        </w:rPr>
        <w:t xml:space="preserve">любое Подразделение Банка в рамках одного филиала, в котором открыт Счет, если иное не предусмотрено настоящими Условиями и приложениями к ним. В случае если Счет открыт в дополнительном офисе Банка, организационно подчиненном головному офису Банка, то обр</w:t>
      </w:r>
      <w:r>
        <w:rPr>
          <w:rFonts w:ascii="Times New Roman" w:hAnsi="Times New Roman"/>
          <w:bCs/>
          <w:sz w:val="24"/>
          <w:szCs w:val="24"/>
          <w:highlight w:val="none"/>
        </w:rPr>
        <w:t xml:space="preserve">ащаться за расчетно-кассовым обслуживанием Клиента и предоставлением банковских услуг в рамках Договора РКО в любое Подразделение Банка, организационно подчиненном головному офису Банка, если иное не предусмотрено настоящими Условиями и приложениями к ним.</w:t>
      </w:r>
      <w:r>
        <w:rPr>
          <w:rFonts w:ascii="Times New Roman" w:hAnsi="Times New Roman"/>
          <w:bCs/>
          <w:sz w:val="24"/>
          <w:szCs w:val="24"/>
          <w:highlight w:val="none"/>
        </w:rPr>
      </w:r>
      <w:r>
        <w:rPr>
          <w:rFonts w:ascii="Times New Roman" w:hAnsi="Times New Roman"/>
          <w:bCs/>
          <w:sz w:val="24"/>
          <w:szCs w:val="24"/>
          <w:highlight w:val="none"/>
        </w:rPr>
      </w:r>
    </w:p>
    <w:p>
      <w:pPr>
        <w:pStyle w:val="1859"/>
        <w:ind w:left="0" w:firstLine="709"/>
        <w:jc w:val="both"/>
        <w:spacing w:after="0" w:line="240" w:lineRule="auto"/>
        <w:tabs>
          <w:tab w:val="left" w:pos="1134" w:leader="none"/>
        </w:tabs>
        <w:rPr>
          <w:rFonts w:ascii="Times New Roman" w:hAnsi="Times New Roman"/>
          <w:bCs/>
          <w:iCs/>
          <w:sz w:val="24"/>
          <w:szCs w:val="24"/>
          <w:highlight w:val="none"/>
        </w:rPr>
      </w:pPr>
      <w:r>
        <w:rPr>
          <w:rFonts w:ascii="Times New Roman" w:hAnsi="Times New Roman"/>
          <w:bCs/>
          <w:sz w:val="24"/>
          <w:szCs w:val="24"/>
          <w:highlight w:val="none"/>
        </w:rPr>
        <w:t xml:space="preserve">5.2.6. </w:t>
      </w:r>
      <w:r>
        <w:rPr>
          <w:rFonts w:ascii="Times New Roman" w:hAnsi="Times New Roman"/>
          <w:bCs/>
          <w:iCs/>
          <w:sz w:val="24"/>
          <w:szCs w:val="24"/>
          <w:highlight w:val="none"/>
        </w:rPr>
        <w:t xml:space="preserve">В случае реализации Банком мер, направленных на запрет (ограничение) соверш</w:t>
      </w:r>
      <w:r>
        <w:rPr>
          <w:rFonts w:ascii="Times New Roman" w:hAnsi="Times New Roman"/>
          <w:bCs/>
          <w:iCs/>
          <w:sz w:val="24"/>
          <w:szCs w:val="24"/>
          <w:highlight w:val="none"/>
        </w:rPr>
        <w:t xml:space="preserve">ения финансовых операций и (или) замораживание (блокирование) денежных средств и (или) иного имущества, принадлежащих Клиенту - блокируемому лицу, а также финансовых операций, совершаемых в интересах и (или) в пользу Клиента - блокируемого лица, Клиент - б</w:t>
      </w:r>
      <w:r>
        <w:rPr>
          <w:rFonts w:ascii="Times New Roman" w:hAnsi="Times New Roman"/>
          <w:bCs/>
          <w:iCs/>
          <w:sz w:val="24"/>
          <w:szCs w:val="24"/>
          <w:highlight w:val="none"/>
        </w:rPr>
        <w:t xml:space="preserve">локируемое лицо имеет право получать денежные средства на Счет, а также совершать операции по Счету, предусмотренные ч. 3 ст. 3.1 Федерального закона № 281-ФЗ, если получение таких денежных средств, осуществление таких операций предусмотрено режимом Счета.</w:t>
      </w:r>
      <w:r>
        <w:rPr>
          <w:rFonts w:ascii="Times New Roman" w:hAnsi="Times New Roman"/>
          <w:bCs/>
          <w:iCs/>
          <w:sz w:val="24"/>
          <w:szCs w:val="24"/>
          <w:highlight w:val="none"/>
        </w:rPr>
      </w:r>
      <w:r>
        <w:rPr>
          <w:rFonts w:ascii="Times New Roman" w:hAnsi="Times New Roman"/>
          <w:bCs/>
          <w:iCs/>
          <w:sz w:val="24"/>
          <w:szCs w:val="24"/>
          <w:highlight w:val="none"/>
        </w:rPr>
      </w:r>
    </w:p>
    <w:p>
      <w:pPr>
        <w:pStyle w:val="1859"/>
        <w:ind w:left="0" w:firstLine="709"/>
        <w:jc w:val="both"/>
        <w:spacing w:after="0" w:line="240" w:lineRule="auto"/>
        <w:tabs>
          <w:tab w:val="left" w:pos="1134" w:leader="none"/>
        </w:tabs>
        <w:rPr>
          <w:rFonts w:ascii="Times New Roman" w:hAnsi="Times New Roman"/>
          <w:bCs/>
          <w:sz w:val="24"/>
          <w:szCs w:val="24"/>
          <w:highlight w:val="none"/>
        </w:rPr>
      </w:pPr>
      <w:r>
        <w:rPr>
          <w:rFonts w:ascii="Times New Roman" w:hAnsi="Times New Roman"/>
          <w:bCs/>
          <w:iCs/>
          <w:sz w:val="24"/>
          <w:szCs w:val="24"/>
          <w:highlight w:val="none"/>
        </w:rPr>
        <w:t xml:space="preserve">Клиент - блокируемое лицо вправе обратиться в обслуживающее подразделение Банка по месту ведения </w:t>
      </w:r>
      <w:r>
        <w:rPr>
          <w:rFonts w:ascii="Times New Roman" w:hAnsi="Times New Roman"/>
          <w:bCs/>
          <w:iCs/>
          <w:sz w:val="24"/>
          <w:szCs w:val="24"/>
          <w:highlight w:val="none"/>
        </w:rPr>
        <w:t xml:space="preserve">Счета в целях совершения операции по Счету, предусмотренной ч. 3 ст. 3.1 Федерального закона № 281-ФЗ, на основании распоряжения с предоставлением документов, подтверждающих право Клиента - блокируемого лица на совершение соответствующей операции по Счету.</w:t>
      </w:r>
      <w:r>
        <w:rPr>
          <w:rFonts w:ascii="Times New Roman" w:hAnsi="Times New Roman"/>
          <w:bCs/>
          <w:sz w:val="24"/>
          <w:szCs w:val="24"/>
          <w:highlight w:val="none"/>
        </w:rPr>
      </w:r>
      <w:r>
        <w:rPr>
          <w:rFonts w:ascii="Times New Roman" w:hAnsi="Times New Roman"/>
          <w:bCs/>
          <w:sz w:val="24"/>
          <w:szCs w:val="24"/>
          <w:highlight w:val="none"/>
        </w:rPr>
      </w:r>
    </w:p>
    <w:p>
      <w:pPr>
        <w:jc w:val="center"/>
        <w:spacing w:before="120" w:after="120" w:line="240" w:lineRule="auto"/>
        <w:tabs>
          <w:tab w:val="left" w:pos="426" w:leader="none"/>
        </w:tabs>
        <w:rPr>
          <w:rFonts w:ascii="Times New Roman" w:hAnsi="Times New Roman"/>
          <w:b/>
          <w:color w:val="000000"/>
          <w:sz w:val="24"/>
          <w:szCs w:val="24"/>
          <w:highlight w:val="none"/>
        </w:rPr>
      </w:pPr>
      <w:r>
        <w:rPr>
          <w:rFonts w:ascii="Times New Roman" w:hAnsi="Times New Roman"/>
          <w:b/>
          <w:color w:val="000000"/>
          <w:sz w:val="24"/>
          <w:szCs w:val="24"/>
          <w:highlight w:val="none"/>
        </w:rPr>
        <w:t xml:space="preserve">6.</w:t>
      </w:r>
      <w:r>
        <w:rPr>
          <w:rFonts w:ascii="Times New Roman" w:hAnsi="Times New Roman"/>
          <w:b/>
          <w:color w:val="000000"/>
          <w:sz w:val="24"/>
          <w:szCs w:val="24"/>
          <w:highlight w:val="none"/>
        </w:rPr>
        <w:tab/>
      </w:r>
      <w:r>
        <w:rPr>
          <w:rFonts w:ascii="Times New Roman" w:hAnsi="Times New Roman"/>
          <w:b/>
          <w:color w:val="000000"/>
          <w:sz w:val="24"/>
          <w:szCs w:val="24"/>
          <w:highlight w:val="none"/>
        </w:rPr>
        <w:t xml:space="preserve">Ответственность Сторон</w:t>
      </w:r>
      <w:r>
        <w:rPr>
          <w:rFonts w:ascii="Times New Roman" w:hAnsi="Times New Roman"/>
          <w:b/>
          <w:color w:val="000000"/>
          <w:sz w:val="24"/>
          <w:szCs w:val="24"/>
          <w:highlight w:val="none"/>
        </w:rPr>
      </w:r>
      <w:r>
        <w:rPr>
          <w:rFonts w:ascii="Times New Roman" w:hAnsi="Times New Roman"/>
          <w:b/>
          <w:color w:val="000000"/>
          <w:sz w:val="24"/>
          <w:szCs w:val="24"/>
          <w:highlight w:val="none"/>
        </w:rPr>
      </w:r>
    </w:p>
    <w:p>
      <w:pPr>
        <w:pStyle w:val="1872"/>
        <w:jc w:val="both"/>
        <w:tabs>
          <w:tab w:val="left" w:pos="1276" w:leader="none"/>
        </w:tabs>
        <w:rPr>
          <w:color w:val="000000"/>
          <w:highlight w:val="none"/>
        </w:rPr>
      </w:pPr>
      <w:r>
        <w:rPr>
          <w:color w:val="000000"/>
          <w:highlight w:val="none"/>
        </w:rPr>
        <w:t xml:space="preserve">6.1.</w:t>
      </w:r>
      <w:r>
        <w:rPr>
          <w:color w:val="000000"/>
          <w:highlight w:val="none"/>
          <w:lang w:val="ru-RU"/>
        </w:rPr>
        <w:tab/>
        <w:t xml:space="preserve">Стороны несут ответственность за неисполнение (ненадлежащее исполнение) своих обязательств по Договору </w:t>
      </w:r>
      <w:r>
        <w:rPr>
          <w:color w:val="000000"/>
          <w:highlight w:val="none"/>
          <w:lang w:val="ru-RU"/>
        </w:rPr>
        <w:t xml:space="preserve">РКО </w:t>
      </w:r>
      <w:r>
        <w:rPr>
          <w:color w:val="000000"/>
          <w:highlight w:val="none"/>
          <w:lang w:val="ru-RU"/>
        </w:rPr>
        <w:t xml:space="preserve">в соответствии </w:t>
      </w:r>
      <w:r>
        <w:rPr>
          <w:color w:val="000000"/>
          <w:highlight w:val="none"/>
          <w:lang w:val="ru-RU"/>
        </w:rPr>
        <w:t xml:space="preserve">с действующим законодательством Р</w:t>
      </w:r>
      <w:r>
        <w:rPr>
          <w:color w:val="000000"/>
          <w:highlight w:val="none"/>
          <w:lang w:val="ru-RU"/>
        </w:rPr>
        <w:t xml:space="preserve">оссийской Федерации</w:t>
      </w:r>
      <w:r>
        <w:rPr>
          <w:color w:val="000000"/>
          <w:highlight w:val="none"/>
          <w:lang w:val="ru-RU"/>
        </w:rPr>
        <w:t xml:space="preserve">.</w:t>
      </w:r>
      <w:r>
        <w:rPr>
          <w:color w:val="000000"/>
          <w:highlight w:val="none"/>
        </w:rPr>
      </w:r>
      <w:r>
        <w:rPr>
          <w:color w:val="000000"/>
          <w:highlight w:val="none"/>
        </w:rPr>
      </w:r>
    </w:p>
    <w:p>
      <w:pPr>
        <w:pStyle w:val="1872"/>
        <w:jc w:val="both"/>
        <w:tabs>
          <w:tab w:val="left" w:pos="1276" w:leader="none"/>
        </w:tabs>
        <w:rPr>
          <w:highlight w:val="none"/>
        </w:rPr>
      </w:pPr>
      <w:r>
        <w:rPr>
          <w:color w:val="000000"/>
          <w:highlight w:val="none"/>
          <w:lang w:val="ru-RU"/>
        </w:rPr>
        <w:t xml:space="preserve">6.2.</w:t>
      </w:r>
      <w:r>
        <w:rPr>
          <w:b/>
          <w:color w:val="000000"/>
          <w:highlight w:val="none"/>
        </w:rPr>
        <w:tab/>
      </w:r>
      <w:r>
        <w:rPr>
          <w:bCs/>
          <w:highlight w:val="none"/>
        </w:rPr>
        <w:t xml:space="preserve">Б</w:t>
      </w:r>
      <w:r>
        <w:rPr>
          <w:bCs/>
          <w:highlight w:val="none"/>
        </w:rPr>
        <w:t xml:space="preserve">анк</w:t>
      </w:r>
      <w:r>
        <w:rPr>
          <w:highlight w:val="none"/>
        </w:rPr>
        <w:t xml:space="preserve"> не несет ответственность за нарушение сроков исполнения и иные последствия, наступившие вследствие ошибок, допущенных</w:t>
      </w:r>
      <w:r>
        <w:rPr>
          <w:highlight w:val="none"/>
        </w:rPr>
        <w:t xml:space="preserve"> Клиентом</w:t>
      </w:r>
      <w:r>
        <w:rPr>
          <w:highlight w:val="none"/>
        </w:rPr>
        <w:t xml:space="preserve"> при оформлении </w:t>
      </w:r>
      <w:r>
        <w:rPr>
          <w:highlight w:val="none"/>
        </w:rPr>
        <w:t xml:space="preserve">распоряжений о переводе денежных средств</w:t>
      </w:r>
      <w:r>
        <w:rPr>
          <w:highlight w:val="none"/>
        </w:rPr>
        <w:t xml:space="preserve">.</w:t>
      </w:r>
      <w:r>
        <w:rPr>
          <w:highlight w:val="none"/>
        </w:rPr>
      </w:r>
      <w:r>
        <w:rPr>
          <w:highlight w:val="none"/>
        </w:rPr>
      </w:r>
    </w:p>
    <w:p>
      <w:pPr>
        <w:pStyle w:val="1872"/>
        <w:jc w:val="both"/>
        <w:tabs>
          <w:tab w:val="left" w:pos="1276" w:leader="none"/>
        </w:tabs>
        <w:rPr>
          <w:highlight w:val="none"/>
        </w:rPr>
      </w:pPr>
      <w:r>
        <w:rPr>
          <w:highlight w:val="none"/>
        </w:rPr>
        <w:t xml:space="preserve">6.</w:t>
      </w:r>
      <w:r>
        <w:rPr>
          <w:highlight w:val="none"/>
          <w:lang w:val="ru-RU"/>
        </w:rPr>
        <w:t xml:space="preserve">3</w:t>
      </w:r>
      <w:r>
        <w:rPr>
          <w:highlight w:val="none"/>
        </w:rPr>
        <w:t xml:space="preserve">.</w:t>
      </w:r>
      <w:r>
        <w:rPr>
          <w:highlight w:val="none"/>
        </w:rPr>
        <w:tab/>
        <w:t xml:space="preserve">Банк</w:t>
      </w:r>
      <w:r>
        <w:rPr>
          <w:b/>
          <w:bCs/>
          <w:highlight w:val="none"/>
        </w:rPr>
        <w:t xml:space="preserve"> </w:t>
      </w:r>
      <w:r>
        <w:rPr>
          <w:highlight w:val="none"/>
        </w:rPr>
        <w:t xml:space="preserve">не несет ответственность за достоверность и достаточность информации, содержащейся в </w:t>
      </w:r>
      <w:r>
        <w:rPr>
          <w:highlight w:val="none"/>
        </w:rPr>
        <w:t xml:space="preserve">распоряжениях Клиента о переводе денежных средств</w:t>
      </w:r>
      <w:r>
        <w:rPr>
          <w:highlight w:val="none"/>
        </w:rPr>
        <w:t xml:space="preserve">, а также в расчетных документах по зачислению средств </w:t>
      </w:r>
      <w:r>
        <w:rPr>
          <w:highlight w:val="none"/>
        </w:rPr>
        <w:t xml:space="preserve">на Счет</w:t>
      </w:r>
      <w:r>
        <w:rPr>
          <w:highlight w:val="none"/>
        </w:rPr>
        <w:t xml:space="preserve"> </w:t>
      </w:r>
      <w:r>
        <w:rPr>
          <w:highlight w:val="none"/>
        </w:rPr>
        <w:t xml:space="preserve">Клиента</w:t>
      </w:r>
      <w:r>
        <w:rPr>
          <w:highlight w:val="none"/>
        </w:rPr>
        <w:t xml:space="preserve">.</w:t>
      </w:r>
      <w:r>
        <w:rPr>
          <w:highlight w:val="none"/>
        </w:rPr>
      </w:r>
      <w:r>
        <w:rPr>
          <w:highlight w:val="none"/>
        </w:rPr>
      </w:r>
    </w:p>
    <w:p>
      <w:pPr>
        <w:pStyle w:val="1872"/>
        <w:jc w:val="both"/>
        <w:tabs>
          <w:tab w:val="left" w:pos="1276" w:leader="none"/>
        </w:tabs>
        <w:rPr>
          <w:highlight w:val="none"/>
        </w:rPr>
      </w:pPr>
      <w:r>
        <w:rPr>
          <w:highlight w:val="none"/>
        </w:rPr>
        <w:t xml:space="preserve">6.</w:t>
      </w:r>
      <w:r>
        <w:rPr>
          <w:highlight w:val="none"/>
          <w:lang w:val="ru-RU"/>
        </w:rPr>
        <w:t xml:space="preserve">4</w:t>
      </w:r>
      <w:r>
        <w:rPr>
          <w:highlight w:val="none"/>
        </w:rPr>
        <w:t xml:space="preserve">.</w:t>
      </w:r>
      <w:r>
        <w:rPr>
          <w:highlight w:val="none"/>
        </w:rPr>
        <w:tab/>
        <w:t xml:space="preserve">Банк </w:t>
      </w:r>
      <w:r>
        <w:rPr>
          <w:highlight w:val="none"/>
        </w:rPr>
        <w:t xml:space="preserve">не несет ответственность перед</w:t>
      </w:r>
      <w:r>
        <w:rPr>
          <w:highlight w:val="none"/>
        </w:rPr>
        <w:t xml:space="preserve"> Клиентом</w:t>
      </w:r>
      <w:r>
        <w:rPr>
          <w:highlight w:val="none"/>
        </w:rPr>
        <w:t xml:space="preserve"> </w:t>
      </w:r>
      <w:r>
        <w:rPr>
          <w:highlight w:val="none"/>
        </w:rPr>
        <w:t xml:space="preserve">з</w:t>
      </w:r>
      <w:r>
        <w:rPr>
          <w:highlight w:val="none"/>
        </w:rPr>
        <w:t xml:space="preserve">а задержку осуществления операций по </w:t>
      </w:r>
      <w:r>
        <w:rPr>
          <w:highlight w:val="none"/>
        </w:rPr>
        <w:t xml:space="preserve">С</w:t>
      </w:r>
      <w:r>
        <w:rPr>
          <w:highlight w:val="none"/>
        </w:rPr>
        <w:t xml:space="preserve">чету</w:t>
      </w:r>
      <w:r>
        <w:rPr>
          <w:highlight w:val="none"/>
        </w:rPr>
        <w:t xml:space="preserve"> Клиента</w:t>
      </w:r>
      <w:r>
        <w:rPr>
          <w:highlight w:val="none"/>
        </w:rPr>
        <w:t xml:space="preserve"> в случаях, если эта задержка произошла не по вине</w:t>
      </w:r>
      <w:r>
        <w:rPr>
          <w:highlight w:val="none"/>
        </w:rPr>
        <w:t xml:space="preserve"> Банк</w:t>
      </w:r>
      <w:r>
        <w:rPr>
          <w:highlight w:val="none"/>
        </w:rPr>
        <w:t xml:space="preserve">а</w:t>
      </w:r>
      <w:r>
        <w:rPr>
          <w:highlight w:val="none"/>
        </w:rPr>
        <w:t xml:space="preserve">. </w:t>
      </w:r>
      <w:r>
        <w:rPr>
          <w:highlight w:val="none"/>
        </w:rPr>
      </w:r>
      <w:r>
        <w:rPr>
          <w:highlight w:val="none"/>
        </w:rPr>
      </w:r>
    </w:p>
    <w:p>
      <w:pPr>
        <w:pStyle w:val="1872"/>
        <w:jc w:val="both"/>
        <w:tabs>
          <w:tab w:val="left" w:pos="1276" w:leader="none"/>
        </w:tabs>
        <w:rPr>
          <w:highlight w:val="none"/>
        </w:rPr>
      </w:pPr>
      <w:r>
        <w:rPr>
          <w:highlight w:val="none"/>
        </w:rPr>
        <w:t xml:space="preserve">6</w:t>
      </w:r>
      <w:r>
        <w:rPr>
          <w:highlight w:val="none"/>
        </w:rPr>
        <w:t xml:space="preserve">.</w:t>
      </w:r>
      <w:r>
        <w:rPr>
          <w:highlight w:val="none"/>
          <w:lang w:val="ru-RU"/>
        </w:rPr>
        <w:t xml:space="preserve">5</w:t>
      </w:r>
      <w:r>
        <w:rPr>
          <w:highlight w:val="none"/>
        </w:rPr>
        <w:t xml:space="preserve">.</w:t>
      </w:r>
      <w:r>
        <w:rPr>
          <w:highlight w:val="none"/>
        </w:rPr>
        <w:tab/>
      </w:r>
      <w:r>
        <w:rPr>
          <w:highlight w:val="none"/>
        </w:rPr>
        <w:t xml:space="preserve">При получении </w:t>
      </w:r>
      <w:r>
        <w:rPr>
          <w:highlight w:val="none"/>
        </w:rPr>
        <w:t xml:space="preserve">ра</w:t>
      </w:r>
      <w:r>
        <w:rPr>
          <w:highlight w:val="none"/>
        </w:rPr>
        <w:t xml:space="preserve">споряжений о переводе денежных средств</w:t>
      </w:r>
      <w:r>
        <w:rPr>
          <w:highlight w:val="none"/>
        </w:rPr>
        <w:t xml:space="preserve"> </w:t>
      </w:r>
      <w:r>
        <w:rPr>
          <w:highlight w:val="none"/>
        </w:rPr>
        <w:t xml:space="preserve">на бумажном носителе</w:t>
      </w:r>
      <w:r>
        <w:rPr>
          <w:highlight w:val="none"/>
        </w:rPr>
        <w:t xml:space="preserve"> </w:t>
      </w:r>
      <w:r>
        <w:rPr>
          <w:highlight w:val="none"/>
        </w:rPr>
        <w:t xml:space="preserve">и (или) кассовых </w:t>
      </w:r>
      <w:r>
        <w:rPr>
          <w:highlight w:val="none"/>
        </w:rPr>
        <w:t xml:space="preserve">документ</w:t>
      </w:r>
      <w:r>
        <w:rPr>
          <w:highlight w:val="none"/>
        </w:rPr>
        <w:t xml:space="preserve">ов</w:t>
      </w:r>
      <w:r>
        <w:rPr>
          <w:highlight w:val="none"/>
        </w:rPr>
        <w:t xml:space="preserve"> Клиента</w:t>
      </w:r>
      <w:r>
        <w:rPr>
          <w:highlight w:val="none"/>
        </w:rPr>
        <w:t xml:space="preserve"> </w:t>
      </w:r>
      <w:r>
        <w:rPr>
          <w:highlight w:val="none"/>
        </w:rPr>
        <w:t xml:space="preserve">Банк</w:t>
      </w:r>
      <w:r>
        <w:rPr>
          <w:b/>
          <w:bCs/>
          <w:highlight w:val="none"/>
        </w:rPr>
        <w:t xml:space="preserve"> </w:t>
      </w:r>
      <w:r>
        <w:rPr>
          <w:highlight w:val="none"/>
        </w:rPr>
        <w:t xml:space="preserve">проверяет полномочия лиц на право распоряжения</w:t>
      </w:r>
      <w:r>
        <w:rPr>
          <w:highlight w:val="none"/>
        </w:rPr>
        <w:t xml:space="preserve"> денежными</w:t>
      </w:r>
      <w:r>
        <w:rPr>
          <w:highlight w:val="none"/>
        </w:rPr>
        <w:t xml:space="preserve"> средствами, находящимися на </w:t>
      </w:r>
      <w:r>
        <w:rPr>
          <w:highlight w:val="none"/>
        </w:rPr>
        <w:t xml:space="preserve">С</w:t>
      </w:r>
      <w:r>
        <w:rPr>
          <w:highlight w:val="none"/>
        </w:rPr>
        <w:t xml:space="preserve">чете, путем проверки по внешним признакам соответствия подписей уполномоченных лиц </w:t>
      </w:r>
      <w:r>
        <w:rPr>
          <w:highlight w:val="none"/>
          <w:lang w:val="ru-RU"/>
        </w:rPr>
        <w:t xml:space="preserve">Клиента </w:t>
      </w:r>
      <w:r>
        <w:rPr>
          <w:highlight w:val="none"/>
        </w:rPr>
        <w:t xml:space="preserve">и оттиска печати</w:t>
      </w:r>
      <w:r>
        <w:rPr>
          <w:highlight w:val="none"/>
        </w:rPr>
        <w:t xml:space="preserve"> Клиента</w:t>
      </w:r>
      <w:r>
        <w:rPr>
          <w:highlight w:val="none"/>
        </w:rPr>
        <w:t xml:space="preserve"> согласно переданной последним </w:t>
      </w:r>
      <w:r>
        <w:rPr>
          <w:highlight w:val="none"/>
        </w:rPr>
        <w:t xml:space="preserve">К</w:t>
      </w:r>
      <w:r>
        <w:rPr>
          <w:highlight w:val="none"/>
        </w:rPr>
        <w:t xml:space="preserve">арточк</w:t>
      </w:r>
      <w:r>
        <w:rPr>
          <w:highlight w:val="none"/>
        </w:rPr>
        <w:t xml:space="preserve">е</w:t>
      </w:r>
      <w:r>
        <w:rPr>
          <w:highlight w:val="none"/>
        </w:rPr>
        <w:t xml:space="preserve">.</w:t>
      </w:r>
      <w:r>
        <w:rPr>
          <w:highlight w:val="none"/>
        </w:rPr>
      </w:r>
      <w:r>
        <w:rPr>
          <w:highlight w:val="none"/>
        </w:rPr>
      </w:r>
    </w:p>
    <w:p>
      <w:pPr>
        <w:pStyle w:val="1872"/>
        <w:jc w:val="both"/>
        <w:tabs>
          <w:tab w:val="left" w:pos="1276" w:leader="none"/>
        </w:tabs>
        <w:rPr>
          <w:highlight w:val="none"/>
        </w:rPr>
      </w:pPr>
      <w:r>
        <w:rPr>
          <w:highlight w:val="none"/>
        </w:rPr>
        <w:t xml:space="preserve">Распоряжения </w:t>
      </w:r>
      <w:r>
        <w:rPr>
          <w:highlight w:val="none"/>
        </w:rPr>
        <w:t xml:space="preserve">К</w:t>
      </w:r>
      <w:r>
        <w:rPr>
          <w:highlight w:val="none"/>
        </w:rPr>
        <w:t xml:space="preserve">лиента о переводе денежных средств </w:t>
      </w:r>
      <w:r>
        <w:rPr>
          <w:highlight w:val="none"/>
        </w:rPr>
        <w:t xml:space="preserve">и</w:t>
      </w:r>
      <w:r>
        <w:rPr>
          <w:highlight w:val="none"/>
        </w:rPr>
        <w:t xml:space="preserve">/</w:t>
      </w:r>
      <w:r>
        <w:rPr>
          <w:highlight w:val="none"/>
        </w:rPr>
        <w:t xml:space="preserve">или кассовы</w:t>
      </w:r>
      <w:r>
        <w:rPr>
          <w:highlight w:val="none"/>
        </w:rPr>
        <w:t xml:space="preserve">е</w:t>
      </w:r>
      <w:r>
        <w:rPr>
          <w:highlight w:val="none"/>
        </w:rPr>
        <w:t xml:space="preserve"> </w:t>
      </w:r>
      <w:r>
        <w:rPr>
          <w:highlight w:val="none"/>
        </w:rPr>
        <w:t xml:space="preserve">документ</w:t>
      </w:r>
      <w:r>
        <w:rPr>
          <w:highlight w:val="none"/>
        </w:rPr>
        <w:t xml:space="preserve">ы</w:t>
      </w:r>
      <w:r>
        <w:rPr>
          <w:highlight w:val="none"/>
        </w:rPr>
        <w:t xml:space="preserve">, поступивши</w:t>
      </w:r>
      <w:r>
        <w:rPr>
          <w:highlight w:val="none"/>
        </w:rPr>
        <w:t xml:space="preserve">е</w:t>
      </w:r>
      <w:r>
        <w:rPr>
          <w:highlight w:val="none"/>
        </w:rPr>
        <w:t xml:space="preserve"> в</w:t>
      </w:r>
      <w:r>
        <w:rPr>
          <w:highlight w:val="none"/>
        </w:rPr>
        <w:t xml:space="preserve"> Банк</w:t>
      </w:r>
      <w:r>
        <w:rPr>
          <w:highlight w:val="none"/>
        </w:rPr>
        <w:t xml:space="preserve"> от</w:t>
      </w:r>
      <w:r>
        <w:rPr>
          <w:highlight w:val="none"/>
        </w:rPr>
        <w:t xml:space="preserve"> Клиента</w:t>
      </w:r>
      <w:r>
        <w:rPr>
          <w:highlight w:val="none"/>
        </w:rPr>
        <w:t xml:space="preserve">, счита</w:t>
      </w:r>
      <w:r>
        <w:rPr>
          <w:highlight w:val="none"/>
        </w:rPr>
        <w:t xml:space="preserve">ю</w:t>
      </w:r>
      <w:r>
        <w:rPr>
          <w:highlight w:val="none"/>
        </w:rPr>
        <w:t xml:space="preserve">тся подписанным</w:t>
      </w:r>
      <w:r>
        <w:rPr>
          <w:highlight w:val="none"/>
        </w:rPr>
        <w:t xml:space="preserve">и</w:t>
      </w:r>
      <w:r>
        <w:rPr>
          <w:highlight w:val="none"/>
        </w:rPr>
        <w:t xml:space="preserve"> </w:t>
      </w:r>
      <w:r>
        <w:rPr>
          <w:highlight w:val="none"/>
        </w:rPr>
        <w:t xml:space="preserve">Клиентом/</w:t>
      </w:r>
      <w:r>
        <w:rPr>
          <w:highlight w:val="none"/>
        </w:rPr>
        <w:t xml:space="preserve">уполномоченными лицами</w:t>
      </w:r>
      <w:r>
        <w:rPr>
          <w:highlight w:val="none"/>
        </w:rPr>
        <w:t xml:space="preserve"> Клиента</w:t>
      </w:r>
      <w:r>
        <w:rPr>
          <w:highlight w:val="none"/>
        </w:rPr>
        <w:t xml:space="preserve">, а действия</w:t>
      </w:r>
      <w:r>
        <w:rPr>
          <w:highlight w:val="none"/>
        </w:rPr>
        <w:t xml:space="preserve"> Банк</w:t>
      </w:r>
      <w:r>
        <w:rPr>
          <w:highlight w:val="none"/>
        </w:rPr>
        <w:t xml:space="preserve">а</w:t>
      </w:r>
      <w:r>
        <w:rPr>
          <w:highlight w:val="none"/>
        </w:rPr>
        <w:t xml:space="preserve"> по </w:t>
      </w:r>
      <w:r>
        <w:rPr>
          <w:highlight w:val="none"/>
        </w:rPr>
        <w:t xml:space="preserve">их</w:t>
      </w:r>
      <w:r>
        <w:rPr>
          <w:highlight w:val="none"/>
        </w:rPr>
        <w:t xml:space="preserve"> исполнению правомерными, если простое визуальное сличение подписей лиц и оттиска печати на </w:t>
      </w:r>
      <w:r>
        <w:rPr>
          <w:highlight w:val="none"/>
        </w:rPr>
        <w:t xml:space="preserve">указанных </w:t>
      </w:r>
      <w:r>
        <w:rPr>
          <w:highlight w:val="none"/>
        </w:rPr>
        <w:t xml:space="preserve">документ</w:t>
      </w:r>
      <w:r>
        <w:rPr>
          <w:highlight w:val="none"/>
        </w:rPr>
        <w:t xml:space="preserve">ах</w:t>
      </w:r>
      <w:r>
        <w:rPr>
          <w:highlight w:val="none"/>
        </w:rPr>
        <w:t xml:space="preserve"> позволяет установить их схожесть по внешним признакам с подписями уполномоченных лиц и оттиском печати</w:t>
      </w:r>
      <w:r>
        <w:rPr>
          <w:highlight w:val="none"/>
        </w:rPr>
        <w:t xml:space="preserve"> Клиента</w:t>
      </w:r>
      <w:r>
        <w:rPr>
          <w:highlight w:val="none"/>
        </w:rPr>
        <w:t xml:space="preserve">, содержащимися в переданной</w:t>
      </w:r>
      <w:r>
        <w:rPr>
          <w:highlight w:val="none"/>
        </w:rPr>
        <w:t xml:space="preserve"> Клиентом Банку</w:t>
      </w:r>
      <w:r>
        <w:rPr>
          <w:highlight w:val="none"/>
        </w:rPr>
        <w:t xml:space="preserve"> </w:t>
      </w:r>
      <w:r>
        <w:rPr>
          <w:highlight w:val="none"/>
        </w:rPr>
        <w:t xml:space="preserve">К</w:t>
      </w:r>
      <w:r>
        <w:rPr>
          <w:highlight w:val="none"/>
        </w:rPr>
        <w:t xml:space="preserve">арточке</w:t>
      </w:r>
      <w:r>
        <w:rPr>
          <w:b/>
          <w:bCs/>
          <w:highlight w:val="none"/>
        </w:rPr>
        <w:t xml:space="preserve">.</w:t>
      </w:r>
      <w:r>
        <w:rPr>
          <w:highlight w:val="none"/>
        </w:rPr>
      </w:r>
      <w:r>
        <w:rPr>
          <w:highlight w:val="none"/>
        </w:rPr>
      </w:r>
    </w:p>
    <w:p>
      <w:pPr>
        <w:pStyle w:val="1872"/>
        <w:jc w:val="both"/>
        <w:tabs>
          <w:tab w:val="left" w:pos="1276" w:leader="none"/>
        </w:tabs>
        <w:rPr>
          <w:highlight w:val="none"/>
        </w:rPr>
      </w:pPr>
      <w:r>
        <w:rPr>
          <w:bCs/>
          <w:highlight w:val="none"/>
        </w:rPr>
        <w:t xml:space="preserve">Банк</w:t>
      </w:r>
      <w:r>
        <w:rPr>
          <w:b/>
          <w:bCs/>
          <w:highlight w:val="none"/>
        </w:rPr>
        <w:t xml:space="preserve"> </w:t>
      </w:r>
      <w:r>
        <w:rPr>
          <w:highlight w:val="none"/>
        </w:rPr>
        <w:t xml:space="preserve">не несет ответственность за последствия исполнения </w:t>
      </w:r>
      <w:r>
        <w:rPr>
          <w:highlight w:val="none"/>
        </w:rPr>
        <w:t xml:space="preserve">распоряжений о переводе денежных средств </w:t>
      </w:r>
      <w:r>
        <w:rPr>
          <w:highlight w:val="none"/>
        </w:rPr>
        <w:t xml:space="preserve">и (или) кассовых </w:t>
      </w:r>
      <w:r>
        <w:rPr>
          <w:highlight w:val="none"/>
        </w:rPr>
        <w:t xml:space="preserve">документов, подписанных лицами, неуполномоченными</w:t>
      </w:r>
      <w:r>
        <w:rPr>
          <w:highlight w:val="none"/>
        </w:rPr>
        <w:t xml:space="preserve"> Клиентом</w:t>
      </w:r>
      <w:r>
        <w:rPr>
          <w:bCs/>
          <w:highlight w:val="none"/>
        </w:rPr>
        <w:t xml:space="preserve">,</w:t>
      </w:r>
      <w:r>
        <w:rPr>
          <w:b/>
          <w:bCs/>
          <w:highlight w:val="none"/>
        </w:rPr>
        <w:t xml:space="preserve"> </w:t>
      </w:r>
      <w:r>
        <w:rPr>
          <w:highlight w:val="none"/>
        </w:rPr>
        <w:t xml:space="preserve">в тех случаях, когда с использованием </w:t>
      </w:r>
      <w:r>
        <w:rPr>
          <w:highlight w:val="none"/>
        </w:rPr>
        <w:t xml:space="preserve">процедур</w:t>
      </w:r>
      <w:r>
        <w:rPr>
          <w:highlight w:val="none"/>
        </w:rPr>
        <w:t xml:space="preserve">,</w:t>
      </w:r>
      <w:r>
        <w:rPr>
          <w:highlight w:val="none"/>
        </w:rPr>
        <w:t xml:space="preserve"> предусмотренных в настоящем пункте</w:t>
      </w:r>
      <w:r>
        <w:rPr>
          <w:highlight w:val="none"/>
        </w:rPr>
        <w:t xml:space="preserve">,</w:t>
      </w:r>
      <w:r>
        <w:rPr>
          <w:highlight w:val="none"/>
        </w:rPr>
        <w:t xml:space="preserve"> </w:t>
      </w:r>
      <w:r>
        <w:rPr>
          <w:highlight w:val="none"/>
        </w:rPr>
        <w:t xml:space="preserve">Банк</w:t>
      </w:r>
      <w:r>
        <w:rPr>
          <w:highlight w:val="none"/>
        </w:rPr>
        <w:t xml:space="preserve"> не мог установить факт выдачи распоряжения неуполномоченными лицами.</w:t>
      </w:r>
      <w:r>
        <w:rPr>
          <w:highlight w:val="none"/>
        </w:rPr>
      </w:r>
      <w:r>
        <w:rPr>
          <w:highlight w:val="none"/>
        </w:rPr>
      </w:r>
    </w:p>
    <w:p>
      <w:pPr>
        <w:pStyle w:val="1872"/>
        <w:jc w:val="both"/>
        <w:tabs>
          <w:tab w:val="left" w:pos="1276" w:leader="none"/>
        </w:tabs>
        <w:rPr>
          <w:highlight w:val="none"/>
        </w:rPr>
      </w:pPr>
      <w:r>
        <w:rPr>
          <w:highlight w:val="none"/>
        </w:rPr>
        <w:t xml:space="preserve">6.</w:t>
      </w:r>
      <w:r>
        <w:rPr>
          <w:highlight w:val="none"/>
          <w:lang w:val="ru-RU"/>
        </w:rPr>
        <w:t xml:space="preserve">6</w:t>
      </w:r>
      <w:r>
        <w:rPr>
          <w:highlight w:val="none"/>
        </w:rPr>
        <w:t xml:space="preserve">.</w:t>
      </w:r>
      <w:r>
        <w:rPr>
          <w:highlight w:val="none"/>
        </w:rPr>
        <w:tab/>
      </w:r>
      <w:r>
        <w:rPr>
          <w:highlight w:val="none"/>
        </w:rPr>
        <w:t xml:space="preserve">Банк</w:t>
      </w:r>
      <w:r>
        <w:rPr>
          <w:b/>
          <w:bCs/>
          <w:highlight w:val="none"/>
        </w:rPr>
        <w:t xml:space="preserve"> </w:t>
      </w:r>
      <w:r>
        <w:rPr>
          <w:highlight w:val="none"/>
        </w:rPr>
        <w:t xml:space="preserve">несет ответственность в соответствии с </w:t>
      </w:r>
      <w:r>
        <w:rPr>
          <w:highlight w:val="none"/>
          <w:lang w:val="ru-RU"/>
        </w:rPr>
        <w:t xml:space="preserve">законодательством</w:t>
      </w:r>
      <w:r>
        <w:rPr>
          <w:highlight w:val="none"/>
        </w:rPr>
        <w:t xml:space="preserve"> Р</w:t>
      </w:r>
      <w:r>
        <w:rPr>
          <w:highlight w:val="none"/>
          <w:lang w:val="ru-RU"/>
        </w:rPr>
        <w:t xml:space="preserve">оссийской Федерации </w:t>
      </w:r>
      <w:r>
        <w:rPr>
          <w:highlight w:val="none"/>
        </w:rPr>
        <w:t xml:space="preserve">в случаях несвоевременного зачисления на </w:t>
      </w:r>
      <w:r>
        <w:rPr>
          <w:highlight w:val="none"/>
        </w:rPr>
        <w:t xml:space="preserve">С</w:t>
      </w:r>
      <w:r>
        <w:rPr>
          <w:highlight w:val="none"/>
        </w:rPr>
        <w:t xml:space="preserve">чет поступивших </w:t>
      </w:r>
      <w:r>
        <w:rPr>
          <w:highlight w:val="none"/>
        </w:rPr>
        <w:t xml:space="preserve">Клиенту</w:t>
      </w:r>
      <w:r>
        <w:rPr>
          <w:b/>
          <w:bCs/>
          <w:highlight w:val="none"/>
        </w:rPr>
        <w:t xml:space="preserve"> </w:t>
      </w:r>
      <w:r>
        <w:rPr>
          <w:highlight w:val="none"/>
        </w:rPr>
        <w:t xml:space="preserve">денежных средств либо их необоснованного списания</w:t>
      </w:r>
      <w:r>
        <w:rPr>
          <w:highlight w:val="none"/>
        </w:rPr>
        <w:t xml:space="preserve"> Банком</w:t>
      </w:r>
      <w:r>
        <w:rPr>
          <w:highlight w:val="none"/>
        </w:rPr>
        <w:t xml:space="preserve"> </w:t>
      </w:r>
      <w:r>
        <w:rPr>
          <w:highlight w:val="none"/>
        </w:rPr>
        <w:t xml:space="preserve">с</w:t>
      </w:r>
      <w:r>
        <w:rPr>
          <w:highlight w:val="none"/>
        </w:rPr>
        <w:t xml:space="preserve">о </w:t>
      </w:r>
      <w:r>
        <w:rPr>
          <w:highlight w:val="none"/>
        </w:rPr>
        <w:t xml:space="preserve">С</w:t>
      </w:r>
      <w:r>
        <w:rPr>
          <w:highlight w:val="none"/>
        </w:rPr>
        <w:t xml:space="preserve">чета, а также невыполнения</w:t>
      </w:r>
      <w:r>
        <w:rPr>
          <w:highlight w:val="none"/>
          <w:lang w:val="ru-RU"/>
        </w:rPr>
        <w:t xml:space="preserve"> или несвоевременного выполнения </w:t>
      </w:r>
      <w:r>
        <w:rPr>
          <w:highlight w:val="none"/>
        </w:rPr>
        <w:t xml:space="preserve">указаний</w:t>
      </w:r>
      <w:r>
        <w:rPr>
          <w:highlight w:val="none"/>
        </w:rPr>
        <w:t xml:space="preserve"> Клиента</w:t>
      </w:r>
      <w:r>
        <w:rPr>
          <w:highlight w:val="none"/>
        </w:rPr>
        <w:t xml:space="preserve"> о пере</w:t>
      </w:r>
      <w:r>
        <w:rPr>
          <w:highlight w:val="none"/>
        </w:rPr>
        <w:t xml:space="preserve">воде</w:t>
      </w:r>
      <w:r>
        <w:rPr>
          <w:highlight w:val="none"/>
        </w:rPr>
        <w:t xml:space="preserve"> денежных средств со </w:t>
      </w:r>
      <w:r>
        <w:rPr>
          <w:highlight w:val="none"/>
        </w:rPr>
        <w:t xml:space="preserve">С</w:t>
      </w:r>
      <w:r>
        <w:rPr>
          <w:highlight w:val="none"/>
        </w:rPr>
        <w:t xml:space="preserve">чета</w:t>
      </w:r>
      <w:r>
        <w:rPr>
          <w:highlight w:val="none"/>
          <w:lang w:val="ru-RU"/>
        </w:rPr>
        <w:t xml:space="preserve"> либо об их выдачи со Счета</w:t>
      </w:r>
      <w:r>
        <w:rPr>
          <w:highlight w:val="none"/>
        </w:rPr>
        <w:t xml:space="preserve">.</w:t>
      </w:r>
      <w:r>
        <w:rPr>
          <w:highlight w:val="none"/>
        </w:rPr>
      </w:r>
      <w:r>
        <w:rPr>
          <w:highlight w:val="none"/>
        </w:rPr>
      </w:r>
    </w:p>
    <w:p>
      <w:pPr>
        <w:pStyle w:val="1872"/>
        <w:jc w:val="both"/>
        <w:tabs>
          <w:tab w:val="left" w:pos="1276" w:leader="none"/>
        </w:tabs>
        <w:rPr>
          <w:highlight w:val="none"/>
        </w:rPr>
      </w:pPr>
      <w:r>
        <w:rPr>
          <w:highlight w:val="none"/>
        </w:rPr>
        <w:t xml:space="preserve">6</w:t>
      </w:r>
      <w:r>
        <w:rPr>
          <w:highlight w:val="none"/>
        </w:rPr>
        <w:t xml:space="preserve">.</w:t>
      </w:r>
      <w:r>
        <w:rPr>
          <w:highlight w:val="none"/>
          <w:lang w:val="ru-RU"/>
        </w:rPr>
        <w:t xml:space="preserve">7</w:t>
      </w:r>
      <w:r>
        <w:rPr>
          <w:highlight w:val="none"/>
        </w:rPr>
        <w:t xml:space="preserve">.</w:t>
      </w:r>
      <w:r>
        <w:rPr>
          <w:highlight w:val="none"/>
        </w:rPr>
        <w:tab/>
      </w:r>
      <w:r>
        <w:rPr>
          <w:bCs/>
          <w:highlight w:val="none"/>
        </w:rPr>
        <w:t xml:space="preserve">Клиент</w:t>
      </w:r>
      <w:r>
        <w:rPr>
          <w:highlight w:val="none"/>
        </w:rPr>
        <w:t xml:space="preserve"> несет ответственность за достоверность представляемых документов</w:t>
      </w:r>
      <w:r>
        <w:rPr>
          <w:highlight w:val="none"/>
        </w:rPr>
        <w:t xml:space="preserve"> (сведений)</w:t>
      </w:r>
      <w:r>
        <w:rPr>
          <w:highlight w:val="none"/>
        </w:rPr>
        <w:t xml:space="preserve">, за своевременность представления информации о внесении </w:t>
      </w:r>
      <w:r>
        <w:rPr>
          <w:highlight w:val="none"/>
        </w:rPr>
        <w:t xml:space="preserve">изменений и дополнений </w:t>
      </w:r>
      <w:r>
        <w:rPr>
          <w:highlight w:val="none"/>
        </w:rPr>
        <w:t xml:space="preserve">в эти документы</w:t>
      </w:r>
      <w:r>
        <w:rPr>
          <w:highlight w:val="none"/>
        </w:rPr>
        <w:t xml:space="preserve"> (сведения)</w:t>
      </w:r>
      <w:r>
        <w:rPr>
          <w:highlight w:val="none"/>
        </w:rPr>
        <w:t xml:space="preserve">, необходимы</w:t>
      </w:r>
      <w:r>
        <w:rPr>
          <w:highlight w:val="none"/>
        </w:rPr>
        <w:t xml:space="preserve">е</w:t>
      </w:r>
      <w:r>
        <w:rPr>
          <w:highlight w:val="none"/>
        </w:rPr>
        <w:t xml:space="preserve"> для открытия С</w:t>
      </w:r>
      <w:r>
        <w:rPr>
          <w:highlight w:val="none"/>
        </w:rPr>
        <w:t xml:space="preserve">чета по Договору</w:t>
      </w:r>
      <w:r>
        <w:rPr>
          <w:highlight w:val="none"/>
          <w:lang w:val="ru-RU"/>
        </w:rPr>
        <w:t xml:space="preserve"> РКО</w:t>
      </w:r>
      <w:r>
        <w:rPr>
          <w:highlight w:val="none"/>
        </w:rPr>
        <w:t xml:space="preserve"> и /или осуществления операций по нему.</w:t>
      </w:r>
      <w:r>
        <w:rPr>
          <w:highlight w:val="none"/>
        </w:rPr>
      </w:r>
      <w:r>
        <w:rPr>
          <w:highlight w:val="none"/>
        </w:rPr>
      </w:r>
    </w:p>
    <w:p>
      <w:pPr>
        <w:pStyle w:val="1872"/>
        <w:jc w:val="both"/>
        <w:tabs>
          <w:tab w:val="left" w:pos="1276" w:leader="none"/>
        </w:tabs>
        <w:rPr>
          <w:highlight w:val="none"/>
        </w:rPr>
      </w:pPr>
      <w:r>
        <w:rPr>
          <w:highlight w:val="none"/>
          <w:lang w:val="ru-RU"/>
        </w:rPr>
        <w:t xml:space="preserve">6.</w:t>
      </w:r>
      <w:r>
        <w:rPr>
          <w:highlight w:val="none"/>
          <w:lang w:val="ru-RU"/>
        </w:rPr>
        <w:t xml:space="preserve">8</w:t>
      </w:r>
      <w:r>
        <w:rPr>
          <w:highlight w:val="none"/>
          <w:lang w:val="ru-RU"/>
        </w:rPr>
        <w:t xml:space="preserve">.</w:t>
      </w:r>
      <w:r>
        <w:rPr>
          <w:highlight w:val="none"/>
          <w:lang w:val="ru-RU"/>
        </w:rPr>
        <w:tab/>
      </w:r>
      <w:r>
        <w:rPr>
          <w:highlight w:val="none"/>
          <w:lang w:val="ru-RU"/>
        </w:rPr>
        <w:t xml:space="preserve">Клиент</w:t>
      </w:r>
      <w:r>
        <w:rPr>
          <w:highlight w:val="none"/>
        </w:rPr>
        <w:t xml:space="preserve"> </w:t>
      </w:r>
      <w:r>
        <w:rPr>
          <w:highlight w:val="none"/>
        </w:rPr>
        <w:t xml:space="preserve">несет ответственность в соответствии с законодательством Российской Федерации за пользование ошибочно зачисленными на </w:t>
      </w:r>
      <w:r>
        <w:rPr>
          <w:highlight w:val="none"/>
          <w:lang w:val="ru-RU"/>
        </w:rPr>
        <w:t xml:space="preserve">С</w:t>
      </w:r>
      <w:r>
        <w:rPr>
          <w:highlight w:val="none"/>
        </w:rPr>
        <w:t xml:space="preserve">чет денежными средствами</w:t>
      </w:r>
      <w:r>
        <w:rPr>
          <w:highlight w:val="none"/>
          <w:lang w:val="ru-RU"/>
        </w:rPr>
        <w:t xml:space="preserve">. </w:t>
      </w:r>
      <w:r>
        <w:rPr>
          <w:highlight w:val="none"/>
        </w:rPr>
      </w:r>
      <w:r>
        <w:rPr>
          <w:highlight w:val="none"/>
        </w:rPr>
      </w:r>
    </w:p>
    <w:p>
      <w:pPr>
        <w:pStyle w:val="1872"/>
        <w:jc w:val="both"/>
        <w:tabs>
          <w:tab w:val="left" w:pos="1134" w:leader="none"/>
        </w:tabs>
        <w:rPr>
          <w:highlight w:val="none"/>
        </w:rPr>
      </w:pPr>
      <w:r>
        <w:rPr>
          <w:highlight w:val="none"/>
        </w:rPr>
        <w:t xml:space="preserve">В случае несоблюдения требований, установленных пунктом 4.2.4 настоящих Условий (неуведомление и/или несвоевременный воз</w:t>
      </w:r>
      <w:r>
        <w:rPr>
          <w:highlight w:val="none"/>
        </w:rPr>
        <w:t xml:space="preserve">врат и/или невозврат), Банк вправе потребовать от Клиента уплаты процентов на сумму ошибочно зачисленных на его Счет денежных средств за каждый день использования. Размер процентов определяется ключевой ставкой Банка России на день фактического зачисления.</w:t>
      </w:r>
      <w:r>
        <w:rPr>
          <w:highlight w:val="none"/>
        </w:rPr>
      </w:r>
      <w:r>
        <w:rPr>
          <w:highlight w:val="none"/>
        </w:rPr>
      </w:r>
    </w:p>
    <w:p>
      <w:pPr>
        <w:pStyle w:val="1872"/>
        <w:jc w:val="both"/>
        <w:tabs>
          <w:tab w:val="left" w:pos="1134" w:leader="none"/>
        </w:tabs>
        <w:rPr>
          <w:highlight w:val="none"/>
        </w:rPr>
      </w:pPr>
      <w:r>
        <w:rPr>
          <w:highlight w:val="none"/>
          <w:lang w:val="ru-RU"/>
        </w:rPr>
        <w:t xml:space="preserve">6.9.</w:t>
      </w:r>
      <w:r>
        <w:rPr>
          <w:highlight w:val="none"/>
          <w:lang w:val="ru-RU"/>
        </w:rPr>
        <w:tab/>
        <w:t xml:space="preserve">Банк не несет ответственность перед Клиенто</w:t>
      </w:r>
      <w:r>
        <w:rPr>
          <w:highlight w:val="none"/>
          <w:lang w:val="ru-RU"/>
        </w:rPr>
        <w:t xml:space="preserve">м за убытки Клиента, возникшие </w:t>
      </w:r>
      <w:r>
        <w:rPr>
          <w:highlight w:val="none"/>
          <w:lang w:val="ru-RU"/>
        </w:rPr>
        <w:t xml:space="preserve">в результате неполучения от Клиента подтверждения, указанного в пункте 4.1.10 настоящих Условий, а также документов, указанных в пункте 4.1.11 настоящих Условий.</w:t>
      </w:r>
      <w:r>
        <w:rPr>
          <w:highlight w:val="none"/>
        </w:rPr>
      </w:r>
      <w:r>
        <w:rPr>
          <w:highlight w:val="none"/>
        </w:rPr>
      </w:r>
    </w:p>
    <w:p>
      <w:pPr>
        <w:ind w:firstLine="720"/>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6.10. Банк не несет ответственность за неисполнение распоряжений о переводе денежных средств и (или) кассовых документов в случае если:</w:t>
      </w:r>
      <w:r>
        <w:rPr>
          <w:rFonts w:ascii="Times New Roman" w:hAnsi="Times New Roman"/>
          <w:sz w:val="24"/>
          <w:szCs w:val="24"/>
          <w:highlight w:val="none"/>
        </w:rPr>
      </w:r>
      <w:r>
        <w:rPr>
          <w:rFonts w:ascii="Times New Roman" w:hAnsi="Times New Roman"/>
          <w:sz w:val="24"/>
          <w:szCs w:val="24"/>
          <w:highlight w:val="none"/>
        </w:rPr>
      </w:r>
    </w:p>
    <w:p>
      <w:pPr>
        <w:ind w:firstLine="720"/>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 проведение расчетно-кассовой операции нарушает требования законодательства Российской Федерации;</w:t>
      </w:r>
      <w:r>
        <w:rPr>
          <w:rFonts w:ascii="Times New Roman" w:hAnsi="Times New Roman"/>
          <w:sz w:val="24"/>
          <w:szCs w:val="24"/>
          <w:highlight w:val="none"/>
        </w:rPr>
      </w:r>
      <w:r>
        <w:rPr>
          <w:rFonts w:ascii="Times New Roman" w:hAnsi="Times New Roman"/>
          <w:sz w:val="24"/>
          <w:szCs w:val="24"/>
          <w:highlight w:val="none"/>
        </w:rPr>
      </w:r>
    </w:p>
    <w:p>
      <w:pPr>
        <w:ind w:firstLine="720"/>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 </w:t>
      </w:r>
      <w:r>
        <w:rPr>
          <w:rFonts w:ascii="Times New Roman" w:hAnsi="Times New Roman"/>
          <w:sz w:val="24"/>
          <w:szCs w:val="24"/>
          <w:highlight w:val="none"/>
        </w:rPr>
        <w:t xml:space="preserve">Клиентом не предоставлены документы и дополнит</w:t>
      </w:r>
      <w:r>
        <w:rPr>
          <w:rFonts w:ascii="Times New Roman" w:hAnsi="Times New Roman"/>
          <w:sz w:val="24"/>
          <w:szCs w:val="24"/>
          <w:highlight w:val="none"/>
        </w:rPr>
        <w:t xml:space="preserve">ельная информация в соответствии с п. 5.1.3 настоящих Условий, необходимые Банку или банкам-участникам расчетов для подтверждения соблюдения требований законодательства Российской Федерации, применимого законодательства и правил банков-участников расчетов;</w:t>
      </w:r>
      <w:r>
        <w:rPr>
          <w:rFonts w:ascii="Times New Roman" w:hAnsi="Times New Roman"/>
          <w:sz w:val="24"/>
          <w:szCs w:val="24"/>
          <w:highlight w:val="none"/>
        </w:rPr>
      </w:r>
      <w:r>
        <w:rPr>
          <w:rFonts w:ascii="Times New Roman" w:hAnsi="Times New Roman"/>
          <w:sz w:val="24"/>
          <w:szCs w:val="24"/>
          <w:highlight w:val="none"/>
        </w:rPr>
      </w:r>
    </w:p>
    <w:p>
      <w:pPr>
        <w:pStyle w:val="1872"/>
        <w:ind w:firstLine="720"/>
        <w:jc w:val="both"/>
        <w:tabs>
          <w:tab w:val="left" w:pos="1134" w:leader="none"/>
        </w:tabs>
        <w:rPr>
          <w:highlight w:val="none"/>
        </w:rPr>
      </w:pPr>
      <w:r>
        <w:rPr>
          <w:highlight w:val="none"/>
        </w:rPr>
        <w:t xml:space="preserve">- у Банка имеются основания полагать, что исполнение распоряжения Клиента </w:t>
      </w:r>
      <w:r>
        <w:rPr>
          <w:highlight w:val="none"/>
        </w:rPr>
        <w:br/>
      </w:r>
      <w:r>
        <w:rPr>
          <w:highlight w:val="none"/>
        </w:rPr>
        <w:t xml:space="preserve">или зачисление средс</w:t>
      </w:r>
      <w:r>
        <w:rPr>
          <w:highlight w:val="none"/>
        </w:rPr>
        <w:t xml:space="preserve">тв на счет получателя может быть не завершено в сроки, предусмотренные действующим законодательством Российской Федерации и настоящими Условиями, </w:t>
      </w:r>
      <w:r>
        <w:rPr>
          <w:highlight w:val="none"/>
        </w:rPr>
        <w:br/>
      </w:r>
      <w:r>
        <w:rPr>
          <w:highlight w:val="none"/>
        </w:rPr>
        <w:t xml:space="preserve">по не зависящим от Банка обстоятельствам, и/или может повлечь возникновение убытков </w:t>
      </w:r>
      <w:r>
        <w:rPr>
          <w:highlight w:val="none"/>
        </w:rPr>
        <w:br/>
        <w:t xml:space="preserve">у Банка и/или Клиента, иные негативные последствия, обусловленные ограничениями </w:t>
      </w:r>
      <w:r>
        <w:rPr>
          <w:highlight w:val="none"/>
        </w:rPr>
        <w:br/>
        <w:t xml:space="preserve">в соответствии с применимым законодательством и/или правилами банков, участвующих </w:t>
      </w:r>
      <w:r>
        <w:rPr>
          <w:highlight w:val="none"/>
        </w:rPr>
        <w:br/>
        <w:t xml:space="preserve">в расчетах.</w:t>
      </w:r>
      <w:r>
        <w:rPr>
          <w:highlight w:val="none"/>
        </w:rPr>
      </w:r>
      <w:r>
        <w:rPr>
          <w:highlight w:val="none"/>
        </w:rPr>
      </w:r>
    </w:p>
    <w:p>
      <w:pPr>
        <w:pStyle w:val="1872"/>
        <w:jc w:val="both"/>
        <w:tabs>
          <w:tab w:val="left" w:pos="1134" w:leader="none"/>
        </w:tabs>
        <w:rPr>
          <w:color w:val="000000"/>
          <w:highlight w:val="none"/>
        </w:rPr>
      </w:pPr>
      <w:r>
        <w:rPr>
          <w:highlight w:val="none"/>
        </w:rPr>
        <w:t xml:space="preserve">6.11. Банк не несет ответственность за последствия исполнения распоряжений о переводе денежных средств и (или) кассовых д</w:t>
      </w:r>
      <w:r>
        <w:rPr>
          <w:highlight w:val="none"/>
        </w:rPr>
        <w:t xml:space="preserve">окументов, которые привели к блокировке денежных средств и (или) неисполнению операции банком, участвующим в расчетах, в связи с наличием в отношении участников расчетов, стран (территорий) местонахождения участников операций, предмета расчетов по операции</w:t>
      </w:r>
      <w:r>
        <w:rPr>
          <w:color w:val="000000"/>
          <w:highlight w:val="none"/>
        </w:rPr>
        <w:t xml:space="preserve"> санкций страны банка-участника расчетов либо международных санкций, ратифицированных страной банка-участника расчетов</w:t>
      </w:r>
      <w:r>
        <w:rPr>
          <w:color w:val="000000"/>
          <w:highlight w:val="none"/>
          <w:lang w:val="ru-RU"/>
        </w:rPr>
        <w:t xml:space="preserve">.</w:t>
      </w:r>
      <w:r>
        <w:rPr>
          <w:color w:val="000000"/>
          <w:highlight w:val="none"/>
        </w:rPr>
      </w:r>
      <w:r>
        <w:rPr>
          <w:color w:val="000000"/>
          <w:highlight w:val="none"/>
        </w:rPr>
      </w:r>
    </w:p>
    <w:p>
      <w:pPr>
        <w:pStyle w:val="1872"/>
        <w:jc w:val="both"/>
        <w:tabs>
          <w:tab w:val="left" w:pos="1134" w:leader="none"/>
        </w:tabs>
        <w:rPr>
          <w:bCs/>
          <w:highlight w:val="none"/>
        </w:rPr>
      </w:pPr>
      <w:r>
        <w:rPr>
          <w:color w:val="000000"/>
          <w:highlight w:val="none"/>
          <w:lang w:val="ru-RU"/>
        </w:rPr>
        <w:t xml:space="preserve">6.12. </w:t>
      </w:r>
      <w:r>
        <w:rPr>
          <w:bCs/>
          <w:highlight w:val="none"/>
        </w:rPr>
        <w:t xml:space="preserve">Банк не несет ответственности за неисполнение распоряжения Клиента/отказ </w:t>
      </w:r>
      <w:r>
        <w:rPr>
          <w:bCs/>
          <w:highlight w:val="none"/>
        </w:rPr>
        <w:br/>
        <w:t xml:space="preserve">в оказании услуг в рамках Договора в случае неуплаты комиссионного вознаграждения </w:t>
      </w:r>
      <w:r>
        <w:rPr>
          <w:bCs/>
          <w:highlight w:val="none"/>
        </w:rPr>
        <w:br/>
        <w:t xml:space="preserve">в соответствии с Тарифами Банка.</w:t>
      </w:r>
      <w:r>
        <w:rPr>
          <w:bCs/>
          <w:highlight w:val="none"/>
        </w:rPr>
      </w:r>
      <w:r>
        <w:rPr>
          <w:bCs/>
          <w:highlight w:val="none"/>
        </w:rPr>
      </w:r>
    </w:p>
    <w:p>
      <w:pPr>
        <w:ind w:firstLine="709"/>
        <w:jc w:val="both"/>
        <w:spacing w:after="0" w:line="240" w:lineRule="auto"/>
        <w:tabs>
          <w:tab w:val="left" w:pos="1276"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rPr>
        <w:t xml:space="preserve">6.13. Применение Банком мер по замораживанию (блокированию) денежных средств или иного имущества в соответствии с подпункт</w:t>
      </w:r>
      <w:r>
        <w:rPr>
          <w:rFonts w:ascii="Times New Roman" w:hAnsi="Times New Roman" w:eastAsia="Times New Roman"/>
          <w:color w:val="000000"/>
          <w:sz w:val="24"/>
          <w:szCs w:val="24"/>
          <w:highlight w:val="none"/>
        </w:rPr>
        <w:t xml:space="preserve">ом 6 пункта 1 статьи 7 и пунктом 2 статьи 7.5 Федерального закона № 115-ФЗ, приостановление операций в соответствии с пунктом 10 статьи 7 и пунктом 5 статьи 7.5 Федерального закона № 115-ФЗ, отказ от совершения операций, в том числе от совершения операций </w:t>
      </w:r>
      <w:r>
        <w:rPr>
          <w:rFonts w:ascii="Times New Roman" w:hAnsi="Times New Roman" w:eastAsia="Times New Roman"/>
          <w:color w:val="000000"/>
          <w:sz w:val="24"/>
          <w:szCs w:val="24"/>
          <w:highlight w:val="none"/>
        </w:rPr>
        <w:t xml:space="preserve">на основании распоряжения Клиента и от совершения операции по зачислению денежных средств на Счет Клиента в соответствии с пунктом 11 статьи 7 Федерального закона № 115-ФЗ не являются основаниями для возникновения гражданско-правовой ответственности Банка.</w:t>
      </w:r>
      <w:r>
        <w:rPr>
          <w:rFonts w:ascii="Times New Roman" w:hAnsi="Times New Roman" w:eastAsia="Times New Roman"/>
          <w:color w:val="000000"/>
          <w:sz w:val="24"/>
          <w:szCs w:val="24"/>
          <w:highlight w:val="none"/>
        </w:rPr>
      </w:r>
      <w:r>
        <w:rPr>
          <w:rFonts w:ascii="Times New Roman" w:hAnsi="Times New Roman" w:eastAsia="Times New Roman"/>
          <w:color w:val="000000"/>
          <w:sz w:val="24"/>
          <w:szCs w:val="24"/>
          <w:highlight w:val="none"/>
        </w:rPr>
      </w:r>
    </w:p>
    <w:p>
      <w:pPr>
        <w:ind w:firstLine="709"/>
        <w:jc w:val="both"/>
        <w:spacing w:after="0" w:line="240" w:lineRule="auto"/>
        <w:tabs>
          <w:tab w:val="left" w:pos="1276" w:leader="none"/>
        </w:tabs>
        <w:rPr>
          <w:rFonts w:ascii="Times New Roman" w:hAnsi="Times New Roman" w:eastAsia="Times New Roman"/>
          <w:color w:val="000000"/>
          <w:sz w:val="24"/>
          <w:szCs w:val="24"/>
          <w:highlight w:val="none"/>
        </w:rPr>
      </w:pPr>
      <w:r>
        <w:rPr>
          <w:rFonts w:ascii="Times New Roman" w:hAnsi="Times New Roman"/>
          <w:iCs/>
          <w:sz w:val="24"/>
          <w:szCs w:val="24"/>
          <w:highlight w:val="none"/>
        </w:rPr>
        <w:t xml:space="preserve">6.14.</w:t>
      </w:r>
      <w:r>
        <w:rPr>
          <w:rFonts w:ascii="Times New Roman" w:hAnsi="Times New Roman"/>
          <w:iCs/>
          <w:sz w:val="24"/>
          <w:szCs w:val="24"/>
          <w:highlight w:val="none"/>
        </w:rPr>
        <w:tab/>
      </w:r>
      <w:r>
        <w:rPr>
          <w:rFonts w:ascii="Times New Roman" w:hAnsi="Times New Roman"/>
          <w:iCs/>
          <w:sz w:val="24"/>
          <w:szCs w:val="24"/>
          <w:highlight w:val="none"/>
        </w:rPr>
        <w:t xml:space="preserve">Реализация специальных экономических мер, направленных на запрет (ограничение) совершения финансовых операций и (или) замораживание (блокирова</w:t>
      </w:r>
      <w:r>
        <w:rPr>
          <w:rFonts w:ascii="Times New Roman" w:hAnsi="Times New Roman"/>
          <w:iCs/>
          <w:sz w:val="24"/>
          <w:szCs w:val="24"/>
          <w:highlight w:val="none"/>
        </w:rPr>
        <w:t xml:space="preserve">ние) денежных средств, принадлежащих блокируемым лицам, а также финансовых операций, совершаемых в интересах и (или) в пользу блокируемых лиц, не является основанием для возникновения гражданско-правовой ответственности Банка за нарушение условий Договора.</w:t>
      </w:r>
      <w:r>
        <w:rPr>
          <w:rFonts w:ascii="Times New Roman" w:hAnsi="Times New Roman" w:eastAsia="Times New Roman"/>
          <w:color w:val="000000"/>
          <w:sz w:val="24"/>
          <w:szCs w:val="24"/>
          <w:highlight w:val="none"/>
        </w:rPr>
      </w:r>
      <w:r>
        <w:rPr>
          <w:rFonts w:ascii="Times New Roman" w:hAnsi="Times New Roman" w:eastAsia="Times New Roman"/>
          <w:color w:val="000000"/>
          <w:sz w:val="24"/>
          <w:szCs w:val="24"/>
          <w:highlight w:val="none"/>
        </w:rPr>
      </w:r>
    </w:p>
    <w:p>
      <w:pPr>
        <w:pStyle w:val="1872"/>
        <w:jc w:val="both"/>
        <w:tabs>
          <w:tab w:val="left" w:pos="1134" w:leader="none"/>
        </w:tabs>
        <w:rPr>
          <w:highlight w:val="none"/>
        </w:rPr>
      </w:pPr>
      <w:r>
        <w:rPr>
          <w:highlight w:val="none"/>
          <w:lang w:val="ru-RU"/>
        </w:rPr>
      </w:r>
      <w:r>
        <w:rPr>
          <w:highlight w:val="none"/>
        </w:rPr>
      </w:r>
      <w:r>
        <w:rPr>
          <w:highlight w:val="none"/>
        </w:rPr>
      </w:r>
    </w:p>
    <w:p>
      <w:pPr>
        <w:jc w:val="center"/>
        <w:spacing w:before="120" w:after="120" w:line="240" w:lineRule="auto"/>
        <w:tabs>
          <w:tab w:val="left" w:pos="284" w:leader="none"/>
        </w:tabs>
        <w:rPr>
          <w:rFonts w:ascii="Times New Roman" w:hAnsi="Times New Roman" w:eastAsia="Times New Roman"/>
          <w:b/>
          <w:sz w:val="24"/>
          <w:szCs w:val="24"/>
          <w:highlight w:val="none"/>
        </w:rPr>
      </w:pPr>
      <w:r>
        <w:rPr>
          <w:rFonts w:ascii="Times New Roman" w:hAnsi="Times New Roman" w:eastAsia="Times New Roman"/>
          <w:b/>
          <w:bCs/>
          <w:sz w:val="24"/>
          <w:szCs w:val="24"/>
          <w:highlight w:val="none"/>
          <w:lang w:eastAsia="ru-RU"/>
        </w:rPr>
        <w:t xml:space="preserve">7. </w:t>
      </w:r>
      <w:r>
        <w:rPr>
          <w:rFonts w:ascii="Times New Roman" w:hAnsi="Times New Roman" w:eastAsia="Times New Roman"/>
          <w:b/>
          <w:bCs/>
          <w:sz w:val="24"/>
          <w:szCs w:val="24"/>
          <w:highlight w:val="none"/>
          <w:lang w:eastAsia="ru-RU"/>
        </w:rPr>
        <w:t xml:space="preserve">О</w:t>
      </w:r>
      <w:r>
        <w:rPr>
          <w:rFonts w:ascii="Times New Roman" w:hAnsi="Times New Roman" w:eastAsia="Times New Roman"/>
          <w:b/>
          <w:color w:val="000000"/>
          <w:sz w:val="24"/>
          <w:szCs w:val="24"/>
          <w:highlight w:val="none"/>
          <w:lang w:eastAsia="ru-RU"/>
        </w:rPr>
        <w:t xml:space="preserve">собенности расчетно-кассового обслуживания</w:t>
      </w:r>
      <w:r>
        <w:rPr>
          <w:rFonts w:ascii="Times New Roman" w:hAnsi="Times New Roman" w:eastAsia="Times New Roman"/>
          <w:b/>
          <w:color w:val="000000"/>
          <w:sz w:val="24"/>
          <w:szCs w:val="24"/>
          <w:highlight w:val="none"/>
          <w:lang w:eastAsia="ru-RU"/>
        </w:rPr>
        <w:t xml:space="preserve"> </w:t>
      </w:r>
      <w:r>
        <w:rPr>
          <w:rFonts w:ascii="Times New Roman" w:hAnsi="Times New Roman" w:eastAsia="Times New Roman"/>
          <w:b/>
          <w:color w:val="000000"/>
          <w:sz w:val="24"/>
          <w:szCs w:val="24"/>
          <w:highlight w:val="none"/>
          <w:lang w:eastAsia="ru-RU"/>
        </w:rPr>
        <w:br/>
      </w:r>
      <w:r>
        <w:rPr>
          <w:rFonts w:ascii="Times New Roman" w:hAnsi="Times New Roman" w:eastAsia="Times New Roman"/>
          <w:b/>
          <w:sz w:val="24"/>
          <w:szCs w:val="24"/>
          <w:highlight w:val="none"/>
        </w:rPr>
        <w:t xml:space="preserve">специальн</w:t>
      </w:r>
      <w:r>
        <w:rPr>
          <w:rFonts w:ascii="Times New Roman" w:hAnsi="Times New Roman" w:eastAsia="Times New Roman"/>
          <w:b/>
          <w:sz w:val="24"/>
          <w:szCs w:val="24"/>
          <w:highlight w:val="none"/>
        </w:rPr>
        <w:t xml:space="preserve">ых банковских счетов</w:t>
      </w:r>
      <w:r>
        <w:rPr>
          <w:rFonts w:ascii="Times New Roman" w:hAnsi="Times New Roman" w:eastAsia="Times New Roman"/>
          <w:b/>
          <w:sz w:val="24"/>
          <w:szCs w:val="24"/>
          <w:highlight w:val="none"/>
        </w:rPr>
        <w:t xml:space="preserve">, а также</w:t>
      </w:r>
      <w:r>
        <w:rPr>
          <w:rFonts w:ascii="Times New Roman" w:hAnsi="Times New Roman" w:eastAsia="Times New Roman"/>
          <w:b/>
          <w:sz w:val="24"/>
          <w:szCs w:val="24"/>
          <w:highlight w:val="none"/>
        </w:rPr>
        <w:t xml:space="preserve"> </w:t>
      </w:r>
      <w:r>
        <w:rPr>
          <w:rFonts w:ascii="Times New Roman" w:hAnsi="Times New Roman" w:eastAsia="Times New Roman"/>
          <w:b/>
          <w:sz w:val="24"/>
          <w:szCs w:val="24"/>
          <w:highlight w:val="none"/>
        </w:rPr>
        <w:t xml:space="preserve">счета </w:t>
      </w:r>
      <w:r>
        <w:rPr>
          <w:rFonts w:ascii="Times New Roman" w:hAnsi="Times New Roman" w:eastAsia="Times New Roman"/>
          <w:b/>
          <w:sz w:val="24"/>
          <w:szCs w:val="24"/>
          <w:highlight w:val="none"/>
        </w:rPr>
        <w:br/>
      </w:r>
      <w:r>
        <w:rPr>
          <w:rFonts w:ascii="Times New Roman" w:hAnsi="Times New Roman" w:eastAsia="Times New Roman"/>
          <w:b/>
          <w:sz w:val="24"/>
          <w:szCs w:val="24"/>
          <w:highlight w:val="none"/>
        </w:rPr>
        <w:t xml:space="preserve">доверительного управления средствами пенсионных накоплений</w:t>
      </w:r>
      <w:r>
        <w:rPr>
          <w:rFonts w:ascii="Times New Roman" w:hAnsi="Times New Roman" w:eastAsia="Times New Roman"/>
          <w:b/>
          <w:sz w:val="24"/>
          <w:szCs w:val="24"/>
          <w:highlight w:val="none"/>
        </w:rPr>
      </w:r>
      <w:r>
        <w:rPr>
          <w:rFonts w:ascii="Times New Roman" w:hAnsi="Times New Roman" w:eastAsia="Times New Roman"/>
          <w:b/>
          <w:sz w:val="24"/>
          <w:szCs w:val="24"/>
          <w:highlight w:val="none"/>
        </w:rPr>
      </w:r>
    </w:p>
    <w:p>
      <w:pPr>
        <w:ind w:firstLine="709"/>
        <w:jc w:val="both"/>
        <w:spacing w:after="0" w:line="240" w:lineRule="auto"/>
        <w:tabs>
          <w:tab w:val="left" w:pos="284" w:leader="none"/>
          <w:tab w:val="left" w:pos="1276" w:leader="none"/>
        </w:tabs>
        <w:rPr>
          <w:rFonts w:ascii="Times New Roman" w:hAnsi="Times New Roman" w:eastAsia="Times New Roman"/>
          <w:b/>
          <w:sz w:val="24"/>
          <w:szCs w:val="24"/>
          <w:highlight w:val="none"/>
        </w:rPr>
      </w:pPr>
      <w:r>
        <w:rPr>
          <w:rFonts w:ascii="Times New Roman" w:hAnsi="Times New Roman" w:eastAsia="Times New Roman"/>
          <w:b/>
          <w:sz w:val="24"/>
          <w:szCs w:val="24"/>
          <w:highlight w:val="none"/>
        </w:rPr>
        <w:t xml:space="preserve">7.1.</w:t>
      </w:r>
      <w:r>
        <w:rPr>
          <w:rFonts w:ascii="Times New Roman" w:hAnsi="Times New Roman" w:eastAsia="Times New Roman"/>
          <w:b/>
          <w:sz w:val="24"/>
          <w:szCs w:val="24"/>
          <w:highlight w:val="none"/>
        </w:rPr>
        <w:tab/>
      </w:r>
      <w:r>
        <w:rPr>
          <w:rFonts w:ascii="Times New Roman" w:hAnsi="Times New Roman" w:eastAsia="Times New Roman"/>
          <w:b/>
          <w:sz w:val="24"/>
          <w:szCs w:val="24"/>
          <w:highlight w:val="none"/>
        </w:rPr>
        <w:t xml:space="preserve">Р</w:t>
      </w:r>
      <w:r>
        <w:rPr>
          <w:rFonts w:ascii="Times New Roman" w:hAnsi="Times New Roman" w:eastAsia="Times New Roman"/>
          <w:b/>
          <w:color w:val="000000"/>
          <w:sz w:val="24"/>
          <w:szCs w:val="24"/>
          <w:highlight w:val="none"/>
          <w:lang w:eastAsia="ru-RU"/>
        </w:rPr>
        <w:t xml:space="preserve">асчетно-кассов</w:t>
      </w:r>
      <w:r>
        <w:rPr>
          <w:rFonts w:ascii="Times New Roman" w:hAnsi="Times New Roman" w:eastAsia="Times New Roman"/>
          <w:b/>
          <w:color w:val="000000"/>
          <w:sz w:val="24"/>
          <w:szCs w:val="24"/>
          <w:highlight w:val="none"/>
          <w:lang w:eastAsia="ru-RU"/>
        </w:rPr>
        <w:t xml:space="preserve">ое </w:t>
      </w:r>
      <w:r>
        <w:rPr>
          <w:rFonts w:ascii="Times New Roman" w:hAnsi="Times New Roman" w:eastAsia="Times New Roman"/>
          <w:b/>
          <w:color w:val="000000"/>
          <w:sz w:val="24"/>
          <w:szCs w:val="24"/>
          <w:highlight w:val="none"/>
          <w:lang w:eastAsia="ru-RU"/>
        </w:rPr>
        <w:t xml:space="preserve">обслуживани</w:t>
      </w:r>
      <w:r>
        <w:rPr>
          <w:rFonts w:ascii="Times New Roman" w:hAnsi="Times New Roman" w:eastAsia="Times New Roman"/>
          <w:b/>
          <w:color w:val="000000"/>
          <w:sz w:val="24"/>
          <w:szCs w:val="24"/>
          <w:highlight w:val="none"/>
          <w:lang w:eastAsia="ru-RU"/>
        </w:rPr>
        <w:t xml:space="preserve">е</w:t>
      </w:r>
      <w:r>
        <w:rPr>
          <w:rFonts w:ascii="Times New Roman" w:hAnsi="Times New Roman" w:eastAsia="Times New Roman"/>
          <w:b/>
          <w:color w:val="000000"/>
          <w:sz w:val="24"/>
          <w:szCs w:val="24"/>
          <w:highlight w:val="none"/>
          <w:lang w:eastAsia="ru-RU"/>
        </w:rPr>
        <w:t xml:space="preserve"> </w:t>
      </w:r>
      <w:r>
        <w:rPr>
          <w:rFonts w:ascii="Times New Roman" w:hAnsi="Times New Roman" w:eastAsia="Times New Roman"/>
          <w:b/>
          <w:color w:val="000000"/>
          <w:sz w:val="24"/>
          <w:szCs w:val="24"/>
          <w:highlight w:val="none"/>
          <w:lang w:eastAsia="ru-RU"/>
        </w:rPr>
        <w:t xml:space="preserve">специального банковского счета платежного агента (</w:t>
      </w:r>
      <w:r>
        <w:rPr>
          <w:rFonts w:ascii="Times New Roman" w:hAnsi="Times New Roman" w:eastAsia="Times New Roman"/>
          <w:b/>
          <w:color w:val="000000"/>
          <w:sz w:val="24"/>
          <w:szCs w:val="24"/>
          <w:highlight w:val="none"/>
          <w:lang w:eastAsia="ru-RU"/>
        </w:rPr>
        <w:t xml:space="preserve">в соответствии с Федеральным</w:t>
      </w:r>
      <w:r>
        <w:rPr>
          <w:rFonts w:ascii="Times New Roman" w:hAnsi="Times New Roman" w:eastAsia="Times New Roman"/>
          <w:b/>
          <w:color w:val="000000"/>
          <w:sz w:val="24"/>
          <w:szCs w:val="24"/>
          <w:highlight w:val="none"/>
          <w:lang w:eastAsia="ru-RU"/>
        </w:rPr>
        <w:t xml:space="preserve"> з</w:t>
      </w:r>
      <w:r>
        <w:rPr>
          <w:rFonts w:ascii="Times New Roman" w:hAnsi="Times New Roman" w:eastAsia="Times New Roman"/>
          <w:b/>
          <w:color w:val="000000"/>
          <w:sz w:val="24"/>
          <w:szCs w:val="24"/>
          <w:highlight w:val="none"/>
          <w:lang w:eastAsia="ru-RU"/>
        </w:rPr>
        <w:t xml:space="preserve">аконом № 103-ФЗ</w:t>
      </w:r>
      <w:r>
        <w:rPr>
          <w:rFonts w:ascii="Times New Roman" w:hAnsi="Times New Roman" w:eastAsia="Times New Roman"/>
          <w:b/>
          <w:sz w:val="20"/>
          <w:szCs w:val="20"/>
          <w:highlight w:val="none"/>
          <w:vertAlign w:val="superscript"/>
        </w:rPr>
        <w:footnoteReference w:id="25"/>
      </w:r>
      <w:r>
        <w:rPr>
          <w:rFonts w:ascii="Times New Roman" w:hAnsi="Times New Roman" w:eastAsia="Times New Roman"/>
          <w:b/>
          <w:color w:val="000000"/>
          <w:sz w:val="24"/>
          <w:szCs w:val="24"/>
          <w:highlight w:val="none"/>
          <w:lang w:eastAsia="ru-RU"/>
        </w:rPr>
        <w:t xml:space="preserve">)</w:t>
      </w:r>
      <w:r>
        <w:rPr>
          <w:rFonts w:ascii="Times New Roman" w:hAnsi="Times New Roman" w:eastAsia="Times New Roman"/>
          <w:b/>
          <w:sz w:val="24"/>
          <w:szCs w:val="24"/>
          <w:highlight w:val="none"/>
        </w:rPr>
      </w:r>
      <w:r>
        <w:rPr>
          <w:rFonts w:ascii="Times New Roman" w:hAnsi="Times New Roman" w:eastAsia="Times New Roman"/>
          <w:b/>
          <w:sz w:val="24"/>
          <w:szCs w:val="24"/>
          <w:highlight w:val="none"/>
        </w:rPr>
      </w:r>
    </w:p>
    <w:p>
      <w:pPr>
        <w:ind w:firstLine="709"/>
        <w:jc w:val="both"/>
        <w:spacing w:after="0" w:line="240" w:lineRule="auto"/>
        <w:tabs>
          <w:tab w:val="left" w:pos="709" w:leader="none"/>
        </w:tabs>
        <w:rPr>
          <w:rFonts w:ascii="Times New Roman" w:hAnsi="Times New Roman" w:eastAsiaTheme="minorHAnsi"/>
          <w:bCs/>
          <w:iCs/>
          <w:sz w:val="24"/>
          <w:szCs w:val="24"/>
          <w:highlight w:val="none"/>
        </w:rPr>
      </w:pPr>
      <w:r>
        <w:rPr>
          <w:rFonts w:ascii="Times New Roman" w:hAnsi="Times New Roman" w:eastAsia="Times New Roman"/>
          <w:bCs/>
          <w:sz w:val="24"/>
          <w:szCs w:val="24"/>
          <w:highlight w:val="none"/>
          <w:lang w:eastAsia="ru-RU"/>
        </w:rPr>
        <w:t xml:space="preserve">7.1.</w:t>
      </w:r>
      <w:r>
        <w:rPr>
          <w:rFonts w:ascii="Times New Roman" w:hAnsi="Times New Roman" w:eastAsia="Times New Roman"/>
          <w:bCs/>
          <w:sz w:val="24"/>
          <w:szCs w:val="24"/>
          <w:highlight w:val="none"/>
          <w:lang w:eastAsia="ru-RU"/>
        </w:rPr>
        <w:t xml:space="preserve">1.Специальный </w:t>
      </w:r>
      <w:r>
        <w:rPr>
          <w:rFonts w:ascii="Times New Roman" w:hAnsi="Times New Roman" w:eastAsiaTheme="minorHAnsi"/>
          <w:bCs/>
          <w:iCs/>
          <w:sz w:val="24"/>
          <w:szCs w:val="24"/>
          <w:highlight w:val="none"/>
        </w:rPr>
        <w:t xml:space="preserve">банковский счет платежного агента открывается Банком Клиенту</w:t>
      </w:r>
      <w:r>
        <w:rPr>
          <w:rFonts w:ascii="Times New Roman" w:hAnsi="Times New Roman" w:eastAsiaTheme="minorHAnsi"/>
          <w:bCs/>
          <w:iCs/>
          <w:sz w:val="24"/>
          <w:szCs w:val="24"/>
          <w:highlight w:val="none"/>
          <w:vertAlign w:val="superscript"/>
        </w:rPr>
        <w:footnoteReference w:id="26"/>
      </w:r>
      <w:r>
        <w:rPr>
          <w:rFonts w:ascii="Times New Roman" w:hAnsi="Times New Roman" w:eastAsiaTheme="minorHAnsi"/>
          <w:bCs/>
          <w:iCs/>
          <w:sz w:val="24"/>
          <w:szCs w:val="24"/>
          <w:highlight w:val="none"/>
        </w:rPr>
        <w:t xml:space="preserve">, который может выступать в качестве:</w:t>
      </w:r>
      <w:r>
        <w:rPr>
          <w:rFonts w:ascii="Times New Roman" w:hAnsi="Times New Roman" w:eastAsiaTheme="minorHAnsi"/>
          <w:bCs/>
          <w:iCs/>
          <w:sz w:val="24"/>
          <w:szCs w:val="24"/>
          <w:highlight w:val="none"/>
        </w:rPr>
      </w:r>
      <w:r>
        <w:rPr>
          <w:rFonts w:ascii="Times New Roman" w:hAnsi="Times New Roman" w:eastAsiaTheme="minorHAnsi"/>
          <w:bCs/>
          <w:iCs/>
          <w:sz w:val="24"/>
          <w:szCs w:val="24"/>
          <w:highlight w:val="none"/>
        </w:rPr>
      </w:r>
    </w:p>
    <w:p>
      <w:pPr>
        <w:ind w:firstLine="709"/>
        <w:jc w:val="both"/>
        <w:spacing w:after="0" w:line="240" w:lineRule="auto"/>
        <w:tabs>
          <w:tab w:val="left" w:pos="1134" w:leader="none"/>
          <w:tab w:val="left" w:pos="1560" w:leader="none"/>
        </w:tabs>
        <w:rPr>
          <w:rFonts w:ascii="Times New Roman" w:hAnsi="Times New Roman" w:eastAsiaTheme="minorHAnsi"/>
          <w:iCs/>
          <w:sz w:val="24"/>
          <w:szCs w:val="24"/>
          <w:highlight w:val="none"/>
        </w:rPr>
      </w:pPr>
      <w:r>
        <w:rPr>
          <w:rFonts w:ascii="Times New Roman" w:hAnsi="Times New Roman" w:eastAsiaTheme="minorHAnsi"/>
          <w:bCs/>
          <w:iCs/>
          <w:sz w:val="24"/>
          <w:szCs w:val="24"/>
          <w:highlight w:val="none"/>
        </w:rPr>
        <w:t xml:space="preserve">-</w:t>
      </w:r>
      <w:r>
        <w:rPr>
          <w:rFonts w:ascii="Times New Roman" w:hAnsi="Times New Roman" w:eastAsiaTheme="minorHAnsi"/>
          <w:bCs/>
          <w:iCs/>
          <w:sz w:val="24"/>
          <w:szCs w:val="24"/>
          <w:highlight w:val="none"/>
        </w:rPr>
        <w:tab/>
      </w:r>
      <w:r>
        <w:rPr>
          <w:rFonts w:ascii="Times New Roman" w:hAnsi="Times New Roman" w:eastAsiaTheme="minorHAnsi"/>
          <w:iCs/>
          <w:sz w:val="24"/>
          <w:szCs w:val="24"/>
          <w:highlight w:val="none"/>
        </w:rPr>
        <w:t xml:space="preserve">оператора по приему платежей</w:t>
      </w:r>
      <w:r>
        <w:rPr>
          <w:rFonts w:ascii="Times New Roman" w:hAnsi="Times New Roman" w:eastAsiaTheme="minorHAnsi"/>
          <w:iCs/>
          <w:sz w:val="24"/>
          <w:szCs w:val="24"/>
          <w:highlight w:val="none"/>
          <w:vertAlign w:val="superscript"/>
        </w:rPr>
        <w:footnoteReference w:id="27"/>
      </w:r>
      <w:r>
        <w:rPr>
          <w:rFonts w:ascii="Times New Roman" w:hAnsi="Times New Roman" w:eastAsiaTheme="minorHAnsi"/>
          <w:iCs/>
          <w:sz w:val="24"/>
          <w:szCs w:val="24"/>
          <w:highlight w:val="none"/>
        </w:rPr>
        <w:t xml:space="preserve">;</w:t>
      </w:r>
      <w:r>
        <w:rPr>
          <w:rFonts w:ascii="Times New Roman" w:hAnsi="Times New Roman" w:eastAsiaTheme="minorHAnsi"/>
          <w:iCs/>
          <w:sz w:val="24"/>
          <w:szCs w:val="24"/>
          <w:highlight w:val="none"/>
        </w:rPr>
      </w:r>
      <w:r>
        <w:rPr>
          <w:rFonts w:ascii="Times New Roman" w:hAnsi="Times New Roman" w:eastAsiaTheme="minorHAnsi"/>
          <w:iCs/>
          <w:sz w:val="24"/>
          <w:szCs w:val="24"/>
          <w:highlight w:val="none"/>
        </w:rPr>
      </w:r>
    </w:p>
    <w:p>
      <w:pPr>
        <w:ind w:firstLine="709"/>
        <w:jc w:val="both"/>
        <w:spacing w:after="0" w:line="240" w:lineRule="auto"/>
        <w:tabs>
          <w:tab w:val="left" w:pos="1134" w:leader="none"/>
          <w:tab w:val="left" w:pos="1560" w:leader="none"/>
        </w:tabs>
        <w:rPr>
          <w:rFonts w:ascii="Times New Roman" w:hAnsi="Times New Roman" w:eastAsiaTheme="minorHAnsi"/>
          <w:iCs/>
          <w:sz w:val="24"/>
          <w:szCs w:val="24"/>
          <w:highlight w:val="none"/>
        </w:rPr>
      </w:pPr>
      <w:r>
        <w:rPr>
          <w:rFonts w:ascii="Times New Roman" w:hAnsi="Times New Roman" w:eastAsiaTheme="minorHAnsi"/>
          <w:iCs/>
          <w:sz w:val="24"/>
          <w:szCs w:val="24"/>
          <w:highlight w:val="none"/>
        </w:rPr>
        <w:t xml:space="preserve">-</w:t>
      </w:r>
      <w:r>
        <w:rPr>
          <w:rFonts w:ascii="Times New Roman" w:hAnsi="Times New Roman" w:eastAsiaTheme="minorHAnsi"/>
          <w:iCs/>
          <w:sz w:val="24"/>
          <w:szCs w:val="24"/>
          <w:highlight w:val="none"/>
        </w:rPr>
        <w:tab/>
        <w:t xml:space="preserve">платежного субагента</w:t>
      </w:r>
      <w:r>
        <w:rPr>
          <w:rFonts w:ascii="Times New Roman" w:hAnsi="Times New Roman" w:eastAsiaTheme="minorHAnsi"/>
          <w:iCs/>
          <w:sz w:val="24"/>
          <w:szCs w:val="24"/>
          <w:highlight w:val="none"/>
          <w:vertAlign w:val="superscript"/>
        </w:rPr>
        <w:footnoteReference w:id="28"/>
      </w:r>
      <w:r>
        <w:rPr>
          <w:rFonts w:ascii="Times New Roman" w:hAnsi="Times New Roman" w:eastAsiaTheme="minorHAnsi"/>
          <w:iCs/>
          <w:sz w:val="24"/>
          <w:szCs w:val="24"/>
          <w:highlight w:val="none"/>
        </w:rPr>
        <w:t xml:space="preserve">;</w:t>
      </w:r>
      <w:r>
        <w:rPr>
          <w:rFonts w:ascii="Times New Roman" w:hAnsi="Times New Roman" w:eastAsiaTheme="minorHAnsi"/>
          <w:iCs/>
          <w:sz w:val="24"/>
          <w:szCs w:val="24"/>
          <w:highlight w:val="none"/>
        </w:rPr>
      </w:r>
      <w:r>
        <w:rPr>
          <w:rFonts w:ascii="Times New Roman" w:hAnsi="Times New Roman" w:eastAsiaTheme="minorHAnsi"/>
          <w:iCs/>
          <w:sz w:val="24"/>
          <w:szCs w:val="24"/>
          <w:highlight w:val="none"/>
        </w:rPr>
      </w:r>
    </w:p>
    <w:p>
      <w:pPr>
        <w:ind w:firstLine="709"/>
        <w:jc w:val="both"/>
        <w:spacing w:after="0" w:line="240" w:lineRule="auto"/>
        <w:tabs>
          <w:tab w:val="left" w:pos="1134" w:leader="none"/>
          <w:tab w:val="left" w:pos="1560" w:leader="none"/>
        </w:tabs>
        <w:rPr>
          <w:rFonts w:ascii="Times New Roman" w:hAnsi="Times New Roman" w:eastAsiaTheme="minorHAnsi"/>
          <w:iCs/>
          <w:sz w:val="24"/>
          <w:szCs w:val="24"/>
          <w:highlight w:val="none"/>
        </w:rPr>
      </w:pPr>
      <w:r>
        <w:rPr>
          <w:rFonts w:ascii="Times New Roman" w:hAnsi="Times New Roman" w:eastAsiaTheme="minorHAnsi"/>
          <w:iCs/>
          <w:sz w:val="24"/>
          <w:szCs w:val="24"/>
          <w:highlight w:val="none"/>
        </w:rPr>
        <w:t xml:space="preserve">-</w:t>
      </w:r>
      <w:r>
        <w:rPr>
          <w:rFonts w:ascii="Times New Roman" w:hAnsi="Times New Roman" w:eastAsiaTheme="minorHAnsi"/>
          <w:iCs/>
          <w:sz w:val="24"/>
          <w:szCs w:val="24"/>
          <w:highlight w:val="none"/>
        </w:rPr>
        <w:tab/>
        <w:t xml:space="preserve">платежного агента - оператора по приему платежей и платеж</w:t>
      </w:r>
      <w:r>
        <w:rPr>
          <w:rFonts w:ascii="Times New Roman" w:hAnsi="Times New Roman" w:eastAsiaTheme="minorHAnsi"/>
          <w:iCs/>
          <w:sz w:val="24"/>
          <w:szCs w:val="24"/>
          <w:highlight w:val="none"/>
        </w:rPr>
        <w:t xml:space="preserve">ного субагента (одновременно).</w:t>
      </w:r>
      <w:r>
        <w:rPr>
          <w:rFonts w:ascii="Times New Roman" w:hAnsi="Times New Roman" w:eastAsiaTheme="minorHAnsi"/>
          <w:iCs/>
          <w:sz w:val="24"/>
          <w:szCs w:val="24"/>
          <w:highlight w:val="none"/>
        </w:rPr>
      </w:r>
      <w:r>
        <w:rPr>
          <w:rFonts w:ascii="Times New Roman" w:hAnsi="Times New Roman" w:eastAsiaTheme="minorHAnsi"/>
          <w:iCs/>
          <w:sz w:val="24"/>
          <w:szCs w:val="24"/>
          <w:highlight w:val="none"/>
        </w:rPr>
      </w:r>
    </w:p>
    <w:p>
      <w:pPr>
        <w:ind w:firstLine="709"/>
        <w:jc w:val="both"/>
        <w:spacing w:after="0" w:line="240" w:lineRule="auto"/>
        <w:tabs>
          <w:tab w:val="left" w:pos="709" w:leader="none"/>
          <w:tab w:val="left" w:pos="993" w:leader="none"/>
          <w:tab w:val="left" w:pos="1309" w:leader="none"/>
        </w:tabs>
        <w:rPr>
          <w:rFonts w:ascii="Times New Roman" w:hAnsi="Times New Roman" w:eastAsia="Times New Roman"/>
          <w:sz w:val="24"/>
          <w:szCs w:val="24"/>
          <w:highlight w:val="none"/>
        </w:rPr>
      </w:pPr>
      <w:r>
        <w:rPr>
          <w:rFonts w:ascii="Times New Roman" w:hAnsi="Times New Roman" w:eastAsia="Times New Roman"/>
          <w:bCs/>
          <w:sz w:val="24"/>
          <w:szCs w:val="24"/>
          <w:highlight w:val="none"/>
          <w:lang w:eastAsia="ru-RU"/>
        </w:rPr>
        <w:t xml:space="preserve">7.1.</w:t>
      </w:r>
      <w:r>
        <w:rPr>
          <w:rFonts w:ascii="Times New Roman" w:hAnsi="Times New Roman" w:eastAsia="Times New Roman"/>
          <w:bCs/>
          <w:sz w:val="24"/>
          <w:szCs w:val="24"/>
          <w:highlight w:val="none"/>
          <w:lang w:eastAsia="ru-RU"/>
        </w:rPr>
        <w:t xml:space="preserve">2.</w:t>
      </w:r>
      <w:r>
        <w:rPr>
          <w:rFonts w:ascii="Times New Roman" w:hAnsi="Times New Roman" w:eastAsia="Times New Roman"/>
          <w:bCs/>
          <w:sz w:val="24"/>
          <w:szCs w:val="24"/>
          <w:highlight w:val="none"/>
          <w:lang w:eastAsia="ru-RU"/>
        </w:rPr>
        <w:tab/>
        <w:t xml:space="preserve">С</w:t>
      </w:r>
      <w:r>
        <w:rPr>
          <w:rFonts w:ascii="Times New Roman" w:hAnsi="Times New Roman" w:eastAsia="Times New Roman"/>
          <w:sz w:val="24"/>
          <w:szCs w:val="24"/>
          <w:highlight w:val="none"/>
          <w:lang w:eastAsia="ru-RU"/>
        </w:rPr>
        <w:t xml:space="preserve">пециальный банковский счет платежного агента предназначен для учета операций, совершаемых Клиентом </w:t>
      </w:r>
      <w:r>
        <w:rPr>
          <w:rFonts w:ascii="Times New Roman" w:hAnsi="Times New Roman" w:eastAsia="Times New Roman"/>
          <w:sz w:val="24"/>
          <w:szCs w:val="24"/>
          <w:highlight w:val="none"/>
          <w:lang w:eastAsia="ru-RU"/>
        </w:rPr>
        <w:t xml:space="preserve">в</w:t>
      </w:r>
      <w:r>
        <w:rPr>
          <w:rFonts w:ascii="Times New Roman" w:hAnsi="Times New Roman" w:eastAsia="Times New Roman"/>
          <w:sz w:val="24"/>
          <w:szCs w:val="24"/>
          <w:highlight w:val="none"/>
          <w:lang w:eastAsia="ru-RU"/>
        </w:rPr>
        <w:t xml:space="preserve"> соответствии с Федеральным законом № 103-ФЗ, а именно:</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709" w:leader="none"/>
          <w:tab w:val="left" w:pos="1701"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7.1.</w:t>
      </w:r>
      <w:r>
        <w:rPr>
          <w:rFonts w:ascii="Times New Roman" w:hAnsi="Times New Roman" w:eastAsia="Times New Roman"/>
          <w:sz w:val="24"/>
          <w:szCs w:val="24"/>
          <w:highlight w:val="none"/>
          <w:lang w:eastAsia="ru-RU"/>
        </w:rPr>
        <w:t xml:space="preserve">2.1.</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Для зачисления </w:t>
      </w:r>
      <w:r>
        <w:rPr>
          <w:rFonts w:ascii="Times New Roman" w:hAnsi="Times New Roman" w:eastAsia="Times New Roman"/>
          <w:sz w:val="24"/>
          <w:szCs w:val="24"/>
          <w:highlight w:val="none"/>
          <w:lang w:eastAsia="ru-RU"/>
        </w:rPr>
        <w:t xml:space="preserve">суммы </w:t>
      </w:r>
      <w:r>
        <w:rPr>
          <w:rFonts w:ascii="Times New Roman" w:hAnsi="Times New Roman" w:eastAsia="Times New Roman"/>
          <w:sz w:val="24"/>
          <w:szCs w:val="24"/>
          <w:highlight w:val="none"/>
          <w:lang w:eastAsia="ru-RU"/>
        </w:rPr>
        <w:t xml:space="preserve">наличных денег, принятых от физических лиц.</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709" w:leader="none"/>
          <w:tab w:val="left" w:pos="1701"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7.1.</w:t>
      </w:r>
      <w:r>
        <w:rPr>
          <w:rFonts w:ascii="Times New Roman" w:hAnsi="Times New Roman" w:eastAsia="Times New Roman"/>
          <w:sz w:val="24"/>
          <w:szCs w:val="24"/>
          <w:highlight w:val="none"/>
          <w:lang w:eastAsia="ru-RU"/>
        </w:rPr>
        <w:t xml:space="preserve">2.2.</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Для зачисления денежных средств, перечисленных со специального банковского счета платежного(ых) субагента(ов) в рамках заключенного(ых) между ним(и) и Клиентом договора(ов) о приеме платежей</w:t>
      </w:r>
      <w:r>
        <w:rPr>
          <w:rFonts w:ascii="Times New Roman" w:hAnsi="Times New Roman" w:eastAsia="Times New Roman"/>
          <w:sz w:val="24"/>
          <w:szCs w:val="24"/>
          <w:highlight w:val="none"/>
          <w:vertAlign w:val="superscript"/>
          <w:lang w:eastAsia="ru-RU"/>
        </w:rPr>
        <w:footnoteReference w:id="29"/>
      </w:r>
      <w:r>
        <w:rPr>
          <w:rFonts w:ascii="Times New Roman" w:hAnsi="Times New Roman" w:eastAsia="Times New Roman"/>
          <w:sz w:val="24"/>
          <w:szCs w:val="24"/>
          <w:highlight w:val="none"/>
          <w:lang w:eastAsia="ru-RU"/>
        </w:rPr>
        <w:t xml:space="preserve"> в соответствии с Федеральным законом № 103-ФЗ, а также с другого специального банковского счета платежного агента.</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709" w:leader="none"/>
          <w:tab w:val="left" w:pos="993" w:leader="none"/>
          <w:tab w:val="left" w:pos="1701"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7.1.</w:t>
      </w:r>
      <w:r>
        <w:rPr>
          <w:rFonts w:ascii="Times New Roman" w:hAnsi="Times New Roman" w:eastAsia="Times New Roman"/>
          <w:sz w:val="24"/>
          <w:szCs w:val="24"/>
          <w:highlight w:val="none"/>
          <w:lang w:eastAsia="ru-RU"/>
        </w:rPr>
        <w:t xml:space="preserve">2.3.</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Для списания на специальный банковский счет платежного агента или на специальный банковский счет поставщика</w:t>
      </w:r>
      <w:r>
        <w:rPr>
          <w:rFonts w:ascii="Times New Roman" w:hAnsi="Times New Roman" w:eastAsia="Times New Roman"/>
          <w:sz w:val="24"/>
          <w:szCs w:val="24"/>
          <w:highlight w:val="none"/>
          <w:vertAlign w:val="superscript"/>
          <w:lang w:eastAsia="ru-RU"/>
        </w:rPr>
        <w:footnoteReference w:id="30"/>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709" w:leader="none"/>
          <w:tab w:val="left" w:pos="993" w:leader="none"/>
          <w:tab w:val="left" w:pos="1701"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7.1.</w:t>
      </w:r>
      <w:r>
        <w:rPr>
          <w:rFonts w:ascii="Times New Roman" w:hAnsi="Times New Roman" w:eastAsia="Times New Roman"/>
          <w:sz w:val="24"/>
          <w:szCs w:val="24"/>
          <w:highlight w:val="none"/>
          <w:lang w:eastAsia="ru-RU"/>
        </w:rPr>
        <w:t xml:space="preserve">2.4.</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Для списания на другие банковские счета в соответствии с Федеральным законом № 103-ФЗ.</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709" w:leader="none"/>
          <w:tab w:val="left" w:pos="993" w:leader="none"/>
          <w:tab w:val="left" w:pos="1701"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r>
      <w:r>
        <w:rPr>
          <w:rFonts w:ascii="Times New Roman" w:hAnsi="Times New Roman" w:cs="Times New Roman"/>
          <w:iCs/>
          <w:sz w:val="24"/>
          <w:szCs w:val="24"/>
          <w:highlight w:val="none"/>
        </w:rPr>
        <w:t xml:space="preserve">7.1.2.5.</w:t>
      </w:r>
      <w:r>
        <w:rPr>
          <w:rFonts w:ascii="Times New Roman" w:hAnsi="Times New Roman" w:cs="Times New Roman"/>
          <w:iCs/>
          <w:sz w:val="24"/>
          <w:szCs w:val="24"/>
          <w:highlight w:val="none"/>
        </w:rPr>
        <w:tab/>
      </w:r>
      <w:r>
        <w:rPr>
          <w:rFonts w:ascii="Times New Roman" w:hAnsi="Times New Roman" w:cs="Times New Roman"/>
          <w:iCs/>
          <w:sz w:val="24"/>
          <w:szCs w:val="24"/>
          <w:highlight w:val="none"/>
        </w:rPr>
        <w:t xml:space="preserve">Для списания сумм комиссионного вознаграждения, взимаемого Банком.</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284" w:leader="none"/>
          <w:tab w:val="left" w:pos="851"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7.1.</w:t>
      </w:r>
      <w:r>
        <w:rPr>
          <w:rFonts w:ascii="Times New Roman" w:hAnsi="Times New Roman" w:eastAsia="Times New Roman"/>
          <w:sz w:val="24"/>
          <w:szCs w:val="24"/>
          <w:highlight w:val="none"/>
          <w:lang w:eastAsia="ru-RU"/>
        </w:rPr>
        <w:t xml:space="preserve">3.</w:t>
      </w:r>
      <w:r>
        <w:rPr>
          <w:rFonts w:ascii="Times New Roman" w:hAnsi="Times New Roman" w:eastAsia="Times New Roman"/>
          <w:sz w:val="24"/>
          <w:szCs w:val="24"/>
          <w:highlight w:val="none"/>
          <w:lang w:eastAsia="ru-RU"/>
        </w:rPr>
        <w:tab/>
        <w:t xml:space="preserve">В поле «Назначение платежа»</w:t>
      </w:r>
      <w:r>
        <w:rPr>
          <w:rFonts w:ascii="Times New Roman" w:hAnsi="Times New Roman" w:eastAsia="Times New Roman"/>
          <w:sz w:val="24"/>
          <w:szCs w:val="24"/>
          <w:highlight w:val="none"/>
          <w:lang w:eastAsia="ru-RU"/>
        </w:rPr>
        <w:t xml:space="preserve"> Распоряжения, кроме сведений, установленных нормативными актами Банка России, указывается назначение платежа в соответствии с Федеральным законом № 103-ФЗ, номер и дата договора о приеме платежей, в рамках которого осуществляется перевод денежных средств.</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7.1.</w:t>
      </w:r>
      <w:r>
        <w:rPr>
          <w:rFonts w:ascii="Times New Roman" w:hAnsi="Times New Roman" w:eastAsia="Times New Roman"/>
          <w:sz w:val="24"/>
          <w:szCs w:val="24"/>
          <w:highlight w:val="none"/>
          <w:lang w:eastAsia="ru-RU"/>
        </w:rPr>
        <w:t xml:space="preserve">4.</w:t>
      </w:r>
      <w:r>
        <w:rPr>
          <w:rFonts w:ascii="Times New Roman" w:hAnsi="Times New Roman" w:eastAsia="Times New Roman"/>
          <w:sz w:val="24"/>
          <w:szCs w:val="24"/>
          <w:highlight w:val="none"/>
          <w:lang w:eastAsia="ru-RU"/>
        </w:rPr>
        <w:tab/>
        <w:t xml:space="preserve">Оплата комиссионного вознаграждения за расчетно-кассовое обслуживание Клиента производится </w:t>
      </w:r>
      <w:r>
        <w:rPr>
          <w:rFonts w:ascii="Times New Roman" w:hAnsi="Times New Roman" w:cs="Times New Roman"/>
          <w:iCs/>
          <w:sz w:val="24"/>
          <w:szCs w:val="24"/>
          <w:highlight w:val="none"/>
        </w:rPr>
        <w:t xml:space="preserve">со Специального банковского счета платежного агента или</w:t>
      </w:r>
      <w:r>
        <w:rPr>
          <w:rFonts w:ascii="Times New Roman" w:hAnsi="Times New Roman" w:eastAsia="Times New Roman"/>
          <w:sz w:val="24"/>
          <w:szCs w:val="24"/>
          <w:highlight w:val="none"/>
          <w:lang w:eastAsia="ru-RU"/>
        </w:rPr>
        <w:t xml:space="preserve"> с иного Счета в порядке, установленном пунктом 5.1.1</w:t>
      </w:r>
      <w:r>
        <w:rPr>
          <w:rFonts w:ascii="Times New Roman" w:hAnsi="Times New Roman" w:eastAsia="Times New Roman"/>
          <w:sz w:val="24"/>
          <w:szCs w:val="24"/>
          <w:highlight w:val="none"/>
          <w:lang w:eastAsia="ru-RU"/>
        </w:rPr>
        <w:t xml:space="preserve">.1</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t xml:space="preserve">настоящих </w:t>
      </w:r>
      <w:r>
        <w:rPr>
          <w:rFonts w:ascii="Times New Roman" w:hAnsi="Times New Roman" w:eastAsia="Times New Roman"/>
          <w:sz w:val="24"/>
          <w:szCs w:val="24"/>
          <w:highlight w:val="none"/>
          <w:lang w:eastAsia="ru-RU"/>
        </w:rPr>
        <w:t xml:space="preserve">Условий.</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284" w:leader="none"/>
          <w:tab w:val="left" w:pos="709" w:leader="none"/>
          <w:tab w:val="left" w:pos="993" w:leader="none"/>
        </w:tabs>
        <w:rPr>
          <w:rFonts w:ascii="Times New Roman" w:hAnsi="Times New Roman" w:eastAsia="Times New Roman"/>
          <w:color w:val="000000"/>
          <w:sz w:val="24"/>
          <w:szCs w:val="24"/>
          <w:highlight w:val="none"/>
        </w:rPr>
      </w:pPr>
      <w:r>
        <w:rPr>
          <w:rFonts w:ascii="Times New Roman" w:hAnsi="Times New Roman" w:eastAsia="Times New Roman"/>
          <w:sz w:val="24"/>
          <w:szCs w:val="24"/>
          <w:highlight w:val="none"/>
          <w:lang w:eastAsia="ru-RU"/>
        </w:rPr>
        <w:t xml:space="preserve">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 </w:t>
      </w:r>
      <w:r>
        <w:rPr>
          <w:rFonts w:ascii="Times New Roman" w:hAnsi="Times New Roman" w:eastAsia="Times New Roman"/>
          <w:sz w:val="24"/>
          <w:szCs w:val="24"/>
          <w:highlight w:val="none"/>
          <w:lang w:eastAsia="ru-RU"/>
        </w:rPr>
        <w:t xml:space="preserve">Банка</w:t>
      </w:r>
      <w:r>
        <w:rPr>
          <w:rFonts w:ascii="Times New Roman" w:hAnsi="Times New Roman" w:eastAsia="Times New Roman"/>
          <w:sz w:val="24"/>
          <w:szCs w:val="24"/>
          <w:highlight w:val="none"/>
          <w:lang w:eastAsia="ru-RU"/>
        </w:rPr>
        <w:t xml:space="preserve"> денежных средств, 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r>
        <w:rPr>
          <w:rFonts w:ascii="Times New Roman" w:hAnsi="Times New Roman" w:eastAsia="Times New Roman"/>
          <w:b/>
          <w:sz w:val="24"/>
          <w:szCs w:val="24"/>
          <w:highlight w:val="none"/>
          <w:lang w:eastAsia="ru-RU"/>
        </w:rPr>
        <w:t xml:space="preserve">.</w:t>
      </w:r>
      <w:r>
        <w:rPr>
          <w:rFonts w:ascii="Times New Roman" w:hAnsi="Times New Roman" w:eastAsia="Times New Roman"/>
          <w:color w:val="000000"/>
          <w:sz w:val="24"/>
          <w:szCs w:val="24"/>
          <w:highlight w:val="none"/>
        </w:rPr>
      </w:r>
      <w:r>
        <w:rPr>
          <w:rFonts w:ascii="Times New Roman" w:hAnsi="Times New Roman" w:eastAsia="Times New Roman"/>
          <w:color w:val="000000"/>
          <w:sz w:val="24"/>
          <w:szCs w:val="24"/>
          <w:highlight w:val="none"/>
        </w:rPr>
      </w:r>
    </w:p>
    <w:p>
      <w:pPr>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7.1.5.</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Клиент обязуется:</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284" w:leader="none"/>
          <w:tab w:val="left" w:pos="709" w:leader="none"/>
          <w:tab w:val="left" w:pos="993"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7.1.5.1.</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Использовать специальный банковский счет платежного агента для проведения операций, предусмотренных Федеральным законом № 103-ФЗ.</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284" w:leader="none"/>
          <w:tab w:val="left" w:pos="709" w:leader="none"/>
          <w:tab w:val="left" w:pos="993"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7.1.5.2.</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Предоставлять сведения о реквизитах специального банковского счета платежного агента для перечисления на него денежных средств только лицам, являющимся платежными агентами в рамках заключенных между ними договоров о приеме платежей.</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spacing w:after="0" w:line="240" w:lineRule="auto"/>
        <w:tabs>
          <w:tab w:val="left" w:pos="284" w:leader="none"/>
          <w:tab w:val="left" w:pos="709" w:leader="none"/>
          <w:tab w:val="left" w:pos="993"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7.1.6.</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Банк вправе:</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284" w:leader="none"/>
          <w:tab w:val="left" w:pos="709" w:leader="none"/>
          <w:tab w:val="left" w:pos="993"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7.1.6.1.</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Списывать без распоряжения Клиента денежные средства, находящиеся на его специальном банковском счете платежного агента, по решению суда, а также в случаях, установленных законодательством Российской Федерации.</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В вышеуказанных случаях Банк не рассматривает п</w:t>
      </w:r>
      <w:r>
        <w:rPr>
          <w:rFonts w:ascii="Times New Roman" w:hAnsi="Times New Roman" w:eastAsia="Times New Roman"/>
          <w:sz w:val="24"/>
          <w:szCs w:val="24"/>
          <w:highlight w:val="none"/>
          <w:lang w:eastAsia="ru-RU"/>
        </w:rPr>
        <w:t xml:space="preserve">о существу возражения Клиента против списания денежных средств с его специального банковского счета платежного агента, при этом ответственность за правомерность списания денежных средств со специального банковского счета платежного агента несет взыскатель.</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284" w:leader="none"/>
          <w:tab w:val="left" w:pos="709"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7.1.</w:t>
      </w:r>
      <w:r>
        <w:rPr>
          <w:rFonts w:ascii="Times New Roman" w:hAnsi="Times New Roman" w:eastAsia="Times New Roman"/>
          <w:sz w:val="24"/>
          <w:szCs w:val="24"/>
          <w:highlight w:val="none"/>
          <w:lang w:eastAsia="ru-RU"/>
        </w:rPr>
        <w:t xml:space="preserve">6.2.</w:t>
      </w:r>
      <w:r>
        <w:rPr>
          <w:rFonts w:ascii="Times New Roman" w:hAnsi="Times New Roman" w:eastAsia="Times New Roman"/>
          <w:sz w:val="24"/>
          <w:szCs w:val="24"/>
          <w:highlight w:val="none"/>
          <w:lang w:eastAsia="ru-RU"/>
        </w:rPr>
        <w:tab/>
        <w:t xml:space="preserve">Отказать Клиенту в совершении расчетно-кассовых операций, в случае если операция не соответствует требованиям Федерального закона № 103-ФЗ.</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7.1.</w:t>
      </w:r>
      <w:r>
        <w:rPr>
          <w:rFonts w:ascii="Times New Roman" w:hAnsi="Times New Roman" w:eastAsia="Times New Roman"/>
          <w:sz w:val="24"/>
          <w:szCs w:val="24"/>
          <w:highlight w:val="none"/>
          <w:lang w:eastAsia="ru-RU"/>
        </w:rPr>
        <w:t xml:space="preserve">7.</w:t>
      </w:r>
      <w:r>
        <w:rPr>
          <w:rFonts w:ascii="Times New Roman" w:hAnsi="Times New Roman" w:eastAsia="Times New Roman"/>
          <w:sz w:val="24"/>
          <w:szCs w:val="24"/>
          <w:highlight w:val="none"/>
          <w:lang w:eastAsia="ru-RU"/>
        </w:rPr>
        <w:tab/>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Pr>
          <w:rFonts w:ascii="Times New Roman" w:hAnsi="Times New Roman" w:eastAsia="Times New Roman"/>
          <w:sz w:val="24"/>
          <w:szCs w:val="24"/>
          <w:highlight w:val="none"/>
          <w:lang w:eastAsia="ru-RU"/>
        </w:rPr>
        <w:t xml:space="preserve">7.1.</w:t>
      </w:r>
      <w:r>
        <w:rPr>
          <w:rFonts w:ascii="Times New Roman" w:hAnsi="Times New Roman" w:eastAsia="Times New Roman"/>
          <w:sz w:val="24"/>
          <w:szCs w:val="24"/>
          <w:highlight w:val="none"/>
          <w:lang w:eastAsia="ru-RU"/>
        </w:rPr>
        <w:t xml:space="preserve">2 настоящ</w:t>
      </w:r>
      <w:r>
        <w:rPr>
          <w:rFonts w:ascii="Times New Roman" w:hAnsi="Times New Roman" w:eastAsia="Times New Roman"/>
          <w:sz w:val="24"/>
          <w:szCs w:val="24"/>
          <w:highlight w:val="none"/>
          <w:lang w:eastAsia="ru-RU"/>
        </w:rPr>
        <w:t xml:space="preserve">их Условий</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284" w:leader="none"/>
          <w:tab w:val="left" w:pos="1276" w:leader="none"/>
        </w:tabs>
        <w:rPr>
          <w:rFonts w:ascii="Times New Roman" w:hAnsi="Times New Roman" w:eastAsia="Times New Roman"/>
          <w:bCs/>
          <w:sz w:val="24"/>
          <w:szCs w:val="24"/>
          <w:highlight w:val="none"/>
        </w:rPr>
      </w:pPr>
      <w:r>
        <w:rPr>
          <w:rFonts w:ascii="Times New Roman" w:hAnsi="Times New Roman" w:eastAsia="Times New Roman"/>
          <w:b/>
          <w:sz w:val="24"/>
          <w:szCs w:val="24"/>
          <w:highlight w:val="none"/>
          <w:lang w:eastAsia="ru-RU"/>
        </w:rPr>
        <w:t xml:space="preserve">7.2.</w:t>
      </w:r>
      <w:r>
        <w:rPr>
          <w:rFonts w:ascii="Times New Roman" w:hAnsi="Times New Roman" w:eastAsia="Times New Roman"/>
          <w:b/>
          <w:sz w:val="24"/>
          <w:szCs w:val="24"/>
          <w:highlight w:val="none"/>
          <w:lang w:eastAsia="ru-RU"/>
        </w:rPr>
        <w:tab/>
      </w:r>
      <w:r>
        <w:rPr>
          <w:rFonts w:ascii="Times New Roman" w:hAnsi="Times New Roman" w:eastAsia="Times New Roman"/>
          <w:b/>
          <w:sz w:val="24"/>
          <w:szCs w:val="24"/>
          <w:highlight w:val="none"/>
          <w:lang w:eastAsia="ru-RU"/>
        </w:rPr>
        <w:t xml:space="preserve">Р</w:t>
      </w:r>
      <w:r>
        <w:rPr>
          <w:rFonts w:ascii="Times New Roman" w:hAnsi="Times New Roman" w:eastAsia="Times New Roman"/>
          <w:b/>
          <w:sz w:val="24"/>
          <w:szCs w:val="24"/>
          <w:highlight w:val="none"/>
          <w:lang w:eastAsia="ru-RU"/>
        </w:rPr>
        <w:t xml:space="preserve">асчетно-кассово</w:t>
      </w:r>
      <w:r>
        <w:rPr>
          <w:rFonts w:ascii="Times New Roman" w:hAnsi="Times New Roman" w:eastAsia="Times New Roman"/>
          <w:b/>
          <w:sz w:val="24"/>
          <w:szCs w:val="24"/>
          <w:highlight w:val="none"/>
          <w:lang w:eastAsia="ru-RU"/>
        </w:rPr>
        <w:t xml:space="preserve">е</w:t>
      </w:r>
      <w:r>
        <w:rPr>
          <w:rFonts w:ascii="Times New Roman" w:hAnsi="Times New Roman" w:eastAsia="Times New Roman"/>
          <w:b/>
          <w:sz w:val="24"/>
          <w:szCs w:val="24"/>
          <w:highlight w:val="none"/>
          <w:lang w:eastAsia="ru-RU"/>
        </w:rPr>
        <w:t xml:space="preserve"> обслуживани</w:t>
      </w:r>
      <w:r>
        <w:rPr>
          <w:rFonts w:ascii="Times New Roman" w:hAnsi="Times New Roman" w:eastAsia="Times New Roman"/>
          <w:b/>
          <w:sz w:val="24"/>
          <w:szCs w:val="24"/>
          <w:highlight w:val="none"/>
          <w:lang w:eastAsia="ru-RU"/>
        </w:rPr>
        <w:t xml:space="preserve">е</w:t>
      </w:r>
      <w:r>
        <w:rPr>
          <w:rFonts w:ascii="Times New Roman" w:hAnsi="Times New Roman" w:eastAsia="Times New Roman"/>
          <w:b/>
          <w:sz w:val="24"/>
          <w:szCs w:val="24"/>
          <w:highlight w:val="none"/>
          <w:lang w:eastAsia="ru-RU"/>
        </w:rPr>
        <w:t xml:space="preserve"> специального банковского счета банковского платежного агента </w:t>
      </w:r>
      <w:r>
        <w:rPr>
          <w:rFonts w:ascii="Times New Roman" w:hAnsi="Times New Roman" w:eastAsia="Times New Roman"/>
          <w:b/>
          <w:sz w:val="24"/>
          <w:szCs w:val="24"/>
          <w:highlight w:val="none"/>
          <w:lang w:eastAsia="ru-RU"/>
        </w:rPr>
        <w:t xml:space="preserve">(субагента)</w:t>
      </w:r>
      <w:r>
        <w:rPr>
          <w:rFonts w:ascii="Times New Roman" w:hAnsi="Times New Roman" w:eastAsia="Times New Roman"/>
          <w:b/>
          <w:sz w:val="24"/>
          <w:szCs w:val="24"/>
          <w:highlight w:val="none"/>
          <w:lang w:eastAsia="ru-RU"/>
        </w:rPr>
        <w:t xml:space="preserve"> </w:t>
      </w:r>
      <w:r>
        <w:rPr>
          <w:rFonts w:ascii="Times New Roman" w:hAnsi="Times New Roman" w:eastAsia="Times New Roman"/>
          <w:b/>
          <w:sz w:val="24"/>
          <w:szCs w:val="24"/>
          <w:highlight w:val="none"/>
          <w:lang w:eastAsia="ru-RU"/>
        </w:rPr>
        <w:t xml:space="preserve">(в соответствии с Федеральным законом</w:t>
      </w:r>
      <w:r>
        <w:rPr>
          <w:rFonts w:ascii="Times New Roman" w:hAnsi="Times New Roman" w:eastAsia="Times New Roman"/>
          <w:b/>
          <w:sz w:val="24"/>
          <w:szCs w:val="24"/>
          <w:highlight w:val="none"/>
          <w:lang w:eastAsia="ru-RU"/>
        </w:rPr>
        <w:t xml:space="preserve"> </w:t>
      </w:r>
      <w:r>
        <w:rPr>
          <w:rFonts w:ascii="Times New Roman" w:hAnsi="Times New Roman" w:eastAsia="Times New Roman"/>
          <w:b/>
          <w:sz w:val="24"/>
          <w:szCs w:val="24"/>
          <w:highlight w:val="none"/>
          <w:lang w:eastAsia="ru-RU"/>
        </w:rPr>
        <w:br/>
      </w:r>
      <w:r>
        <w:rPr>
          <w:rFonts w:ascii="Times New Roman" w:hAnsi="Times New Roman" w:eastAsia="Times New Roman"/>
          <w:b/>
          <w:sz w:val="24"/>
          <w:szCs w:val="24"/>
          <w:highlight w:val="none"/>
          <w:lang w:eastAsia="ru-RU"/>
        </w:rPr>
        <w:t xml:space="preserve">№ 161-ФЗ</w:t>
      </w:r>
      <w:r>
        <w:rPr>
          <w:rFonts w:ascii="Times New Roman" w:hAnsi="Times New Roman" w:eastAsia="Times New Roman"/>
          <w:b/>
          <w:sz w:val="24"/>
          <w:szCs w:val="24"/>
          <w:highlight w:val="none"/>
          <w:vertAlign w:val="superscript"/>
          <w:lang w:eastAsia="ru-RU"/>
        </w:rPr>
        <w:footnoteReference w:id="31"/>
      </w:r>
      <w:r>
        <w:rPr>
          <w:rFonts w:ascii="Times New Roman" w:hAnsi="Times New Roman" w:eastAsia="Times New Roman"/>
          <w:b/>
          <w:sz w:val="24"/>
          <w:szCs w:val="24"/>
          <w:highlight w:val="none"/>
          <w:lang w:eastAsia="ru-RU"/>
        </w:rPr>
        <w:t xml:space="preserve">)</w:t>
      </w:r>
      <w:r>
        <w:rPr>
          <w:rFonts w:ascii="Times New Roman" w:hAnsi="Times New Roman" w:eastAsia="Times New Roman"/>
          <w:bCs/>
          <w:sz w:val="24"/>
          <w:szCs w:val="24"/>
          <w:highlight w:val="none"/>
        </w:rPr>
      </w:r>
      <w:r>
        <w:rPr>
          <w:rFonts w:ascii="Times New Roman" w:hAnsi="Times New Roman" w:eastAsia="Times New Roman"/>
          <w:bCs/>
          <w:sz w:val="24"/>
          <w:szCs w:val="24"/>
          <w:highlight w:val="none"/>
        </w:rPr>
      </w:r>
    </w:p>
    <w:p>
      <w:pPr>
        <w:ind w:firstLine="709"/>
        <w:jc w:val="both"/>
        <w:spacing w:after="0" w:line="240" w:lineRule="auto"/>
        <w:tabs>
          <w:tab w:val="left" w:pos="284"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7.2.1.</w:t>
      </w:r>
      <w:r>
        <w:rPr>
          <w:rFonts w:ascii="Times New Roman" w:hAnsi="Times New Roman" w:eastAsia="Times New Roman"/>
          <w:bCs/>
          <w:sz w:val="24"/>
          <w:szCs w:val="24"/>
          <w:highlight w:val="none"/>
          <w:lang w:eastAsia="ru-RU"/>
        </w:rPr>
        <w:tab/>
      </w:r>
      <w:r>
        <w:rPr>
          <w:rFonts w:ascii="Times New Roman" w:hAnsi="Times New Roman" w:eastAsia="Times New Roman"/>
          <w:bCs/>
          <w:sz w:val="24"/>
          <w:szCs w:val="24"/>
          <w:highlight w:val="none"/>
          <w:lang w:eastAsia="ru-RU"/>
        </w:rPr>
        <w:t xml:space="preserve">Специальный банковский счет банковского платежного агента </w:t>
      </w:r>
      <w:r>
        <w:rPr>
          <w:rFonts w:ascii="Times New Roman" w:hAnsi="Times New Roman" w:eastAsia="Times New Roman"/>
          <w:sz w:val="24"/>
          <w:szCs w:val="24"/>
          <w:highlight w:val="none"/>
          <w:lang w:eastAsia="ru-RU"/>
        </w:rPr>
        <w:t xml:space="preserve">(субагента)</w:t>
      </w:r>
      <w:r>
        <w:rPr>
          <w:rFonts w:ascii="Times New Roman" w:hAnsi="Times New Roman" w:eastAsia="Times New Roman"/>
          <w:sz w:val="24"/>
          <w:szCs w:val="24"/>
          <w:highlight w:val="none"/>
          <w:lang w:eastAsia="ru-RU"/>
        </w:rPr>
        <w:t xml:space="preserve"> </w:t>
      </w:r>
      <w:r>
        <w:rPr>
          <w:rFonts w:ascii="Times New Roman" w:hAnsi="Times New Roman" w:eastAsia="Times New Roman"/>
          <w:bCs/>
          <w:sz w:val="24"/>
          <w:szCs w:val="24"/>
          <w:highlight w:val="none"/>
          <w:lang w:eastAsia="ru-RU"/>
        </w:rPr>
        <w:t xml:space="preserve">открывается Банком Клиенту, который может выступать в качестве:</w:t>
      </w:r>
      <w:r>
        <w:rPr>
          <w:rFonts w:ascii="Times New Roman" w:hAnsi="Times New Roman" w:eastAsia="Times New Roman"/>
          <w:bCs/>
          <w:sz w:val="24"/>
          <w:szCs w:val="24"/>
          <w:highlight w:val="none"/>
        </w:rPr>
      </w:r>
      <w:r>
        <w:rPr>
          <w:rFonts w:ascii="Times New Roman" w:hAnsi="Times New Roman" w:eastAsia="Times New Roman"/>
          <w:bCs/>
          <w:sz w:val="24"/>
          <w:szCs w:val="24"/>
          <w:highlight w:val="none"/>
        </w:rPr>
      </w:r>
    </w:p>
    <w:p>
      <w:pPr>
        <w:ind w:firstLine="709"/>
        <w:jc w:val="both"/>
        <w:spacing w:after="0" w:line="240" w:lineRule="auto"/>
        <w:tabs>
          <w:tab w:val="left" w:pos="284" w:leader="none"/>
          <w:tab w:val="left" w:pos="709" w:leader="none"/>
          <w:tab w:val="left" w:pos="1134"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w:t>
      </w:r>
      <w:r>
        <w:rPr>
          <w:rFonts w:ascii="Times New Roman" w:hAnsi="Times New Roman" w:eastAsia="Times New Roman"/>
          <w:bCs/>
          <w:sz w:val="24"/>
          <w:szCs w:val="24"/>
          <w:highlight w:val="none"/>
          <w:lang w:eastAsia="ru-RU"/>
        </w:rPr>
        <w:tab/>
        <w:t xml:space="preserve">банковского платежного агента</w:t>
      </w:r>
      <w:r>
        <w:rPr>
          <w:rFonts w:ascii="Times New Roman" w:hAnsi="Times New Roman" w:eastAsia="Times New Roman"/>
          <w:bCs/>
          <w:sz w:val="24"/>
          <w:szCs w:val="24"/>
          <w:highlight w:val="none"/>
          <w:vertAlign w:val="superscript"/>
          <w:lang w:eastAsia="ru-RU"/>
        </w:rPr>
        <w:footnoteReference w:id="32"/>
      </w:r>
      <w:r>
        <w:rPr>
          <w:rFonts w:ascii="Times New Roman" w:hAnsi="Times New Roman" w:eastAsia="Times New Roman"/>
          <w:bCs/>
          <w:sz w:val="24"/>
          <w:szCs w:val="24"/>
          <w:highlight w:val="none"/>
          <w:lang w:eastAsia="ru-RU"/>
        </w:rPr>
        <w:t xml:space="preserve">;</w:t>
      </w:r>
      <w:r>
        <w:rPr>
          <w:rFonts w:ascii="Times New Roman" w:hAnsi="Times New Roman" w:eastAsia="Times New Roman"/>
          <w:bCs/>
          <w:sz w:val="24"/>
          <w:szCs w:val="24"/>
          <w:highlight w:val="none"/>
        </w:rPr>
      </w:r>
      <w:r>
        <w:rPr>
          <w:rFonts w:ascii="Times New Roman" w:hAnsi="Times New Roman" w:eastAsia="Times New Roman"/>
          <w:bCs/>
          <w:sz w:val="24"/>
          <w:szCs w:val="24"/>
          <w:highlight w:val="none"/>
        </w:rPr>
      </w:r>
    </w:p>
    <w:p>
      <w:pPr>
        <w:ind w:firstLine="709"/>
        <w:jc w:val="both"/>
        <w:spacing w:after="0" w:line="240" w:lineRule="auto"/>
        <w:tabs>
          <w:tab w:val="left" w:pos="284" w:leader="none"/>
          <w:tab w:val="left" w:pos="709" w:leader="none"/>
          <w:tab w:val="left" w:pos="1134"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w:t>
      </w:r>
      <w:r>
        <w:rPr>
          <w:rFonts w:ascii="Times New Roman" w:hAnsi="Times New Roman" w:eastAsia="Times New Roman"/>
          <w:bCs/>
          <w:sz w:val="24"/>
          <w:szCs w:val="24"/>
          <w:highlight w:val="none"/>
          <w:lang w:eastAsia="ru-RU"/>
        </w:rPr>
        <w:tab/>
        <w:t xml:space="preserve">банковского платежного субагента</w:t>
      </w:r>
      <w:r>
        <w:rPr>
          <w:rFonts w:ascii="Times New Roman" w:hAnsi="Times New Roman" w:eastAsia="Times New Roman"/>
          <w:bCs/>
          <w:sz w:val="24"/>
          <w:szCs w:val="24"/>
          <w:highlight w:val="none"/>
          <w:vertAlign w:val="superscript"/>
          <w:lang w:eastAsia="ru-RU"/>
        </w:rPr>
        <w:footnoteReference w:id="33"/>
      </w:r>
      <w:r>
        <w:rPr>
          <w:rFonts w:ascii="Times New Roman" w:hAnsi="Times New Roman" w:eastAsia="Times New Roman"/>
          <w:bCs/>
          <w:sz w:val="24"/>
          <w:szCs w:val="24"/>
          <w:highlight w:val="none"/>
          <w:lang w:eastAsia="ru-RU"/>
        </w:rPr>
        <w:t xml:space="preserve">. </w:t>
      </w:r>
      <w:r>
        <w:rPr>
          <w:rFonts w:ascii="Times New Roman" w:hAnsi="Times New Roman" w:eastAsia="Times New Roman"/>
          <w:bCs/>
          <w:sz w:val="24"/>
          <w:szCs w:val="24"/>
          <w:highlight w:val="none"/>
        </w:rPr>
      </w:r>
      <w:r>
        <w:rPr>
          <w:rFonts w:ascii="Times New Roman" w:hAnsi="Times New Roman" w:eastAsia="Times New Roman"/>
          <w:bCs/>
          <w:sz w:val="24"/>
          <w:szCs w:val="24"/>
          <w:highlight w:val="none"/>
        </w:rPr>
      </w:r>
    </w:p>
    <w:p>
      <w:pPr>
        <w:ind w:firstLine="709"/>
        <w:jc w:val="both"/>
        <w:spacing w:after="0" w:line="240" w:lineRule="auto"/>
        <w:tabs>
          <w:tab w:val="left" w:pos="0" w:leader="none"/>
          <w:tab w:val="left" w:pos="284" w:leader="none"/>
          <w:tab w:val="left" w:pos="709" w:leader="none"/>
          <w:tab w:val="left" w:pos="993" w:leader="none"/>
        </w:tabs>
        <w:rPr>
          <w:rFonts w:ascii="Times New Roman" w:hAnsi="Times New Roman" w:eastAsia="Times New Roman"/>
          <w:sz w:val="24"/>
          <w:szCs w:val="24"/>
          <w:highlight w:val="none"/>
        </w:rPr>
      </w:pPr>
      <w:r>
        <w:rPr>
          <w:rFonts w:ascii="Times New Roman" w:hAnsi="Times New Roman" w:eastAsia="Times New Roman"/>
          <w:bCs/>
          <w:sz w:val="24"/>
          <w:szCs w:val="24"/>
          <w:highlight w:val="none"/>
          <w:lang w:eastAsia="ru-RU"/>
        </w:rPr>
        <w:t xml:space="preserve">7.2.2.</w:t>
      </w:r>
      <w:r>
        <w:rPr>
          <w:rFonts w:ascii="Times New Roman" w:hAnsi="Times New Roman" w:eastAsia="Times New Roman"/>
          <w:bCs/>
          <w:sz w:val="24"/>
          <w:szCs w:val="24"/>
          <w:highlight w:val="none"/>
          <w:lang w:eastAsia="ru-RU"/>
        </w:rPr>
        <w:tab/>
      </w:r>
      <w:r>
        <w:rPr>
          <w:rFonts w:ascii="Times New Roman" w:hAnsi="Times New Roman" w:eastAsia="Times New Roman"/>
          <w:bCs/>
          <w:sz w:val="24"/>
          <w:szCs w:val="24"/>
          <w:highlight w:val="none"/>
          <w:lang w:eastAsia="ru-RU"/>
        </w:rPr>
        <w:t xml:space="preserve">С</w:t>
      </w:r>
      <w:r>
        <w:rPr>
          <w:rFonts w:ascii="Times New Roman" w:hAnsi="Times New Roman" w:eastAsia="Times New Roman"/>
          <w:sz w:val="24"/>
          <w:szCs w:val="24"/>
          <w:highlight w:val="none"/>
          <w:lang w:eastAsia="ru-RU"/>
        </w:rPr>
        <w:t xml:space="preserve">пециальный банковский счет банковского платежного агента (субагента) предназначен для учета операций, совершаемых Клиентом </w:t>
      </w:r>
      <w:r>
        <w:rPr>
          <w:rFonts w:ascii="Times New Roman" w:hAnsi="Times New Roman" w:eastAsia="Times New Roman"/>
          <w:sz w:val="24"/>
          <w:szCs w:val="24"/>
          <w:highlight w:val="none"/>
          <w:lang w:eastAsia="ru-RU"/>
        </w:rPr>
        <w:t xml:space="preserve">в</w:t>
      </w:r>
      <w:r>
        <w:rPr>
          <w:rFonts w:ascii="Times New Roman" w:hAnsi="Times New Roman" w:eastAsia="Times New Roman"/>
          <w:sz w:val="24"/>
          <w:szCs w:val="24"/>
          <w:highlight w:val="none"/>
          <w:lang w:eastAsia="ru-RU"/>
        </w:rPr>
        <w:t xml:space="preserve"> соответствии с Федеральным законом № 161-ФЗ, а именно:</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7.2.</w:t>
      </w:r>
      <w:r>
        <w:rPr>
          <w:rFonts w:ascii="Times New Roman" w:hAnsi="Times New Roman" w:eastAsia="Times New Roman"/>
          <w:sz w:val="24"/>
          <w:szCs w:val="24"/>
          <w:highlight w:val="none"/>
          <w:lang w:eastAsia="ru-RU"/>
        </w:rPr>
        <w:t xml:space="preserve">2.1.</w:t>
      </w:r>
      <w:r>
        <w:rPr>
          <w:rFonts w:ascii="Times New Roman" w:hAnsi="Times New Roman" w:eastAsia="Times New Roman"/>
          <w:sz w:val="24"/>
          <w:szCs w:val="24"/>
          <w:highlight w:val="none"/>
          <w:lang w:eastAsia="ru-RU"/>
        </w:rPr>
        <w:tab/>
        <w:t xml:space="preserve">Для зачисления Клиентом наличных денег, принятых от физических лиц;</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993"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7.2.</w:t>
      </w:r>
      <w:r>
        <w:rPr>
          <w:rFonts w:ascii="Times New Roman" w:hAnsi="Times New Roman" w:eastAsia="Times New Roman"/>
          <w:sz w:val="24"/>
          <w:szCs w:val="24"/>
          <w:highlight w:val="none"/>
          <w:lang w:eastAsia="ru-RU"/>
        </w:rPr>
        <w:t xml:space="preserve">2.2.</w:t>
      </w:r>
      <w:r>
        <w:rPr>
          <w:rFonts w:ascii="Times New Roman" w:hAnsi="Times New Roman" w:eastAsia="Times New Roman"/>
          <w:sz w:val="24"/>
          <w:szCs w:val="24"/>
          <w:highlight w:val="none"/>
          <w:lang w:eastAsia="ru-RU"/>
        </w:rPr>
        <w:tab/>
        <w:t xml:space="preserve">Для зачисления денежных средств, списанных с другого специального банковского счета банковского платежного агента (субагента).</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993"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7.2.</w:t>
      </w:r>
      <w:r>
        <w:rPr>
          <w:rFonts w:ascii="Times New Roman" w:hAnsi="Times New Roman" w:eastAsia="Times New Roman"/>
          <w:sz w:val="24"/>
          <w:szCs w:val="24"/>
          <w:highlight w:val="none"/>
          <w:lang w:eastAsia="ru-RU"/>
        </w:rPr>
        <w:t xml:space="preserve">2.3.</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Списание денежных средств на банковские счета в соответствии с Федеральным законом № 161-ФЗ. </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284" w:leader="none"/>
          <w:tab w:val="left" w:pos="709"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7.2.</w:t>
      </w:r>
      <w:r>
        <w:rPr>
          <w:rFonts w:ascii="Times New Roman" w:hAnsi="Times New Roman" w:eastAsia="Times New Roman"/>
          <w:sz w:val="24"/>
          <w:szCs w:val="24"/>
          <w:highlight w:val="none"/>
          <w:lang w:eastAsia="ru-RU"/>
        </w:rPr>
        <w:t xml:space="preserve">3.</w:t>
      </w:r>
      <w:r>
        <w:rPr>
          <w:rFonts w:ascii="Times New Roman" w:hAnsi="Times New Roman" w:eastAsia="Times New Roman"/>
          <w:sz w:val="24"/>
          <w:szCs w:val="24"/>
          <w:highlight w:val="none"/>
          <w:lang w:eastAsia="ru-RU"/>
        </w:rPr>
        <w:tab/>
        <w:t xml:space="preserve">В поле «Назначение платежа»</w:t>
      </w:r>
      <w:r>
        <w:rPr>
          <w:rFonts w:ascii="Times New Roman" w:hAnsi="Times New Roman" w:eastAsia="Times New Roman"/>
          <w:sz w:val="24"/>
          <w:szCs w:val="24"/>
          <w:highlight w:val="none"/>
          <w:lang w:eastAsia="ru-RU"/>
        </w:rPr>
        <w:t xml:space="preserve"> Распоряжения, кроме сведений, установленных нормативными актами Банка России, указывается назначение платежа в соответствии с Федеральным законом № 161-ФЗ, номер и дата договора о приеме платежей, в рамках которого осуществляется перевод денежных средств.</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7.2.</w:t>
      </w:r>
      <w:r>
        <w:rPr>
          <w:rFonts w:ascii="Times New Roman" w:hAnsi="Times New Roman" w:eastAsia="Times New Roman"/>
          <w:sz w:val="24"/>
          <w:szCs w:val="24"/>
          <w:highlight w:val="none"/>
          <w:lang w:eastAsia="ru-RU"/>
        </w:rPr>
        <w:t xml:space="preserve">4.</w:t>
      </w:r>
      <w:r>
        <w:rPr>
          <w:rFonts w:ascii="Times New Roman" w:hAnsi="Times New Roman" w:eastAsia="Times New Roman"/>
          <w:sz w:val="24"/>
          <w:szCs w:val="24"/>
          <w:highlight w:val="none"/>
          <w:lang w:eastAsia="ru-RU"/>
        </w:rPr>
        <w:tab/>
        <w:t xml:space="preserve">Оплата комиссионного вознаграждения за расчетно-кассовое обслуживание Клиента производится с иного Счета в порядке, установленном пунктом 5.1.1</w:t>
      </w:r>
      <w:r>
        <w:rPr>
          <w:rFonts w:ascii="Times New Roman" w:hAnsi="Times New Roman" w:eastAsia="Times New Roman"/>
          <w:sz w:val="24"/>
          <w:szCs w:val="24"/>
          <w:highlight w:val="none"/>
          <w:lang w:eastAsia="ru-RU"/>
        </w:rPr>
        <w:t xml:space="preserve">.1</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t xml:space="preserve">настоящих </w:t>
      </w:r>
      <w:r>
        <w:rPr>
          <w:rFonts w:ascii="Times New Roman" w:hAnsi="Times New Roman" w:eastAsia="Times New Roman"/>
          <w:sz w:val="24"/>
          <w:szCs w:val="24"/>
          <w:highlight w:val="none"/>
          <w:lang w:eastAsia="ru-RU"/>
        </w:rPr>
        <w:t xml:space="preserve">Условий.</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284" w:leader="none"/>
          <w:tab w:val="left" w:pos="709" w:leader="none"/>
        </w:tabs>
        <w:rPr>
          <w:rFonts w:ascii="Times New Roman" w:hAnsi="Times New Roman" w:eastAsia="Times New Roman"/>
          <w:color w:val="000000"/>
          <w:sz w:val="24"/>
          <w:szCs w:val="24"/>
          <w:highlight w:val="none"/>
        </w:rPr>
      </w:pPr>
      <w:r>
        <w:rPr>
          <w:rFonts w:ascii="Times New Roman" w:hAnsi="Times New Roman" w:eastAsia="Times New Roman"/>
          <w:sz w:val="24"/>
          <w:szCs w:val="24"/>
          <w:highlight w:val="none"/>
          <w:lang w:eastAsia="ru-RU"/>
        </w:rPr>
        <w:t xml:space="preserve">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t xml:space="preserve">Банка </w:t>
      </w:r>
      <w:r>
        <w:rPr>
          <w:rFonts w:ascii="Times New Roman" w:hAnsi="Times New Roman" w:eastAsia="Times New Roman"/>
          <w:sz w:val="24"/>
          <w:szCs w:val="24"/>
          <w:highlight w:val="none"/>
          <w:lang w:eastAsia="ru-RU"/>
        </w:rPr>
        <w:t xml:space="preserve">денежных средств, причитающихся Банку за расчетно-кассовое обслуживание, с </w:t>
      </w:r>
      <w:r>
        <w:rPr>
          <w:rFonts w:ascii="Times New Roman" w:hAnsi="Times New Roman" w:eastAsia="Times New Roman"/>
          <w:sz w:val="24"/>
          <w:szCs w:val="24"/>
          <w:highlight w:val="none"/>
          <w:lang w:eastAsia="ru-RU"/>
        </w:rPr>
        <w:t xml:space="preserve">предоставлением оригинала или надлеж</w:t>
      </w:r>
      <w:r>
        <w:rPr>
          <w:rFonts w:ascii="Times New Roman" w:hAnsi="Times New Roman" w:eastAsia="Times New Roman"/>
          <w:sz w:val="24"/>
          <w:szCs w:val="24"/>
          <w:highlight w:val="none"/>
          <w:lang w:eastAsia="ru-RU"/>
        </w:rPr>
        <w:t xml:space="preserve">ащим образом заверенной копии указанного соглашения в Банк</w:t>
      </w:r>
      <w:r>
        <w:rPr>
          <w:rFonts w:ascii="Times New Roman" w:hAnsi="Times New Roman" w:eastAsia="Times New Roman"/>
          <w:sz w:val="24"/>
          <w:szCs w:val="24"/>
          <w:highlight w:val="none"/>
          <w:lang w:eastAsia="ru-RU"/>
        </w:rPr>
        <w:t xml:space="preserve">.</w:t>
      </w:r>
      <w:r>
        <w:rPr>
          <w:rFonts w:ascii="Times New Roman" w:hAnsi="Times New Roman" w:eastAsia="Times New Roman"/>
          <w:color w:val="000000"/>
          <w:sz w:val="24"/>
          <w:szCs w:val="24"/>
          <w:highlight w:val="none"/>
        </w:rPr>
      </w:r>
      <w:r>
        <w:rPr>
          <w:rFonts w:ascii="Times New Roman" w:hAnsi="Times New Roman" w:eastAsia="Times New Roman"/>
          <w:color w:val="000000"/>
          <w:sz w:val="24"/>
          <w:szCs w:val="24"/>
          <w:highlight w:val="none"/>
        </w:rPr>
      </w:r>
    </w:p>
    <w:p>
      <w:pPr>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7.2.5.</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Клиент обязуется:</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7.2.5.1.</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Использовать специальный банковский счет банковского платежного агента (субагента) для проведения операций, предусмотренных Федеральным законом № 161-ФЗ.</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993"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7.2.5.2.</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Предоставлять сведения о реквизитах специального банковского счета банковского платежного агента (субагента) для перечисления на него денежных средств только </w:t>
      </w:r>
      <w:r>
        <w:rPr>
          <w:rFonts w:ascii="Times New Roman" w:hAnsi="Times New Roman" w:eastAsia="Times New Roman"/>
          <w:sz w:val="24"/>
          <w:szCs w:val="24"/>
          <w:highlight w:val="none"/>
          <w:lang w:eastAsia="ru-RU"/>
        </w:rPr>
        <w:t xml:space="preserve">лицам, являющимся банковскими платежными агентами (субагентами) в рамках договора(ов) заключенн</w:t>
      </w:r>
      <w:r>
        <w:rPr>
          <w:rFonts w:ascii="Times New Roman" w:hAnsi="Times New Roman" w:eastAsia="Times New Roman"/>
          <w:sz w:val="24"/>
          <w:szCs w:val="24"/>
          <w:highlight w:val="none"/>
          <w:lang w:eastAsia="ru-RU"/>
        </w:rPr>
        <w:t xml:space="preserve">ого(</w:t>
      </w:r>
      <w:r>
        <w:rPr>
          <w:rFonts w:ascii="Times New Roman" w:hAnsi="Times New Roman" w:eastAsia="Times New Roman"/>
          <w:sz w:val="24"/>
          <w:szCs w:val="24"/>
          <w:highlight w:val="none"/>
          <w:lang w:eastAsia="ru-RU"/>
        </w:rPr>
        <w:t xml:space="preserve">ых</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t xml:space="preserve"> между оператором по переводу денежных средств</w:t>
      </w:r>
      <w:r>
        <w:rPr>
          <w:rFonts w:ascii="Times New Roman" w:hAnsi="Times New Roman" w:eastAsia="Times New Roman"/>
          <w:sz w:val="24"/>
          <w:szCs w:val="24"/>
          <w:highlight w:val="none"/>
          <w:vertAlign w:val="superscript"/>
          <w:lang w:eastAsia="ru-RU"/>
        </w:rPr>
        <w:footnoteReference w:id="34"/>
      </w:r>
      <w:r>
        <w:rPr>
          <w:rFonts w:ascii="Times New Roman" w:hAnsi="Times New Roman" w:eastAsia="Times New Roman"/>
          <w:sz w:val="24"/>
          <w:szCs w:val="24"/>
          <w:highlight w:val="none"/>
          <w:lang w:eastAsia="ru-RU"/>
        </w:rPr>
        <w:t xml:space="preserve"> (для банковского платежного агента)/банковским платежным агентом (для банковского платежного субагента).</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spacing w:after="0" w:line="240" w:lineRule="auto"/>
        <w:tabs>
          <w:tab w:val="left" w:pos="284" w:leader="none"/>
          <w:tab w:val="left" w:pos="709" w:leader="none"/>
          <w:tab w:val="left" w:pos="993"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7.2.6.</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Банк вправе:</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993"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7.2.6.1.</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Списывать без распоряжения Клиента денежные средства, находящиеся на его специальном банковском счете банковского платежного агента (субагента), по решению суда, а также в случаях, установленных законодательством Российской Федерации.</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284" w:leader="none"/>
          <w:tab w:val="left" w:pos="709"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В вышеуказанных случаях Банк не рассматривает по существу возражения Клиента против списания де</w:t>
      </w:r>
      <w:r>
        <w:rPr>
          <w:rFonts w:ascii="Times New Roman" w:hAnsi="Times New Roman" w:eastAsia="Times New Roman"/>
          <w:sz w:val="24"/>
          <w:szCs w:val="24"/>
          <w:highlight w:val="none"/>
          <w:lang w:eastAsia="ru-RU"/>
        </w:rPr>
        <w:t xml:space="preserve">нежных средств с его специального банковского счета банковского платежного агента (субагента), при этом ответственность за правомерность списания денежных средств со специального банковского счета банковского платежного агента (субагента) несет взыскатель.</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284" w:leader="none"/>
          <w:tab w:val="left" w:pos="709" w:leader="none"/>
          <w:tab w:val="left" w:pos="993"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7.2.</w:t>
      </w:r>
      <w:r>
        <w:rPr>
          <w:rFonts w:ascii="Times New Roman" w:hAnsi="Times New Roman" w:eastAsia="Times New Roman"/>
          <w:sz w:val="24"/>
          <w:szCs w:val="24"/>
          <w:highlight w:val="none"/>
          <w:lang w:eastAsia="ru-RU"/>
        </w:rPr>
        <w:t xml:space="preserve">6.2.</w:t>
      </w:r>
      <w:r>
        <w:rPr>
          <w:rFonts w:ascii="Times New Roman" w:hAnsi="Times New Roman" w:eastAsia="Times New Roman"/>
          <w:sz w:val="24"/>
          <w:szCs w:val="24"/>
          <w:highlight w:val="none"/>
          <w:lang w:eastAsia="ru-RU"/>
        </w:rPr>
        <w:tab/>
        <w:t xml:space="preserve">Отказать Клиенту в совершении расчетно-кассовых операций, в случае если операция не соответствует требованиям</w:t>
      </w:r>
      <w:r>
        <w:rPr>
          <w:rFonts w:ascii="Times New Roman" w:hAnsi="Times New Roman" w:eastAsia="Times New Roman"/>
          <w:sz w:val="24"/>
          <w:szCs w:val="24"/>
          <w:highlight w:val="none"/>
          <w:lang w:eastAsia="ru-RU"/>
        </w:rPr>
        <w:t xml:space="preserve">, установленным </w:t>
      </w:r>
      <w:r>
        <w:rPr>
          <w:rFonts w:ascii="Times New Roman" w:hAnsi="Times New Roman" w:eastAsia="Times New Roman"/>
          <w:sz w:val="24"/>
          <w:szCs w:val="24"/>
          <w:highlight w:val="none"/>
          <w:lang w:eastAsia="ru-RU"/>
        </w:rPr>
        <w:t xml:space="preserve">Федеральн</w:t>
      </w:r>
      <w:r>
        <w:rPr>
          <w:rFonts w:ascii="Times New Roman" w:hAnsi="Times New Roman" w:eastAsia="Times New Roman"/>
          <w:sz w:val="24"/>
          <w:szCs w:val="24"/>
          <w:highlight w:val="none"/>
          <w:lang w:eastAsia="ru-RU"/>
        </w:rPr>
        <w:t xml:space="preserve">ым</w:t>
      </w:r>
      <w:r>
        <w:rPr>
          <w:rFonts w:ascii="Times New Roman" w:hAnsi="Times New Roman" w:eastAsia="Times New Roman"/>
          <w:sz w:val="24"/>
          <w:szCs w:val="24"/>
          <w:highlight w:val="none"/>
          <w:lang w:eastAsia="ru-RU"/>
        </w:rPr>
        <w:t xml:space="preserve"> закон</w:t>
      </w:r>
      <w:r>
        <w:rPr>
          <w:rFonts w:ascii="Times New Roman" w:hAnsi="Times New Roman" w:eastAsia="Times New Roman"/>
          <w:sz w:val="24"/>
          <w:szCs w:val="24"/>
          <w:highlight w:val="none"/>
          <w:lang w:eastAsia="ru-RU"/>
        </w:rPr>
        <w:t xml:space="preserve">ом</w:t>
      </w:r>
      <w:r>
        <w:rPr>
          <w:rFonts w:ascii="Times New Roman" w:hAnsi="Times New Roman" w:eastAsia="Times New Roman"/>
          <w:sz w:val="24"/>
          <w:szCs w:val="24"/>
          <w:highlight w:val="none"/>
          <w:lang w:eastAsia="ru-RU"/>
        </w:rPr>
        <w:t xml:space="preserve"> № 161-ФЗ.</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284" w:leader="none"/>
          <w:tab w:val="left" w:pos="709"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7.2.6.3.</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Pr>
          <w:rFonts w:ascii="Times New Roman" w:hAnsi="Times New Roman" w:eastAsia="Times New Roman"/>
          <w:sz w:val="24"/>
          <w:szCs w:val="24"/>
          <w:highlight w:val="none"/>
          <w:lang w:eastAsia="ru-RU"/>
        </w:rPr>
        <w:t xml:space="preserve">7.</w:t>
      </w:r>
      <w:r>
        <w:rPr>
          <w:rFonts w:ascii="Times New Roman" w:hAnsi="Times New Roman" w:eastAsia="Times New Roman"/>
          <w:sz w:val="24"/>
          <w:szCs w:val="24"/>
          <w:highlight w:val="none"/>
          <w:lang w:eastAsia="ru-RU"/>
        </w:rPr>
        <w:t xml:space="preserve">2</w:t>
      </w:r>
      <w:r>
        <w:rPr>
          <w:rFonts w:ascii="Times New Roman" w:hAnsi="Times New Roman" w:eastAsia="Times New Roman"/>
          <w:sz w:val="24"/>
          <w:szCs w:val="24"/>
          <w:highlight w:val="none"/>
          <w:lang w:eastAsia="ru-RU"/>
        </w:rPr>
        <w:t xml:space="preserve">.2</w:t>
      </w:r>
      <w:r>
        <w:rPr>
          <w:rFonts w:ascii="Times New Roman" w:hAnsi="Times New Roman" w:eastAsia="Times New Roman"/>
          <w:sz w:val="24"/>
          <w:szCs w:val="24"/>
          <w:highlight w:val="none"/>
          <w:lang w:eastAsia="ru-RU"/>
        </w:rPr>
        <w:t xml:space="preserve"> настоящ</w:t>
      </w:r>
      <w:r>
        <w:rPr>
          <w:rFonts w:ascii="Times New Roman" w:hAnsi="Times New Roman" w:eastAsia="Times New Roman"/>
          <w:sz w:val="24"/>
          <w:szCs w:val="24"/>
          <w:highlight w:val="none"/>
          <w:lang w:eastAsia="ru-RU"/>
        </w:rPr>
        <w:t xml:space="preserve">их Условий</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276" w:leader="none"/>
        </w:tabs>
        <w:rPr>
          <w:rFonts w:ascii="Times New Roman" w:hAnsi="Times New Roman" w:eastAsia="Times New Roman"/>
          <w:b/>
          <w:sz w:val="24"/>
          <w:szCs w:val="24"/>
          <w:highlight w:val="none"/>
        </w:rPr>
      </w:pPr>
      <w:r>
        <w:rPr>
          <w:rFonts w:ascii="Times New Roman" w:hAnsi="Times New Roman" w:eastAsia="Times New Roman"/>
          <w:b/>
          <w:sz w:val="24"/>
          <w:szCs w:val="24"/>
          <w:highlight w:val="none"/>
          <w:lang w:eastAsia="ru-RU"/>
        </w:rPr>
        <w:t xml:space="preserve">7.3.</w:t>
      </w:r>
      <w:r>
        <w:rPr>
          <w:rFonts w:ascii="Times New Roman" w:hAnsi="Times New Roman" w:eastAsia="Times New Roman"/>
          <w:b/>
          <w:sz w:val="24"/>
          <w:szCs w:val="24"/>
          <w:highlight w:val="none"/>
          <w:lang w:eastAsia="ru-RU"/>
        </w:rPr>
        <w:tab/>
      </w:r>
      <w:r>
        <w:rPr>
          <w:rFonts w:ascii="Times New Roman" w:hAnsi="Times New Roman" w:eastAsia="Times New Roman"/>
          <w:b/>
          <w:sz w:val="24"/>
          <w:szCs w:val="24"/>
          <w:highlight w:val="none"/>
          <w:lang w:eastAsia="ru-RU"/>
        </w:rPr>
        <w:t xml:space="preserve">Р</w:t>
      </w:r>
      <w:r>
        <w:rPr>
          <w:rFonts w:ascii="Times New Roman" w:hAnsi="Times New Roman" w:eastAsia="Times New Roman"/>
          <w:b/>
          <w:sz w:val="24"/>
          <w:szCs w:val="24"/>
          <w:highlight w:val="none"/>
          <w:lang w:eastAsia="ru-RU"/>
        </w:rPr>
        <w:t xml:space="preserve">асчетно</w:t>
      </w:r>
      <w:r>
        <w:rPr>
          <w:rFonts w:ascii="Times New Roman" w:hAnsi="Times New Roman" w:eastAsia="Times New Roman"/>
          <w:b/>
          <w:sz w:val="24"/>
          <w:szCs w:val="24"/>
          <w:highlight w:val="none"/>
          <w:lang w:eastAsia="ru-RU"/>
        </w:rPr>
        <w:t xml:space="preserve">е</w:t>
      </w:r>
      <w:r>
        <w:rPr>
          <w:rFonts w:ascii="Times New Roman" w:hAnsi="Times New Roman" w:eastAsia="Times New Roman"/>
          <w:b/>
          <w:sz w:val="24"/>
          <w:szCs w:val="24"/>
          <w:highlight w:val="none"/>
          <w:lang w:eastAsia="ru-RU"/>
        </w:rPr>
        <w:t xml:space="preserve"> обслуживание</w:t>
      </w:r>
      <w:r>
        <w:rPr>
          <w:rFonts w:ascii="Times New Roman" w:hAnsi="Times New Roman" w:eastAsia="Times New Roman"/>
          <w:b/>
          <w:sz w:val="24"/>
          <w:szCs w:val="24"/>
          <w:highlight w:val="none"/>
          <w:lang w:eastAsia="ru-RU"/>
        </w:rPr>
        <w:t xml:space="preserve"> специального банковского счета поставщика (в</w:t>
      </w:r>
      <w:r>
        <w:rPr>
          <w:rFonts w:ascii="Times New Roman" w:hAnsi="Times New Roman" w:eastAsia="Times New Roman"/>
          <w:b/>
          <w:sz w:val="24"/>
          <w:szCs w:val="24"/>
          <w:highlight w:val="none"/>
          <w:lang w:eastAsia="ru-RU"/>
        </w:rPr>
        <w:t xml:space="preserve"> </w:t>
      </w:r>
      <w:r>
        <w:rPr>
          <w:rFonts w:ascii="Times New Roman" w:hAnsi="Times New Roman" w:eastAsia="Times New Roman"/>
          <w:b/>
          <w:sz w:val="24"/>
          <w:szCs w:val="24"/>
          <w:highlight w:val="none"/>
          <w:lang w:eastAsia="ru-RU"/>
        </w:rPr>
        <w:t xml:space="preserve">соответствии с Федеральным законом № 103-ФЗ)</w:t>
      </w:r>
      <w:r>
        <w:rPr>
          <w:rFonts w:ascii="Times New Roman" w:hAnsi="Times New Roman" w:eastAsia="Times New Roman"/>
          <w:b/>
          <w:sz w:val="24"/>
          <w:szCs w:val="24"/>
          <w:highlight w:val="none"/>
        </w:rPr>
      </w:r>
      <w:r>
        <w:rPr>
          <w:rFonts w:ascii="Times New Roman" w:hAnsi="Times New Roman" w:eastAsia="Times New Roman"/>
          <w:b/>
          <w:sz w:val="24"/>
          <w:szCs w:val="24"/>
          <w:highlight w:val="none"/>
        </w:rPr>
      </w:r>
    </w:p>
    <w:p>
      <w:pPr>
        <w:ind w:firstLine="709"/>
        <w:jc w:val="both"/>
        <w:spacing w:after="0" w:line="240" w:lineRule="auto"/>
        <w:tabs>
          <w:tab w:val="left" w:pos="709" w:leader="none"/>
          <w:tab w:val="left" w:pos="993"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7.3.1.</w:t>
      </w:r>
      <w:r>
        <w:rPr>
          <w:rFonts w:ascii="Times New Roman" w:hAnsi="Times New Roman" w:eastAsia="Times New Roman"/>
          <w:bCs/>
          <w:sz w:val="24"/>
          <w:szCs w:val="24"/>
          <w:highlight w:val="none"/>
          <w:lang w:eastAsia="ru-RU"/>
        </w:rPr>
        <w:tab/>
      </w:r>
      <w:r>
        <w:rPr>
          <w:rFonts w:ascii="Times New Roman" w:hAnsi="Times New Roman" w:eastAsia="Times New Roman"/>
          <w:bCs/>
          <w:sz w:val="24"/>
          <w:szCs w:val="24"/>
          <w:highlight w:val="none"/>
          <w:lang w:eastAsia="ru-RU"/>
        </w:rPr>
        <w:t xml:space="preserve">Специальный банковский счет поставщика открывается Банком Клиенту, который по смыслу Федерального закона № 103-ФЗ является поставщиком</w:t>
      </w:r>
      <w:r>
        <w:rPr>
          <w:rFonts w:ascii="Times New Roman" w:hAnsi="Times New Roman" w:eastAsia="Times New Roman"/>
          <w:bCs/>
          <w:sz w:val="24"/>
          <w:szCs w:val="24"/>
          <w:highlight w:val="none"/>
          <w:vertAlign w:val="superscript"/>
          <w:lang w:eastAsia="ru-RU"/>
        </w:rPr>
        <w:footnoteReference w:id="35"/>
      </w:r>
      <w:r>
        <w:rPr>
          <w:rFonts w:ascii="Times New Roman" w:hAnsi="Times New Roman" w:eastAsia="Times New Roman"/>
          <w:bCs/>
          <w:sz w:val="24"/>
          <w:szCs w:val="24"/>
          <w:highlight w:val="none"/>
          <w:lang w:eastAsia="ru-RU"/>
        </w:rPr>
        <w:t xml:space="preserve">.</w:t>
      </w:r>
      <w:r>
        <w:rPr>
          <w:rFonts w:ascii="Times New Roman" w:hAnsi="Times New Roman" w:eastAsia="Times New Roman"/>
          <w:bCs/>
          <w:sz w:val="24"/>
          <w:szCs w:val="24"/>
          <w:highlight w:val="none"/>
        </w:rPr>
      </w:r>
      <w:r>
        <w:rPr>
          <w:rFonts w:ascii="Times New Roman" w:hAnsi="Times New Roman" w:eastAsia="Times New Roman"/>
          <w:bCs/>
          <w:sz w:val="24"/>
          <w:szCs w:val="24"/>
          <w:highlight w:val="none"/>
        </w:rPr>
      </w:r>
    </w:p>
    <w:p>
      <w:pPr>
        <w:ind w:firstLine="709"/>
        <w:jc w:val="both"/>
        <w:spacing w:after="0" w:line="240" w:lineRule="auto"/>
        <w:tabs>
          <w:tab w:val="left" w:pos="709" w:leader="none"/>
          <w:tab w:val="left" w:pos="993"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7.3.2.</w:t>
      </w:r>
      <w:r>
        <w:rPr>
          <w:rFonts w:ascii="Times New Roman" w:hAnsi="Times New Roman" w:eastAsia="Times New Roman"/>
          <w:bCs/>
          <w:sz w:val="24"/>
          <w:szCs w:val="24"/>
          <w:highlight w:val="none"/>
          <w:lang w:eastAsia="ru-RU"/>
        </w:rPr>
        <w:tab/>
      </w:r>
      <w:r>
        <w:rPr>
          <w:rFonts w:ascii="Times New Roman" w:hAnsi="Times New Roman" w:eastAsia="Times New Roman"/>
          <w:bCs/>
          <w:sz w:val="24"/>
          <w:szCs w:val="24"/>
          <w:highlight w:val="none"/>
          <w:lang w:eastAsia="ru-RU"/>
        </w:rPr>
        <w:t xml:space="preserve">С</w:t>
      </w:r>
      <w:r>
        <w:rPr>
          <w:rFonts w:ascii="Times New Roman" w:hAnsi="Times New Roman" w:eastAsia="Times New Roman"/>
          <w:sz w:val="24"/>
          <w:szCs w:val="24"/>
          <w:highlight w:val="none"/>
          <w:lang w:eastAsia="ru-RU"/>
        </w:rPr>
        <w:t xml:space="preserve">пециальный банковский счет поставщика предназначен для учета операций, совершаемых Клиентом </w:t>
      </w:r>
      <w:r>
        <w:rPr>
          <w:rFonts w:ascii="Times New Roman" w:hAnsi="Times New Roman" w:eastAsia="Times New Roman"/>
          <w:sz w:val="24"/>
          <w:szCs w:val="24"/>
          <w:highlight w:val="none"/>
          <w:lang w:eastAsia="ru-RU"/>
        </w:rPr>
        <w:t xml:space="preserve">в</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t xml:space="preserve">соответствии с Федеральным законом № 103-ФЗ, а именно</w:t>
      </w:r>
      <w:r>
        <w:rPr>
          <w:rFonts w:ascii="Times New Roman" w:hAnsi="Times New Roman" w:eastAsia="Times New Roman"/>
          <w:bCs/>
          <w:sz w:val="24"/>
          <w:szCs w:val="24"/>
          <w:highlight w:val="none"/>
          <w:lang w:eastAsia="ru-RU"/>
        </w:rPr>
        <w:t xml:space="preserve">:</w:t>
      </w:r>
      <w:r>
        <w:rPr>
          <w:rFonts w:ascii="Times New Roman" w:hAnsi="Times New Roman" w:eastAsia="Times New Roman"/>
          <w:bCs/>
          <w:sz w:val="24"/>
          <w:szCs w:val="24"/>
          <w:highlight w:val="none"/>
        </w:rPr>
      </w:r>
      <w:r>
        <w:rPr>
          <w:rFonts w:ascii="Times New Roman" w:hAnsi="Times New Roman" w:eastAsia="Times New Roman"/>
          <w:bCs/>
          <w:sz w:val="24"/>
          <w:szCs w:val="24"/>
          <w:highlight w:val="none"/>
        </w:rPr>
      </w:r>
    </w:p>
    <w:p>
      <w:pPr>
        <w:ind w:firstLine="709"/>
        <w:jc w:val="both"/>
        <w:spacing w:after="0" w:line="240" w:lineRule="auto"/>
        <w:tabs>
          <w:tab w:val="left" w:pos="993" w:leader="none"/>
          <w:tab w:val="left" w:pos="1134"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7.3.</w:t>
      </w:r>
      <w:r>
        <w:rPr>
          <w:rFonts w:ascii="Times New Roman" w:hAnsi="Times New Roman" w:eastAsia="Times New Roman"/>
          <w:sz w:val="24"/>
          <w:szCs w:val="24"/>
          <w:highlight w:val="none"/>
          <w:lang w:eastAsia="ru-RU"/>
        </w:rPr>
        <w:t xml:space="preserve">2.1.</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Зачисление денежных средств, списанных со специального банковского счета платежного агента.</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709" w:leader="none"/>
          <w:tab w:val="left" w:pos="993" w:leader="none"/>
          <w:tab w:val="left" w:pos="1134"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7.3.</w:t>
      </w:r>
      <w:r>
        <w:rPr>
          <w:rFonts w:ascii="Times New Roman" w:hAnsi="Times New Roman" w:eastAsia="Times New Roman"/>
          <w:sz w:val="24"/>
          <w:szCs w:val="24"/>
          <w:highlight w:val="none"/>
          <w:lang w:eastAsia="ru-RU"/>
        </w:rPr>
        <w:t xml:space="preserve">2.2.</w:t>
      </w:r>
      <w:r>
        <w:rPr>
          <w:rFonts w:ascii="Times New Roman" w:hAnsi="Times New Roman" w:eastAsia="Times New Roman"/>
          <w:sz w:val="24"/>
          <w:szCs w:val="24"/>
          <w:highlight w:val="none"/>
          <w:lang w:eastAsia="ru-RU"/>
        </w:rPr>
        <w:tab/>
        <w:t xml:space="preserve">Списание денежных средств на банковские счета.</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134" w:leader="none"/>
          <w:tab w:val="left" w:pos="1560" w:leader="none"/>
        </w:tabs>
        <w:rPr>
          <w:rFonts w:ascii="Times New Roman" w:hAnsi="Times New Roman" w:cs="Times New Roman"/>
          <w:iCs/>
          <w:sz w:val="24"/>
          <w:szCs w:val="24"/>
          <w:highlight w:val="none"/>
        </w:rPr>
      </w:pPr>
      <w:r>
        <w:rPr>
          <w:rFonts w:ascii="Times New Roman" w:hAnsi="Times New Roman" w:cs="Times New Roman"/>
          <w:iCs/>
          <w:sz w:val="24"/>
          <w:szCs w:val="24"/>
          <w:highlight w:val="none"/>
        </w:rPr>
        <w:t xml:space="preserve">7.3.2.3.</w:t>
      </w:r>
      <w:r>
        <w:rPr>
          <w:rFonts w:ascii="Times New Roman" w:hAnsi="Times New Roman" w:cs="Times New Roman"/>
          <w:iCs/>
          <w:sz w:val="24"/>
          <w:szCs w:val="24"/>
          <w:highlight w:val="none"/>
        </w:rPr>
        <w:tab/>
        <w:t xml:space="preserve">Списание сумм комиссионного вознаграждения, взимаемого Банком.</w:t>
      </w:r>
      <w:r>
        <w:rPr>
          <w:rFonts w:ascii="Times New Roman" w:hAnsi="Times New Roman" w:cs="Times New Roman"/>
          <w:iCs/>
          <w:sz w:val="24"/>
          <w:szCs w:val="24"/>
          <w:highlight w:val="none"/>
        </w:rPr>
      </w:r>
      <w:r>
        <w:rPr>
          <w:rFonts w:ascii="Times New Roman" w:hAnsi="Times New Roman" w:cs="Times New Roman"/>
          <w:iCs/>
          <w:sz w:val="24"/>
          <w:szCs w:val="24"/>
          <w:highlight w:val="none"/>
        </w:rPr>
      </w:r>
    </w:p>
    <w:p>
      <w:pPr>
        <w:ind w:firstLine="709"/>
        <w:jc w:val="both"/>
        <w:spacing w:after="0" w:line="240" w:lineRule="auto"/>
        <w:tabs>
          <w:tab w:val="left" w:pos="709" w:leader="none"/>
          <w:tab w:val="left" w:pos="993"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7.3.</w:t>
      </w:r>
      <w:r>
        <w:rPr>
          <w:rFonts w:ascii="Times New Roman" w:hAnsi="Times New Roman" w:eastAsia="Times New Roman"/>
          <w:sz w:val="24"/>
          <w:szCs w:val="24"/>
          <w:highlight w:val="none"/>
          <w:lang w:eastAsia="ru-RU"/>
        </w:rPr>
        <w:t xml:space="preserve">3.</w:t>
      </w:r>
      <w:r>
        <w:rPr>
          <w:rFonts w:ascii="Times New Roman" w:hAnsi="Times New Roman" w:eastAsia="Times New Roman"/>
          <w:sz w:val="24"/>
          <w:szCs w:val="24"/>
          <w:highlight w:val="none"/>
          <w:lang w:eastAsia="ru-RU"/>
        </w:rPr>
        <w:tab/>
        <w:t xml:space="preserve">Оплата комиссионного вознаграждения за расчетно-кассовое обслуживание Клиента производится </w:t>
      </w:r>
      <w:r>
        <w:rPr>
          <w:rFonts w:ascii="Times New Roman" w:hAnsi="Times New Roman" w:cs="Times New Roman"/>
          <w:iCs/>
          <w:sz w:val="24"/>
          <w:szCs w:val="24"/>
          <w:highlight w:val="none"/>
        </w:rPr>
        <w:t xml:space="preserve">со Специального банковского счета поставщика или</w:t>
      </w:r>
      <w:r>
        <w:rPr>
          <w:rFonts w:ascii="Times New Roman" w:hAnsi="Times New Roman" w:eastAsia="Times New Roman"/>
          <w:sz w:val="24"/>
          <w:szCs w:val="24"/>
          <w:highlight w:val="none"/>
          <w:lang w:eastAsia="ru-RU"/>
        </w:rPr>
        <w:t xml:space="preserve"> с иного Счета в порядке, установленном пунктом 5.1.1</w:t>
      </w:r>
      <w:r>
        <w:rPr>
          <w:rFonts w:ascii="Times New Roman" w:hAnsi="Times New Roman" w:eastAsia="Times New Roman"/>
          <w:sz w:val="24"/>
          <w:szCs w:val="24"/>
          <w:highlight w:val="none"/>
          <w:lang w:eastAsia="ru-RU"/>
        </w:rPr>
        <w:t xml:space="preserve">.1</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t xml:space="preserve">настоящих</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t xml:space="preserve">Условий.</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709" w:leader="none"/>
        </w:tabs>
        <w:rPr>
          <w:rFonts w:ascii="Times New Roman" w:hAnsi="Times New Roman" w:eastAsia="Times New Roman"/>
          <w:color w:val="000000"/>
          <w:sz w:val="24"/>
          <w:szCs w:val="24"/>
          <w:highlight w:val="none"/>
        </w:rPr>
      </w:pPr>
      <w:r>
        <w:rPr>
          <w:rFonts w:ascii="Times New Roman" w:hAnsi="Times New Roman" w:eastAsia="Times New Roman"/>
          <w:sz w:val="24"/>
          <w:szCs w:val="24"/>
          <w:highlight w:val="none"/>
          <w:lang w:eastAsia="ru-RU"/>
        </w:rPr>
        <w:t xml:space="preserve">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w:t>
      </w:r>
      <w:r>
        <w:rPr>
          <w:rFonts w:ascii="Times New Roman" w:hAnsi="Times New Roman" w:eastAsia="Times New Roman"/>
          <w:sz w:val="24"/>
          <w:szCs w:val="24"/>
          <w:highlight w:val="none"/>
          <w:lang w:eastAsia="ru-RU"/>
        </w:rPr>
        <w:t xml:space="preserve"> Банка </w:t>
      </w:r>
      <w:r>
        <w:rPr>
          <w:rFonts w:ascii="Times New Roman" w:hAnsi="Times New Roman" w:eastAsia="Times New Roman"/>
          <w:sz w:val="24"/>
          <w:szCs w:val="24"/>
          <w:highlight w:val="none"/>
          <w:lang w:eastAsia="ru-RU"/>
        </w:rPr>
        <w:t xml:space="preserve">денежных средств, 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r>
        <w:rPr>
          <w:rFonts w:ascii="Times New Roman" w:hAnsi="Times New Roman" w:eastAsia="Times New Roman"/>
          <w:b/>
          <w:sz w:val="24"/>
          <w:szCs w:val="24"/>
          <w:highlight w:val="none"/>
          <w:lang w:eastAsia="ru-RU"/>
        </w:rPr>
        <w:t xml:space="preserve">.</w:t>
      </w:r>
      <w:r>
        <w:rPr>
          <w:rFonts w:ascii="Times New Roman" w:hAnsi="Times New Roman" w:eastAsia="Times New Roman"/>
          <w:color w:val="000000"/>
          <w:sz w:val="24"/>
          <w:szCs w:val="24"/>
          <w:highlight w:val="none"/>
        </w:rPr>
      </w:r>
      <w:r>
        <w:rPr>
          <w:rFonts w:ascii="Times New Roman" w:hAnsi="Times New Roman" w:eastAsia="Times New Roman"/>
          <w:color w:val="000000"/>
          <w:sz w:val="24"/>
          <w:szCs w:val="24"/>
          <w:highlight w:val="none"/>
        </w:rPr>
      </w:r>
    </w:p>
    <w:p>
      <w:pPr>
        <w:ind w:firstLine="709"/>
        <w:jc w:val="both"/>
        <w:spacing w:after="0" w:line="240" w:lineRule="auto"/>
        <w:tabs>
          <w:tab w:val="left" w:pos="709" w:leader="none"/>
          <w:tab w:val="left" w:pos="993"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7.3.</w:t>
      </w:r>
      <w:r>
        <w:rPr>
          <w:rFonts w:ascii="Times New Roman" w:hAnsi="Times New Roman" w:eastAsia="Times New Roman"/>
          <w:sz w:val="24"/>
          <w:szCs w:val="24"/>
          <w:highlight w:val="none"/>
          <w:lang w:eastAsia="ru-RU"/>
        </w:rPr>
        <w:t xml:space="preserve">4.</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Клиент обязуется:</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993"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7.3.</w:t>
      </w:r>
      <w:r>
        <w:rPr>
          <w:rFonts w:ascii="Times New Roman" w:hAnsi="Times New Roman" w:eastAsia="Times New Roman"/>
          <w:sz w:val="24"/>
          <w:szCs w:val="24"/>
          <w:highlight w:val="none"/>
          <w:lang w:eastAsia="ru-RU"/>
        </w:rPr>
        <w:t xml:space="preserve">4.1.</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Использовать специальный банковский счет поставщика для проведения операций, предусмотренных Федеральным законом № 103-ФЗ.</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993"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7.3.</w:t>
      </w:r>
      <w:r>
        <w:rPr>
          <w:rFonts w:ascii="Times New Roman" w:hAnsi="Times New Roman" w:eastAsia="Times New Roman"/>
          <w:sz w:val="24"/>
          <w:szCs w:val="24"/>
          <w:highlight w:val="none"/>
          <w:lang w:eastAsia="ru-RU"/>
        </w:rPr>
        <w:t xml:space="preserve">4.2.</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Предоставлять сведения о реквизитах специального банковского счета поставщика для перечисления на него денежных средств только лицам, являющимся </w:t>
      </w:r>
      <w:r>
        <w:rPr>
          <w:rFonts w:ascii="Times New Roman" w:hAnsi="Times New Roman" w:eastAsia="Times New Roman"/>
          <w:sz w:val="24"/>
          <w:szCs w:val="24"/>
          <w:highlight w:val="none"/>
          <w:lang w:eastAsia="ru-RU"/>
        </w:rPr>
        <w:t xml:space="preserve">операторами по приему платежей - платежными агентами</w:t>
      </w:r>
      <w:r>
        <w:rPr>
          <w:rFonts w:ascii="Times New Roman" w:hAnsi="Times New Roman" w:eastAsia="Times New Roman"/>
          <w:sz w:val="24"/>
          <w:szCs w:val="24"/>
          <w:highlight w:val="none"/>
          <w:vertAlign w:val="superscript"/>
          <w:lang w:eastAsia="ru-RU"/>
        </w:rPr>
        <w:footnoteReference w:id="36"/>
      </w:r>
      <w:r>
        <w:rPr>
          <w:rFonts w:ascii="Times New Roman" w:hAnsi="Times New Roman" w:eastAsia="Times New Roman"/>
          <w:sz w:val="24"/>
          <w:szCs w:val="24"/>
          <w:highlight w:val="none"/>
          <w:lang w:eastAsia="ru-RU"/>
        </w:rPr>
        <w:t xml:space="preserve"> в рамках заключенных договоров об осуществлении деятельности по приему платежей физических лиц</w:t>
      </w:r>
      <w:r>
        <w:rPr>
          <w:rFonts w:ascii="Times New Roman" w:hAnsi="Times New Roman" w:eastAsia="Times New Roman"/>
          <w:sz w:val="24"/>
          <w:szCs w:val="24"/>
          <w:highlight w:val="none"/>
          <w:vertAlign w:val="superscript"/>
          <w:lang w:eastAsia="ru-RU"/>
        </w:rPr>
        <w:footnoteReference w:id="37"/>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spacing w:after="0" w:line="240" w:lineRule="auto"/>
        <w:tabs>
          <w:tab w:val="left" w:pos="709" w:leader="none"/>
          <w:tab w:val="left" w:pos="993"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7.3.5.</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Банк вправе:</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709" w:leader="none"/>
          <w:tab w:val="left" w:pos="993"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7.3.5.1.</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Списывать без распоряжения Клиента денежные средства, находящиеся на его специальном банковском счете поставщика, по решению суда, а также в случаях, установленных законодательством Российской Федерации.</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709"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В вышеуказанных случаях Банк не р</w:t>
      </w:r>
      <w:r>
        <w:rPr>
          <w:rFonts w:ascii="Times New Roman" w:hAnsi="Times New Roman" w:eastAsia="Times New Roman"/>
          <w:sz w:val="24"/>
          <w:szCs w:val="24"/>
          <w:highlight w:val="none"/>
          <w:lang w:eastAsia="ru-RU"/>
        </w:rPr>
        <w:t xml:space="preserve">ассматривает по существу возражения Клиента против списания денежных средств с его специального банковского счета поставщика, при этом ответственность за правомерность списания денежных средств со специального банковского счета поставщика несет взыскатель.</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709"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7.3.</w:t>
      </w:r>
      <w:r>
        <w:rPr>
          <w:rFonts w:ascii="Times New Roman" w:hAnsi="Times New Roman" w:eastAsia="Times New Roman"/>
          <w:sz w:val="24"/>
          <w:szCs w:val="24"/>
          <w:highlight w:val="none"/>
          <w:lang w:eastAsia="ru-RU"/>
        </w:rPr>
        <w:t xml:space="preserve">5.2.</w:t>
      </w:r>
      <w:r>
        <w:rPr>
          <w:rFonts w:ascii="Times New Roman" w:hAnsi="Times New Roman" w:eastAsia="Times New Roman"/>
          <w:sz w:val="24"/>
          <w:szCs w:val="24"/>
          <w:highlight w:val="none"/>
          <w:lang w:eastAsia="ru-RU"/>
        </w:rPr>
        <w:tab/>
        <w:t xml:space="preserve">Отказать Клиенту в совершении расчетно-кассовых операций, в случае если операция не соответствует требованиям Федерального закона № 103-ФЗ</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709" w:leader="none"/>
          <w:tab w:val="left" w:pos="993"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7.3.</w:t>
      </w:r>
      <w:r>
        <w:rPr>
          <w:rFonts w:ascii="Times New Roman" w:hAnsi="Times New Roman" w:eastAsia="Times New Roman"/>
          <w:sz w:val="24"/>
          <w:szCs w:val="24"/>
          <w:highlight w:val="none"/>
          <w:lang w:eastAsia="ru-RU"/>
        </w:rPr>
        <w:t xml:space="preserve">6.</w:t>
      </w:r>
      <w:r>
        <w:rPr>
          <w:rFonts w:ascii="Times New Roman" w:hAnsi="Times New Roman" w:eastAsia="Times New Roman"/>
          <w:sz w:val="24"/>
          <w:szCs w:val="24"/>
          <w:highlight w:val="none"/>
          <w:lang w:eastAsia="ru-RU"/>
        </w:rPr>
        <w:tab/>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Pr>
          <w:rFonts w:ascii="Times New Roman" w:hAnsi="Times New Roman" w:eastAsia="Times New Roman"/>
          <w:sz w:val="24"/>
          <w:szCs w:val="24"/>
          <w:highlight w:val="none"/>
          <w:lang w:eastAsia="ru-RU"/>
        </w:rPr>
        <w:t xml:space="preserve">7.3.</w:t>
      </w:r>
      <w:r>
        <w:rPr>
          <w:rFonts w:ascii="Times New Roman" w:hAnsi="Times New Roman" w:eastAsia="Times New Roman"/>
          <w:sz w:val="24"/>
          <w:szCs w:val="24"/>
          <w:highlight w:val="none"/>
          <w:lang w:eastAsia="ru-RU"/>
        </w:rPr>
        <w:t xml:space="preserve">2 настоящ</w:t>
      </w:r>
      <w:r>
        <w:rPr>
          <w:rFonts w:ascii="Times New Roman" w:hAnsi="Times New Roman" w:eastAsia="Times New Roman"/>
          <w:sz w:val="24"/>
          <w:szCs w:val="24"/>
          <w:highlight w:val="none"/>
          <w:lang w:eastAsia="ru-RU"/>
        </w:rPr>
        <w:t xml:space="preserve">их Условий</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284" w:leader="none"/>
          <w:tab w:val="left" w:pos="1276" w:leader="none"/>
        </w:tabs>
        <w:rPr>
          <w:rFonts w:ascii="Times New Roman" w:hAnsi="Times New Roman" w:eastAsia="Times New Roman"/>
          <w:b/>
          <w:sz w:val="24"/>
          <w:szCs w:val="24"/>
          <w:highlight w:val="none"/>
        </w:rPr>
      </w:pPr>
      <w:r>
        <w:rPr>
          <w:rFonts w:ascii="Times New Roman" w:hAnsi="Times New Roman" w:eastAsia="Times New Roman"/>
          <w:b/>
          <w:sz w:val="24"/>
          <w:szCs w:val="24"/>
          <w:highlight w:val="none"/>
          <w:lang w:eastAsia="ru-RU"/>
        </w:rPr>
        <w:t xml:space="preserve">7.4.</w:t>
      </w:r>
      <w:r>
        <w:rPr>
          <w:rFonts w:ascii="Times New Roman" w:hAnsi="Times New Roman" w:eastAsia="Times New Roman"/>
          <w:b/>
          <w:sz w:val="24"/>
          <w:szCs w:val="24"/>
          <w:highlight w:val="none"/>
          <w:lang w:eastAsia="ru-RU"/>
        </w:rPr>
        <w:tab/>
      </w:r>
      <w:r>
        <w:rPr>
          <w:rFonts w:ascii="Times New Roman" w:hAnsi="Times New Roman" w:eastAsia="Times New Roman"/>
          <w:b/>
          <w:sz w:val="24"/>
          <w:szCs w:val="24"/>
          <w:highlight w:val="none"/>
          <w:lang w:eastAsia="ru-RU"/>
        </w:rPr>
        <w:t xml:space="preserve">Р</w:t>
      </w:r>
      <w:r>
        <w:rPr>
          <w:rFonts w:ascii="Times New Roman" w:hAnsi="Times New Roman" w:eastAsia="Times New Roman"/>
          <w:b/>
          <w:sz w:val="24"/>
          <w:szCs w:val="24"/>
          <w:highlight w:val="none"/>
          <w:lang w:eastAsia="ru-RU"/>
        </w:rPr>
        <w:t xml:space="preserve">асчетно</w:t>
      </w:r>
      <w:r>
        <w:rPr>
          <w:rFonts w:ascii="Times New Roman" w:hAnsi="Times New Roman" w:eastAsia="Times New Roman"/>
          <w:b/>
          <w:sz w:val="24"/>
          <w:szCs w:val="24"/>
          <w:highlight w:val="none"/>
          <w:lang w:eastAsia="ru-RU"/>
        </w:rPr>
        <w:t xml:space="preserve">е обслуживание </w:t>
      </w:r>
      <w:r>
        <w:rPr>
          <w:rFonts w:ascii="Times New Roman" w:hAnsi="Times New Roman" w:eastAsia="Times New Roman"/>
          <w:b/>
          <w:sz w:val="24"/>
          <w:szCs w:val="24"/>
          <w:highlight w:val="none"/>
          <w:lang w:eastAsia="ru-RU"/>
        </w:rPr>
        <w:t xml:space="preserve">специального брокерского счета (в соответствии с Федеральным законом № 39-ФЗ</w:t>
      </w:r>
      <w:r>
        <w:rPr>
          <w:rFonts w:ascii="Times New Roman" w:hAnsi="Times New Roman" w:eastAsia="Times New Roman"/>
          <w:b/>
          <w:sz w:val="24"/>
          <w:szCs w:val="24"/>
          <w:highlight w:val="none"/>
          <w:vertAlign w:val="superscript"/>
          <w:lang w:eastAsia="ru-RU"/>
        </w:rPr>
        <w:footnoteReference w:id="38"/>
      </w:r>
      <w:r>
        <w:rPr>
          <w:rFonts w:ascii="Times New Roman" w:hAnsi="Times New Roman" w:eastAsia="Times New Roman"/>
          <w:b/>
          <w:sz w:val="24"/>
          <w:szCs w:val="24"/>
          <w:highlight w:val="none"/>
          <w:lang w:eastAsia="ru-RU"/>
        </w:rPr>
        <w:t xml:space="preserve">)</w:t>
      </w:r>
      <w:r>
        <w:rPr>
          <w:rFonts w:ascii="Times New Roman" w:hAnsi="Times New Roman" w:eastAsia="Times New Roman"/>
          <w:b/>
          <w:sz w:val="24"/>
          <w:szCs w:val="24"/>
          <w:highlight w:val="none"/>
        </w:rPr>
      </w:r>
      <w:r>
        <w:rPr>
          <w:rFonts w:ascii="Times New Roman" w:hAnsi="Times New Roman" w:eastAsia="Times New Roman"/>
          <w:b/>
          <w:sz w:val="24"/>
          <w:szCs w:val="24"/>
          <w:highlight w:val="none"/>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7.4.</w:t>
      </w:r>
      <w:r>
        <w:rPr>
          <w:rFonts w:ascii="Times New Roman" w:hAnsi="Times New Roman" w:eastAsia="Times New Roman"/>
          <w:bCs/>
          <w:sz w:val="24"/>
          <w:szCs w:val="24"/>
          <w:highlight w:val="none"/>
          <w:lang w:eastAsia="ru-RU"/>
        </w:rPr>
        <w:t xml:space="preserve">1.</w:t>
      </w:r>
      <w:r>
        <w:rPr>
          <w:rFonts w:ascii="Times New Roman" w:hAnsi="Times New Roman" w:eastAsia="Times New Roman"/>
          <w:bCs/>
          <w:sz w:val="24"/>
          <w:szCs w:val="24"/>
          <w:highlight w:val="none"/>
          <w:lang w:eastAsia="ru-RU"/>
        </w:rPr>
        <w:tab/>
      </w:r>
      <w:r>
        <w:rPr>
          <w:rFonts w:ascii="Times New Roman" w:hAnsi="Times New Roman" w:eastAsia="Times New Roman"/>
          <w:bCs/>
          <w:sz w:val="24"/>
          <w:szCs w:val="24"/>
          <w:highlight w:val="none"/>
          <w:lang w:eastAsia="ru-RU"/>
        </w:rPr>
        <w:t xml:space="preserve">Специальный брокерский счет открывается Банком Клиенту, который выступает в качестве брокера</w:t>
      </w:r>
      <w:r>
        <w:rPr>
          <w:rFonts w:ascii="Times New Roman" w:hAnsi="Times New Roman" w:eastAsia="Times New Roman"/>
          <w:bCs/>
          <w:sz w:val="24"/>
          <w:szCs w:val="24"/>
          <w:highlight w:val="none"/>
          <w:vertAlign w:val="superscript"/>
          <w:lang w:eastAsia="ru-RU"/>
        </w:rPr>
        <w:footnoteReference w:id="39"/>
      </w:r>
      <w:r>
        <w:rPr>
          <w:rFonts w:ascii="Times New Roman" w:hAnsi="Times New Roman" w:eastAsia="Times New Roman"/>
          <w:bCs/>
          <w:sz w:val="24"/>
          <w:szCs w:val="24"/>
          <w:highlight w:val="none"/>
          <w:lang w:eastAsia="ru-RU"/>
        </w:rPr>
        <w:t xml:space="preserve">. </w:t>
      </w:r>
      <w:r>
        <w:rPr>
          <w:rFonts w:ascii="Times New Roman" w:hAnsi="Times New Roman" w:eastAsia="Times New Roman"/>
          <w:bCs/>
          <w:sz w:val="24"/>
          <w:szCs w:val="24"/>
          <w:highlight w:val="none"/>
        </w:rPr>
      </w:r>
      <w:r>
        <w:rPr>
          <w:rFonts w:ascii="Times New Roman" w:hAnsi="Times New Roman" w:eastAsia="Times New Roman"/>
          <w:bCs/>
          <w:sz w:val="24"/>
          <w:szCs w:val="24"/>
          <w:highlight w:val="none"/>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highlight w:val="none"/>
        </w:rPr>
      </w:pPr>
      <w:r>
        <w:rPr>
          <w:rFonts w:ascii="Times New Roman" w:hAnsi="Times New Roman" w:eastAsia="Times New Roman"/>
          <w:bCs/>
          <w:sz w:val="24"/>
          <w:szCs w:val="24"/>
          <w:highlight w:val="none"/>
          <w:lang w:eastAsia="ru-RU"/>
        </w:rPr>
        <w:t xml:space="preserve">7.4.</w:t>
      </w:r>
      <w:r>
        <w:rPr>
          <w:rFonts w:ascii="Times New Roman" w:hAnsi="Times New Roman" w:eastAsia="Times New Roman"/>
          <w:bCs/>
          <w:sz w:val="24"/>
          <w:szCs w:val="24"/>
          <w:highlight w:val="none"/>
          <w:lang w:eastAsia="ru-RU"/>
        </w:rPr>
        <w:t xml:space="preserve">2.</w:t>
      </w:r>
      <w:r>
        <w:rPr>
          <w:rFonts w:ascii="Times New Roman" w:hAnsi="Times New Roman" w:eastAsia="Times New Roman"/>
          <w:bCs/>
          <w:sz w:val="24"/>
          <w:szCs w:val="24"/>
          <w:highlight w:val="none"/>
          <w:lang w:eastAsia="ru-RU"/>
        </w:rPr>
        <w:tab/>
      </w:r>
      <w:r>
        <w:rPr>
          <w:rFonts w:ascii="Times New Roman" w:hAnsi="Times New Roman" w:eastAsia="Times New Roman"/>
          <w:bCs/>
          <w:sz w:val="24"/>
          <w:szCs w:val="24"/>
          <w:highlight w:val="none"/>
          <w:lang w:eastAsia="ru-RU"/>
        </w:rPr>
        <w:t xml:space="preserve">С</w:t>
      </w:r>
      <w:r>
        <w:rPr>
          <w:rFonts w:ascii="Times New Roman" w:hAnsi="Times New Roman" w:eastAsia="Times New Roman"/>
          <w:sz w:val="24"/>
          <w:szCs w:val="24"/>
          <w:highlight w:val="none"/>
          <w:lang w:eastAsia="ru-RU"/>
        </w:rPr>
        <w:t xml:space="preserve">пециальный брокерский счет в соответствии с требованиями Федерального закона № 39-ФЗ, предназначен для учета денежных средств, полученных Клиентом, для совершения сделок с ценным</w:t>
      </w:r>
      <w:r>
        <w:rPr>
          <w:rFonts w:ascii="Times New Roman" w:hAnsi="Times New Roman" w:eastAsia="Times New Roman"/>
          <w:sz w:val="24"/>
          <w:szCs w:val="24"/>
          <w:highlight w:val="none"/>
          <w:lang w:eastAsia="ru-RU"/>
        </w:rPr>
        <w:t xml:space="preserve">и бумагами и (или) заключения договоров, являющихся производными финансовыми инструментами, а также денежные средства, полученные Клиентом по таким сделкам и (или) таким договорам, которые совершены (заключены) Клиентом на основании договоров с клиентами. </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7.4.</w:t>
      </w:r>
      <w:r>
        <w:rPr>
          <w:rFonts w:ascii="Times New Roman" w:hAnsi="Times New Roman" w:eastAsia="Times New Roman"/>
          <w:sz w:val="24"/>
          <w:szCs w:val="24"/>
          <w:highlight w:val="none"/>
          <w:lang w:eastAsia="ru-RU"/>
        </w:rPr>
        <w:t xml:space="preserve">3.</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На денежные средства клиентов, находящиеся на специальном брокерском счете, не может быть обращено взыскание по обязательствам Клиента. </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7.4.</w:t>
      </w:r>
      <w:r>
        <w:rPr>
          <w:rFonts w:ascii="Times New Roman" w:hAnsi="Times New Roman" w:eastAsia="Times New Roman"/>
          <w:sz w:val="24"/>
          <w:szCs w:val="24"/>
          <w:highlight w:val="none"/>
          <w:lang w:eastAsia="ru-RU"/>
        </w:rPr>
        <w:t xml:space="preserve">4.</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Клиент не вправе зачислять собственные денежные средства на специальный брокерский счет, за исключением случаев их возврата клиенту и/или предоставления займа клиенту в порядке, установленном Федеральным законом № 39-ФЗ.</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7.4.</w:t>
      </w:r>
      <w:r>
        <w:rPr>
          <w:rFonts w:ascii="Times New Roman" w:hAnsi="Times New Roman" w:eastAsia="Times New Roman"/>
          <w:sz w:val="24"/>
          <w:szCs w:val="24"/>
          <w:highlight w:val="none"/>
          <w:lang w:eastAsia="ru-RU"/>
        </w:rPr>
        <w:t xml:space="preserve">5.</w:t>
      </w:r>
      <w:r>
        <w:rPr>
          <w:rFonts w:ascii="Times New Roman" w:hAnsi="Times New Roman" w:eastAsia="Times New Roman"/>
          <w:sz w:val="24"/>
          <w:szCs w:val="24"/>
          <w:highlight w:val="none"/>
          <w:lang w:eastAsia="ru-RU"/>
        </w:rPr>
        <w:tab/>
        <w:t xml:space="preserve">Клиент обязуется использовать специальный брокерский счет для проведения операций, предусмотренных Федеральным законом № 39-ФЗ.</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7.4.</w:t>
      </w:r>
      <w:r>
        <w:rPr>
          <w:rFonts w:ascii="Times New Roman" w:hAnsi="Times New Roman" w:eastAsia="Times New Roman"/>
          <w:sz w:val="24"/>
          <w:szCs w:val="24"/>
          <w:highlight w:val="none"/>
          <w:lang w:eastAsia="ru-RU"/>
        </w:rPr>
        <w:t xml:space="preserve">6.</w:t>
      </w:r>
      <w:r>
        <w:rPr>
          <w:rFonts w:ascii="Times New Roman" w:hAnsi="Times New Roman" w:eastAsia="Times New Roman"/>
          <w:sz w:val="24"/>
          <w:szCs w:val="24"/>
          <w:highlight w:val="none"/>
          <w:lang w:eastAsia="ru-RU"/>
        </w:rPr>
        <w:tab/>
        <w:t xml:space="preserve">Банк вправе:</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1134"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7.4.</w:t>
      </w:r>
      <w:r>
        <w:rPr>
          <w:rFonts w:ascii="Times New Roman" w:hAnsi="Times New Roman" w:eastAsia="Times New Roman"/>
          <w:sz w:val="24"/>
          <w:szCs w:val="24"/>
          <w:highlight w:val="none"/>
          <w:lang w:eastAsia="ru-RU"/>
        </w:rPr>
        <w:t xml:space="preserve">6.1.</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Списывать без распоряжения Клиента денежные средства, находящиеся на его специальном брокерском счете, по решению суда, а также в случаях, установленных законодательством Российской Федерации.</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В вышеуказа</w:t>
      </w:r>
      <w:r>
        <w:rPr>
          <w:rFonts w:ascii="Times New Roman" w:hAnsi="Times New Roman" w:eastAsia="Times New Roman"/>
          <w:sz w:val="24"/>
          <w:szCs w:val="24"/>
          <w:highlight w:val="none"/>
          <w:lang w:eastAsia="ru-RU"/>
        </w:rPr>
        <w:t xml:space="preserve">нных случаях Банк не рассматривает по существу возражения Клиента против списания денежных средств с его специального брокерского счета, при этом ответственность за правомерность списания денежных средств со специального брокерского счета несет взыскатель.</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134"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7.4.</w:t>
      </w:r>
      <w:r>
        <w:rPr>
          <w:rFonts w:ascii="Times New Roman" w:hAnsi="Times New Roman" w:eastAsia="Times New Roman"/>
          <w:sz w:val="24"/>
          <w:szCs w:val="24"/>
          <w:highlight w:val="none"/>
          <w:lang w:eastAsia="ru-RU"/>
        </w:rPr>
        <w:t xml:space="preserve">6.2.</w:t>
      </w:r>
      <w:r>
        <w:rPr>
          <w:rFonts w:ascii="Times New Roman" w:hAnsi="Times New Roman" w:eastAsia="Times New Roman"/>
          <w:sz w:val="24"/>
          <w:szCs w:val="24"/>
          <w:highlight w:val="none"/>
          <w:lang w:eastAsia="ru-RU"/>
        </w:rPr>
        <w:tab/>
        <w:t xml:space="preserve">Отказать Клиенту в совершении расчетно-кассовых операций, в случае если операция не соответствует требованиям Федерального закона № 39-ФЗ.</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7.4.</w:t>
      </w:r>
      <w:r>
        <w:rPr>
          <w:rFonts w:ascii="Times New Roman" w:hAnsi="Times New Roman" w:eastAsia="Times New Roman"/>
          <w:sz w:val="24"/>
          <w:szCs w:val="24"/>
          <w:highlight w:val="none"/>
          <w:lang w:eastAsia="ru-RU"/>
        </w:rPr>
        <w:t xml:space="preserve">7.</w:t>
      </w:r>
      <w:r>
        <w:rPr>
          <w:rFonts w:ascii="Times New Roman" w:hAnsi="Times New Roman" w:eastAsia="Times New Roman"/>
          <w:sz w:val="24"/>
          <w:szCs w:val="24"/>
          <w:highlight w:val="none"/>
          <w:lang w:eastAsia="ru-RU"/>
        </w:rPr>
        <w:tab/>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Pr>
          <w:rFonts w:ascii="Times New Roman" w:hAnsi="Times New Roman" w:eastAsia="Times New Roman"/>
          <w:sz w:val="24"/>
          <w:szCs w:val="24"/>
          <w:highlight w:val="none"/>
          <w:lang w:eastAsia="ru-RU"/>
        </w:rPr>
        <w:t xml:space="preserve">7.4.</w:t>
      </w:r>
      <w:r>
        <w:rPr>
          <w:rFonts w:ascii="Times New Roman" w:hAnsi="Times New Roman" w:eastAsia="Times New Roman"/>
          <w:sz w:val="24"/>
          <w:szCs w:val="24"/>
          <w:highlight w:val="none"/>
          <w:lang w:eastAsia="ru-RU"/>
        </w:rPr>
        <w:t xml:space="preserve">2 настоящ</w:t>
      </w:r>
      <w:r>
        <w:rPr>
          <w:rFonts w:ascii="Times New Roman" w:hAnsi="Times New Roman" w:eastAsia="Times New Roman"/>
          <w:sz w:val="24"/>
          <w:szCs w:val="24"/>
          <w:highlight w:val="none"/>
          <w:lang w:eastAsia="ru-RU"/>
        </w:rPr>
        <w:t xml:space="preserve">их Условий.</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709" w:leader="none"/>
          <w:tab w:val="left" w:pos="993" w:leader="none"/>
        </w:tabs>
        <w:rPr>
          <w:rFonts w:ascii="Times New Roman" w:hAnsi="Times New Roman" w:eastAsia="Times New Roman"/>
          <w:b/>
          <w:sz w:val="24"/>
          <w:szCs w:val="24"/>
          <w:highlight w:val="none"/>
        </w:rPr>
      </w:pPr>
      <w:r>
        <w:rPr>
          <w:rFonts w:ascii="Times New Roman" w:hAnsi="Times New Roman" w:eastAsia="Times New Roman"/>
          <w:b/>
          <w:sz w:val="24"/>
          <w:szCs w:val="24"/>
          <w:highlight w:val="none"/>
          <w:lang w:eastAsia="ru-RU"/>
        </w:rPr>
        <w:t xml:space="preserve">7.5. Р</w:t>
      </w:r>
      <w:r>
        <w:rPr>
          <w:rFonts w:ascii="Times New Roman" w:hAnsi="Times New Roman" w:eastAsia="Times New Roman"/>
          <w:b/>
          <w:sz w:val="24"/>
          <w:szCs w:val="24"/>
          <w:highlight w:val="none"/>
          <w:lang w:eastAsia="ru-RU"/>
        </w:rPr>
        <w:t xml:space="preserve">асчетно</w:t>
      </w:r>
      <w:r>
        <w:rPr>
          <w:rFonts w:ascii="Times New Roman" w:hAnsi="Times New Roman" w:eastAsia="Times New Roman"/>
          <w:b/>
          <w:sz w:val="24"/>
          <w:szCs w:val="24"/>
          <w:highlight w:val="none"/>
          <w:lang w:eastAsia="ru-RU"/>
        </w:rPr>
        <w:t xml:space="preserve">е</w:t>
      </w:r>
      <w:r>
        <w:rPr>
          <w:rFonts w:ascii="Times New Roman" w:hAnsi="Times New Roman" w:eastAsia="Times New Roman"/>
          <w:b/>
          <w:sz w:val="24"/>
          <w:szCs w:val="24"/>
          <w:highlight w:val="none"/>
          <w:lang w:eastAsia="ru-RU"/>
        </w:rPr>
        <w:t xml:space="preserve"> обслуживани</w:t>
      </w:r>
      <w:r>
        <w:rPr>
          <w:rFonts w:ascii="Times New Roman" w:hAnsi="Times New Roman" w:eastAsia="Times New Roman"/>
          <w:b/>
          <w:sz w:val="24"/>
          <w:szCs w:val="24"/>
          <w:highlight w:val="none"/>
          <w:lang w:eastAsia="ru-RU"/>
        </w:rPr>
        <w:t xml:space="preserve">е</w:t>
      </w:r>
      <w:r>
        <w:rPr>
          <w:rFonts w:ascii="Times New Roman" w:hAnsi="Times New Roman" w:eastAsia="Times New Roman"/>
          <w:b/>
          <w:sz w:val="24"/>
          <w:szCs w:val="24"/>
          <w:highlight w:val="none"/>
          <w:lang w:eastAsia="ru-RU"/>
        </w:rPr>
        <w:t xml:space="preserve"> специального банковского счета для формирования фонда капитального ремонта (в соответствии с Жилищным кодексом Российской Федерации</w:t>
      </w:r>
      <w:r>
        <w:rPr>
          <w:rFonts w:ascii="Times New Roman" w:hAnsi="Times New Roman" w:eastAsia="Times New Roman"/>
          <w:b/>
          <w:sz w:val="24"/>
          <w:szCs w:val="24"/>
          <w:highlight w:val="none"/>
          <w:lang w:eastAsia="ru-RU"/>
        </w:rPr>
        <w:t xml:space="preserve">)</w:t>
      </w:r>
      <w:r>
        <w:rPr>
          <w:rFonts w:ascii="Times New Roman" w:hAnsi="Times New Roman" w:eastAsia="Times New Roman"/>
          <w:b/>
          <w:sz w:val="24"/>
          <w:szCs w:val="24"/>
          <w:highlight w:val="none"/>
        </w:rPr>
      </w:r>
      <w:r>
        <w:rPr>
          <w:rFonts w:ascii="Times New Roman" w:hAnsi="Times New Roman" w:eastAsia="Times New Roman"/>
          <w:b/>
          <w:sz w:val="24"/>
          <w:szCs w:val="24"/>
          <w:highlight w:val="none"/>
        </w:rPr>
      </w:r>
    </w:p>
    <w:p>
      <w:pPr>
        <w:ind w:firstLine="709"/>
        <w:jc w:val="both"/>
        <w:spacing w:after="0" w:line="240" w:lineRule="auto"/>
        <w:tabs>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1.</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Специальный банковский счет для формирования фонда капитального ремонта (далее – счет фонда капитального ремонта) открывается Банком Владельцу специального счета</w:t>
      </w:r>
      <w:r>
        <w:rPr>
          <w:rFonts w:ascii="Times New Roman" w:hAnsi="Times New Roman" w:eastAsia="Times New Roman"/>
          <w:sz w:val="24"/>
          <w:szCs w:val="24"/>
          <w:highlight w:val="none"/>
          <w:vertAlign w:val="superscript"/>
          <w:lang w:eastAsia="ru-RU"/>
        </w:rPr>
        <w:footnoteReference w:id="40"/>
      </w:r>
      <w:r>
        <w:rPr>
          <w:rFonts w:ascii="Times New Roman" w:hAnsi="Times New Roman" w:eastAsia="Times New Roman"/>
          <w:sz w:val="24"/>
          <w:szCs w:val="24"/>
          <w:highlight w:val="none"/>
          <w:lang w:eastAsia="ru-RU"/>
        </w:rPr>
        <w:t xml:space="preserve"> (далее в настоящем </w:t>
      </w:r>
      <w:r>
        <w:rPr>
          <w:rFonts w:ascii="Times New Roman" w:hAnsi="Times New Roman" w:eastAsia="Times New Roman"/>
          <w:sz w:val="24"/>
          <w:szCs w:val="24"/>
          <w:highlight w:val="none"/>
          <w:lang w:eastAsia="ru-RU"/>
        </w:rPr>
        <w:t xml:space="preserve">пункте</w:t>
      </w:r>
      <w:r>
        <w:rPr>
          <w:rFonts w:ascii="Times New Roman" w:hAnsi="Times New Roman" w:eastAsia="Times New Roman"/>
          <w:sz w:val="24"/>
          <w:szCs w:val="24"/>
          <w:highlight w:val="none"/>
          <w:lang w:eastAsia="ru-RU"/>
        </w:rPr>
        <w:t xml:space="preserve"> – Владелец счета), который выбирается решением собственников помещений в многоквартирном доме. </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2.</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Счет фонда капитального ремонта предназначен для учета денежных средств</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t xml:space="preserve"> перечисленных для формирования фонда капитального ремонта общего имущества в многоквартирном доме в рамках требований Жилищного кодекса</w:t>
      </w:r>
      <w:r>
        <w:rPr>
          <w:rFonts w:ascii="Times New Roman" w:hAnsi="Times New Roman" w:eastAsia="Times New Roman"/>
          <w:sz w:val="24"/>
          <w:szCs w:val="24"/>
          <w:highlight w:val="none"/>
          <w:lang w:eastAsia="ru-RU"/>
        </w:rPr>
        <w:t xml:space="preserve"> Российской Федерации</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7.5.3. По счету фонда капитального ремонта могут совершаться следующие операции:</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7.5.3.1. Списание денежных средств, связанное с расчетом за оказанные услуги и/или выполненные работы по капитальному ремонту общего имущества в многоквартирном доме и расчетами за иные услуги и/или работы, указанные в части 1 статьи 174 Жилищного кодекса</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t xml:space="preserve">Российской Федерации</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7.5.3.2. Списание денежных средств в счет п</w:t>
      </w:r>
      <w:r>
        <w:rPr>
          <w:rFonts w:ascii="Times New Roman" w:hAnsi="Times New Roman" w:eastAsia="Times New Roman"/>
          <w:sz w:val="24"/>
          <w:szCs w:val="24"/>
          <w:highlight w:val="none"/>
          <w:lang w:eastAsia="ru-RU"/>
        </w:rPr>
        <w:t xml:space="preserve">огашения кредитов, займов, полученных на оплату услуг и/или работ, указанных в части 1 статьи 174 Жилищного кодекса</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t xml:space="preserve">Российской Федерации</w:t>
      </w:r>
      <w:r>
        <w:rPr>
          <w:rFonts w:ascii="Times New Roman" w:hAnsi="Times New Roman" w:eastAsia="Times New Roman"/>
          <w:sz w:val="24"/>
          <w:szCs w:val="24"/>
          <w:highlight w:val="none"/>
          <w:lang w:eastAsia="ru-RU"/>
        </w:rPr>
        <w:t xml:space="preserve">, уплату процентов за пользование такими кредитами, займами, оплату расходов на получение гарантий и поручительств по таким кредитам, займам.</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7.5.3.3. Списани</w:t>
      </w:r>
      <w:r>
        <w:rPr>
          <w:rFonts w:ascii="Times New Roman" w:hAnsi="Times New Roman" w:eastAsia="Times New Roman"/>
          <w:sz w:val="24"/>
          <w:szCs w:val="24"/>
          <w:highlight w:val="none"/>
          <w:lang w:eastAsia="ru-RU"/>
        </w:rPr>
        <w:t xml:space="preserve">е денежных средств со счета фонда капитального ремонта на другой специальный счет и зачисление на счет фонда капитального ремонта денежных средств, списанных с другого специального счета, на основании решения собственников помещений в многоквартирном доме.</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7.5.3.4. Перевод денежных средств на счет регионального оператора и зачисление денежных средств, поступивших от регионального оператора, на основании решения собственников помещений в многоквартирном доме.</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7.5.3.5. Списание денежных средств во исполнение вступившего в законную силу решения суда.</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7.5.3.6. Спи</w:t>
      </w:r>
      <w:r>
        <w:rPr>
          <w:rFonts w:ascii="Times New Roman" w:hAnsi="Times New Roman" w:eastAsia="Times New Roman"/>
          <w:sz w:val="24"/>
          <w:szCs w:val="24"/>
          <w:highlight w:val="none"/>
          <w:lang w:eastAsia="ru-RU"/>
        </w:rPr>
        <w:t xml:space="preserve">сание ошибочно зачисленных на счет фонда капитального ремонта денежных средств, связанное с ошибкой плательщика либо кредитной организации, при представлении владельцем Счета заявления на возврат денежных средств, а также документа, подтверждающего оплату.</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7.5.3.7. Зачисление взносов на капитальный ремонт, пеней за ненадлежащее исполнение обязанности по уплате таких взносов.</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7.5.3.8. Зачисление средств финансовой поддержки, предоставленной в соответствии со статьей 191 Жилищного кодекса</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t xml:space="preserve">Российской Федерации</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7.5.3.9. Зачисление процентов за пользование денежными средствами/процентов от размещения денежных средств на специальном депозите, списание денежных средств в оплату услуг Банка.</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7.5.3.10. Перечисление денежных средств, находящихся на счете фонда капитального ремонта, в случаях, предусмотренных частью 2 статьи 174 Жилищного кодекса</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t xml:space="preserve">Российской Федерации</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7.5.3.11. Списание денежных средств (части денежных средств) со счета фонда капитального ремонта на счет специального депозита и зачисление денежных средств (части денежных средств) и процентов на счет фонда капитального ремонта при возврате депозита.</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993"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7.5.3.12. Иные операции по списанию и зачислению денежных средств, связанные с формированием и использованием средств фонда капитального ремонта в соответствии с Жилищным кодексом</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t xml:space="preserve">Российской Федерации</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993"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4.</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Операции по Счету, не предусмотренные Жилищным кодексом </w:t>
      </w:r>
      <w:r>
        <w:rPr>
          <w:rFonts w:ascii="Times New Roman" w:hAnsi="Times New Roman" w:eastAsia="Times New Roman"/>
          <w:sz w:val="24"/>
          <w:szCs w:val="24"/>
          <w:highlight w:val="none"/>
          <w:lang w:eastAsia="ru-RU"/>
        </w:rPr>
        <w:t xml:space="preserve">Российской Федерации </w:t>
      </w:r>
      <w:r>
        <w:rPr>
          <w:rFonts w:ascii="Times New Roman" w:hAnsi="Times New Roman" w:eastAsia="Times New Roman"/>
          <w:sz w:val="24"/>
          <w:szCs w:val="24"/>
          <w:highlight w:val="none"/>
          <w:lang w:eastAsia="ru-RU"/>
        </w:rPr>
        <w:t xml:space="preserve">и настоящим </w:t>
      </w:r>
      <w:r>
        <w:rPr>
          <w:rFonts w:ascii="Times New Roman" w:hAnsi="Times New Roman" w:eastAsia="Times New Roman"/>
          <w:sz w:val="24"/>
          <w:szCs w:val="24"/>
          <w:highlight w:val="none"/>
          <w:lang w:eastAsia="ru-RU"/>
        </w:rPr>
        <w:t xml:space="preserve">разделом</w:t>
      </w:r>
      <w:r>
        <w:rPr>
          <w:rFonts w:ascii="Times New Roman" w:hAnsi="Times New Roman" w:eastAsia="Times New Roman"/>
          <w:sz w:val="24"/>
          <w:szCs w:val="24"/>
          <w:highlight w:val="none"/>
          <w:lang w:eastAsia="ru-RU"/>
        </w:rPr>
        <w:t xml:space="preserve">, не допускаются.</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851"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5.</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t xml:space="preserve">Перевод денежных средств со счета фонда капитального ремонта осуществляется Банком только при обязательном </w:t>
      </w:r>
      <w:r>
        <w:rPr>
          <w:rFonts w:ascii="Times New Roman" w:hAnsi="Times New Roman" w:eastAsia="Times New Roman"/>
          <w:sz w:val="24"/>
          <w:szCs w:val="24"/>
          <w:highlight w:val="none"/>
          <w:lang w:eastAsia="ru-RU"/>
        </w:rPr>
        <w:t xml:space="preserve">представлении в Подразделение Банка</w:t>
      </w:r>
      <w:r>
        <w:rPr>
          <w:rFonts w:ascii="Times New Roman" w:hAnsi="Times New Roman" w:eastAsia="Times New Roman"/>
          <w:sz w:val="24"/>
          <w:szCs w:val="24"/>
          <w:highlight w:val="none"/>
          <w:lang w:eastAsia="ru-RU"/>
        </w:rPr>
        <w:t xml:space="preserve"> Владельцем счета </w:t>
      </w:r>
      <w:r>
        <w:rPr>
          <w:rFonts w:ascii="Times New Roman" w:hAnsi="Times New Roman" w:eastAsia="Times New Roman"/>
          <w:sz w:val="24"/>
          <w:szCs w:val="24"/>
          <w:highlight w:val="none"/>
          <w:lang w:eastAsia="ru-RU"/>
        </w:rPr>
        <w:t xml:space="preserve">на бумажных носителях:</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851"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 </w:t>
      </w:r>
      <w:r>
        <w:rPr>
          <w:rFonts w:ascii="Times New Roman" w:hAnsi="Times New Roman"/>
          <w:bCs/>
          <w:sz w:val="24"/>
          <w:szCs w:val="24"/>
          <w:highlight w:val="none"/>
        </w:rPr>
        <w:t xml:space="preserve">протокола общего собрания собственников помещений в многоквартирном доме, содержащего решение собрания о проведении капитальног</w:t>
      </w:r>
      <w:r>
        <w:rPr>
          <w:rFonts w:ascii="Times New Roman" w:hAnsi="Times New Roman"/>
          <w:bCs/>
          <w:sz w:val="24"/>
          <w:szCs w:val="24"/>
          <w:highlight w:val="none"/>
        </w:rPr>
        <w:t xml:space="preserve">о ремонта общего имущества в этом многоквартирном доме, </w:t>
      </w:r>
      <w:r>
        <w:rPr>
          <w:rFonts w:ascii="Times New Roman" w:hAnsi="Times New Roman"/>
          <w:bCs/>
          <w:sz w:val="24"/>
          <w:szCs w:val="24"/>
          <w:highlight w:val="none"/>
        </w:rPr>
        <w:t xml:space="preserve">а также все обязательные сведения, предусмотренные пунктом 5.1 статьи 189 Жилищного кодекса</w:t>
      </w:r>
      <w:r>
        <w:rPr>
          <w:rFonts w:ascii="Times New Roman" w:hAnsi="Times New Roman"/>
          <w:bCs/>
          <w:sz w:val="24"/>
          <w:szCs w:val="24"/>
          <w:highlight w:val="none"/>
        </w:rPr>
        <w:t xml:space="preserve"> </w:t>
      </w:r>
      <w:r>
        <w:rPr>
          <w:rFonts w:ascii="Times New Roman" w:hAnsi="Times New Roman" w:eastAsia="Times New Roman"/>
          <w:sz w:val="24"/>
          <w:szCs w:val="24"/>
          <w:highlight w:val="none"/>
          <w:lang w:eastAsia="ru-RU"/>
        </w:rPr>
        <w:t xml:space="preserve">Российской Федерации</w:t>
      </w:r>
      <w:r>
        <w:rPr>
          <w:rFonts w:ascii="Times New Roman" w:hAnsi="Times New Roman"/>
          <w:bCs/>
          <w:sz w:val="24"/>
          <w:szCs w:val="24"/>
          <w:highlight w:val="none"/>
        </w:rPr>
        <w:t xml:space="preserve">;</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851"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 договора </w:t>
      </w:r>
      <w:r>
        <w:rPr>
          <w:rFonts w:ascii="Times New Roman" w:hAnsi="Times New Roman" w:eastAsia="Times New Roman" w:cs="Times New Roman"/>
          <w:color w:val="000000"/>
          <w:sz w:val="24"/>
        </w:rPr>
        <w:t xml:space="preserve">строительного подряда, предусмотренного </w:t>
      </w:r>
      <w:r>
        <w:rPr>
          <w:rFonts w:ascii="Times New Roman" w:hAnsi="Times New Roman" w:eastAsia="Times New Roman" w:cs="Times New Roman"/>
          <w:sz w:val="24"/>
        </w:rPr>
        <w:t xml:space="preserve">частью 7 статьи 166</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4"/>
        </w:rPr>
        <w:t xml:space="preserve">Жилищного кодекса </w:t>
      </w:r>
      <w:r>
        <w:rPr>
          <w:rFonts w:ascii="Times New Roman" w:hAnsi="Times New Roman" w:eastAsia="Times New Roman"/>
          <w:sz w:val="24"/>
          <w:szCs w:val="24"/>
          <w:highlight w:val="none"/>
          <w:lang w:eastAsia="ru-RU"/>
        </w:rPr>
        <w:t xml:space="preserve">Российской Федерации</w:t>
      </w:r>
      <w:r>
        <w:rPr>
          <w:rFonts w:ascii="Times New Roman" w:hAnsi="Times New Roman" w:eastAsia="Times New Roman"/>
          <w:sz w:val="24"/>
          <w:szCs w:val="24"/>
          <w:lang w:eastAsia="ru-RU"/>
        </w:rPr>
        <w:t xml:space="preserve">,</w:t>
      </w:r>
      <w:r>
        <w:rPr>
          <w:rFonts w:ascii="Times New Roman" w:hAnsi="Times New Roman" w:eastAsia="Times New Roman"/>
          <w:sz w:val="24"/>
          <w:szCs w:val="24"/>
          <w:highlight w:val="none"/>
          <w:lang w:eastAsia="ru-RU"/>
        </w:rPr>
        <w:t xml:space="preserve"> предусматривающего, в том числе, </w:t>
      </w:r>
      <w:r>
        <w:rPr>
          <w:rFonts w:ascii="Times New Roman" w:hAnsi="Times New Roman" w:eastAsia="Times New Roman" w:cs="Times New Roman"/>
          <w:color w:val="000000"/>
          <w:sz w:val="24"/>
        </w:rPr>
        <w:t xml:space="preserve">проведение строительного контроля, </w:t>
      </w:r>
      <w:r>
        <w:rPr>
          <w:rFonts w:ascii="Times New Roman" w:hAnsi="Times New Roman" w:eastAsia="Times New Roman"/>
          <w:sz w:val="24"/>
          <w:szCs w:val="24"/>
          <w:highlight w:val="none"/>
          <w:lang w:eastAsia="ru-RU"/>
        </w:rPr>
        <w:t xml:space="preserve">установление гарантийного срока на оказанные услуги и/или выполненные работ</w:t>
      </w:r>
      <w:r>
        <w:rPr>
          <w:rFonts w:ascii="Times New Roman" w:hAnsi="Times New Roman" w:eastAsia="Times New Roman"/>
          <w:sz w:val="24"/>
          <w:szCs w:val="24"/>
          <w:highlight w:val="none"/>
          <w:lang w:eastAsia="ru-RU"/>
        </w:rPr>
        <w:t xml:space="preserve">ы продолжительностью не менее пяти лет с момента подписания соответствующего акта приемки оказанных услуг и/или выполненных работ, а также обязательства подрядных организаций по устранению выявленных нарушений в разумный срок, за свой счет и своими силами;</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851"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 акта</w:t>
      </w:r>
      <w:r>
        <w:rPr>
          <w:rFonts w:ascii="Times New Roman" w:hAnsi="Times New Roman" w:eastAsia="Times New Roman"/>
          <w:sz w:val="24"/>
          <w:szCs w:val="24"/>
          <w:highlight w:val="none"/>
          <w:lang w:eastAsia="ru-RU"/>
        </w:rPr>
        <w:t xml:space="preserve"> приемки оказанных услуг и/или выполненных работ по договору. Акт приемки не представляется в случае осуществления операции по выплате аванса на оказание услуг и/или выполнение работ в размере, установленном в пункте 3 части 4 статьи 177 Жилищного кодекса</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t xml:space="preserve">Российской Федерации</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851"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6.</w:t>
      </w:r>
      <w:r>
        <w:rPr>
          <w:rFonts w:ascii="Times New Roman" w:hAnsi="Times New Roman" w:eastAsia="Times New Roman"/>
          <w:sz w:val="24"/>
          <w:szCs w:val="24"/>
          <w:highlight w:val="none"/>
          <w:lang w:eastAsia="ru-RU"/>
        </w:rPr>
        <w:tab/>
        <w:t xml:space="preserve">Операции по списанию со счета фонда капитального ремонта денежных средств в счет возврата кредитов, займов и на уплату процентов по кредитам, за</w:t>
      </w:r>
      <w:r>
        <w:rPr>
          <w:rFonts w:ascii="Times New Roman" w:hAnsi="Times New Roman" w:eastAsia="Times New Roman"/>
          <w:sz w:val="24"/>
          <w:szCs w:val="24"/>
          <w:highlight w:val="none"/>
          <w:lang w:eastAsia="ru-RU"/>
        </w:rPr>
        <w:t xml:space="preserve">ймам, полученным на проведение капитального ремонта общего имущества в многоквартирном доме, осуществляются Банком по Распоряжению о переводе денежных средств Владельца счета при обязательном предоставлении Владельцем счета на бумажных носителях протокола </w:t>
      </w:r>
      <w:r>
        <w:rPr>
          <w:rFonts w:ascii="Times New Roman" w:hAnsi="Times New Roman" w:eastAsia="Times New Roman"/>
          <w:sz w:val="24"/>
          <w:szCs w:val="24"/>
          <w:highlight w:val="none"/>
          <w:lang w:eastAsia="ru-RU"/>
        </w:rPr>
        <w:t xml:space="preserve">общего собрания собственников помещений в многоквартирном доме, содержащего решение собрания о заключении кредитного договора, договора займа банком/займодавцем с указанием банка/займодавца, суммы и цели кредита/займа, и кредитного договора/договора займа.</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right="-1" w:firstLine="709"/>
        <w:jc w:val="both"/>
        <w:spacing w:after="0" w:line="240" w:lineRule="auto"/>
        <w:tabs>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7.</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Распоряжения Клиента о переводе денежных средств (далее – Распоряжения) принимаются Банком к исполнению в порядке, установленном разделом 3.10 </w:t>
      </w:r>
      <w:r>
        <w:rPr>
          <w:rFonts w:ascii="Times New Roman" w:hAnsi="Times New Roman" w:eastAsia="Times New Roman"/>
          <w:sz w:val="24"/>
          <w:szCs w:val="24"/>
          <w:highlight w:val="none"/>
          <w:lang w:eastAsia="ru-RU"/>
        </w:rPr>
        <w:t xml:space="preserve">настоящих </w:t>
      </w:r>
      <w:r>
        <w:rPr>
          <w:rFonts w:ascii="Times New Roman" w:hAnsi="Times New Roman" w:eastAsia="Times New Roman"/>
          <w:sz w:val="24"/>
          <w:szCs w:val="24"/>
          <w:highlight w:val="none"/>
          <w:lang w:eastAsia="ru-RU"/>
        </w:rPr>
        <w:t xml:space="preserve">Условий, при условии их соответствия операциям, указанным в пункте </w:t>
      </w: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3 </w:t>
      </w:r>
      <w:r>
        <w:rPr>
          <w:rFonts w:ascii="Times New Roman" w:hAnsi="Times New Roman" w:eastAsia="Times New Roman"/>
          <w:sz w:val="24"/>
          <w:szCs w:val="24"/>
          <w:highlight w:val="none"/>
          <w:lang w:eastAsia="ru-RU"/>
        </w:rPr>
        <w:t xml:space="preserve">настоящих </w:t>
      </w:r>
      <w:r>
        <w:rPr>
          <w:rFonts w:ascii="Times New Roman" w:hAnsi="Times New Roman" w:eastAsia="Times New Roman"/>
          <w:sz w:val="24"/>
          <w:szCs w:val="24"/>
          <w:highlight w:val="none"/>
          <w:lang w:eastAsia="ru-RU"/>
        </w:rPr>
        <w:t xml:space="preserve">Условий</w:t>
      </w:r>
      <w:r>
        <w:rPr>
          <w:rFonts w:ascii="Times New Roman" w:hAnsi="Times New Roman" w:eastAsia="Times New Roman"/>
          <w:sz w:val="24"/>
          <w:szCs w:val="24"/>
          <w:highlight w:val="none"/>
          <w:lang w:eastAsia="ru-RU"/>
        </w:rPr>
        <w:t xml:space="preserve">, а также при условии соответствия наименования получателя денежных средств</w:t>
      </w:r>
      <w:r>
        <w:rPr>
          <w:rFonts w:ascii="Times New Roman" w:hAnsi="Times New Roman" w:eastAsia="Times New Roman"/>
          <w:sz w:val="24"/>
          <w:szCs w:val="24"/>
          <w:highlight w:val="none"/>
          <w:lang w:eastAsia="ru-RU"/>
        </w:rPr>
        <w:t xml:space="preserve">, указанного Клиентом в Распоряжении, а также номера и даты соответствующего документа, указанного в поле «Назначение платежа» Распоряжения Клиента, сведениям, указанным в соответствующих подтверждающих документах, представленных в соответствии с пунктами </w:t>
      </w: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5-</w:t>
      </w: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6 </w:t>
      </w:r>
      <w:r>
        <w:rPr>
          <w:rFonts w:ascii="Times New Roman" w:hAnsi="Times New Roman" w:eastAsia="Times New Roman"/>
          <w:sz w:val="24"/>
          <w:szCs w:val="24"/>
          <w:highlight w:val="none"/>
          <w:lang w:eastAsia="ru-RU"/>
        </w:rPr>
        <w:t xml:space="preserve">настоящих </w:t>
      </w:r>
      <w:r>
        <w:rPr>
          <w:rFonts w:ascii="Times New Roman" w:hAnsi="Times New Roman" w:eastAsia="Times New Roman"/>
          <w:sz w:val="24"/>
          <w:szCs w:val="24"/>
          <w:highlight w:val="none"/>
          <w:lang w:eastAsia="ru-RU"/>
        </w:rPr>
        <w:t xml:space="preserve">Условий</w:t>
      </w:r>
      <w:r>
        <w:rPr>
          <w:rFonts w:ascii="Times New Roman" w:hAnsi="Times New Roman" w:eastAsia="Times New Roman"/>
          <w:sz w:val="24"/>
          <w:szCs w:val="24"/>
          <w:highlight w:val="none"/>
          <w:lang w:eastAsia="ru-RU"/>
        </w:rPr>
        <w:t xml:space="preserve">, и соответствия подписи(ей) Клиента и/или уполномоченного(ых) лиц(а) Клиента и оттиска печати, подписи(ям) и оттиску печати в карточке с образцами подписей и оттиска печати.</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right="-1" w:firstLine="709"/>
        <w:jc w:val="both"/>
        <w:spacing w:after="0" w:line="240" w:lineRule="auto"/>
        <w:shd w:val="clear" w:color="auto" w:fill="ffffff"/>
        <w:tabs>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8.</w:t>
      </w:r>
      <w:r>
        <w:rPr>
          <w:rFonts w:ascii="Times New Roman" w:hAnsi="Times New Roman" w:eastAsia="Times New Roman"/>
          <w:sz w:val="24"/>
          <w:szCs w:val="24"/>
          <w:highlight w:val="none"/>
          <w:lang w:eastAsia="ru-RU"/>
        </w:rPr>
        <w:tab/>
        <w:t xml:space="preserve">Копии документов, предусмотренных пунктами </w:t>
      </w: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5-</w:t>
      </w: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6 </w:t>
      </w:r>
      <w:r>
        <w:rPr>
          <w:rFonts w:ascii="Times New Roman" w:hAnsi="Times New Roman" w:eastAsia="Times New Roman"/>
          <w:sz w:val="24"/>
          <w:szCs w:val="24"/>
          <w:highlight w:val="none"/>
          <w:lang w:eastAsia="ru-RU"/>
        </w:rPr>
        <w:t xml:space="preserve">настоящих </w:t>
      </w:r>
      <w:r>
        <w:rPr>
          <w:rFonts w:ascii="Times New Roman" w:hAnsi="Times New Roman" w:eastAsia="Times New Roman"/>
          <w:sz w:val="24"/>
          <w:szCs w:val="24"/>
          <w:highlight w:val="none"/>
          <w:lang w:eastAsia="ru-RU"/>
        </w:rPr>
        <w:t xml:space="preserve">Условий</w:t>
      </w:r>
      <w:r>
        <w:rPr>
          <w:rFonts w:ascii="Times New Roman" w:hAnsi="Times New Roman" w:eastAsia="Times New Roman"/>
          <w:sz w:val="24"/>
          <w:szCs w:val="24"/>
          <w:highlight w:val="none"/>
          <w:lang w:eastAsia="ru-RU"/>
        </w:rPr>
        <w:t xml:space="preserve">, должны быть оформлены Клиентом надлежащим образом и заверены подписями </w:t>
      </w:r>
      <w:r>
        <w:rPr>
          <w:rFonts w:ascii="Times New Roman" w:hAnsi="Times New Roman" w:eastAsia="Times New Roman"/>
          <w:sz w:val="24"/>
          <w:szCs w:val="24"/>
          <w:highlight w:val="none"/>
          <w:lang w:eastAsia="ru-RU"/>
        </w:rPr>
        <w:t xml:space="preserve">У</w:t>
      </w:r>
      <w:r>
        <w:rPr>
          <w:rFonts w:ascii="Times New Roman" w:hAnsi="Times New Roman" w:eastAsia="Times New Roman"/>
          <w:sz w:val="24"/>
          <w:szCs w:val="24"/>
          <w:highlight w:val="none"/>
          <w:lang w:eastAsia="ru-RU"/>
        </w:rPr>
        <w:t xml:space="preserve">полномоченных лиц Клиента и оттиском печати (штампа) (при наличии) Клиента, с указанием должности лица</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t xml:space="preserve"> заверившего документ и даты заверения, или нотариально.</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right="-1" w:firstLine="709"/>
        <w:jc w:val="both"/>
        <w:spacing w:after="0" w:line="240" w:lineRule="auto"/>
        <w:shd w:val="clear" w:color="auto" w:fill="ffffff"/>
        <w:tabs>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9.</w:t>
      </w:r>
      <w:r>
        <w:rPr>
          <w:rFonts w:ascii="Times New Roman" w:hAnsi="Times New Roman" w:eastAsia="Times New Roman"/>
          <w:sz w:val="24"/>
          <w:szCs w:val="24"/>
          <w:highlight w:val="none"/>
          <w:lang w:eastAsia="ru-RU"/>
        </w:rPr>
        <w:tab/>
        <w:t xml:space="preserve">Банк не осуществляет проверку подлинности документов, указанных в пунктах </w:t>
      </w: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5-</w:t>
      </w: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6 </w:t>
      </w:r>
      <w:r>
        <w:rPr>
          <w:rFonts w:ascii="Times New Roman" w:hAnsi="Times New Roman" w:eastAsia="Times New Roman"/>
          <w:sz w:val="24"/>
          <w:szCs w:val="24"/>
          <w:highlight w:val="none"/>
          <w:lang w:eastAsia="ru-RU"/>
        </w:rPr>
        <w:t xml:space="preserve">настоящих </w:t>
      </w:r>
      <w:r>
        <w:rPr>
          <w:rFonts w:ascii="Times New Roman" w:hAnsi="Times New Roman" w:eastAsia="Times New Roman"/>
          <w:sz w:val="24"/>
          <w:szCs w:val="24"/>
          <w:highlight w:val="none"/>
          <w:lang w:eastAsia="ru-RU"/>
        </w:rPr>
        <w:t xml:space="preserve">Условий</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10.</w:t>
      </w:r>
      <w:r>
        <w:rPr>
          <w:rFonts w:ascii="Times New Roman" w:hAnsi="Times New Roman" w:eastAsia="Times New Roman"/>
          <w:sz w:val="24"/>
          <w:szCs w:val="24"/>
          <w:highlight w:val="none"/>
          <w:lang w:eastAsia="ru-RU"/>
        </w:rPr>
        <w:tab/>
        <w:t xml:space="preserve">На денежные средства, находящиеся на счете фонда капитального ремонта, не мож</w:t>
      </w:r>
      <w:r>
        <w:rPr>
          <w:rFonts w:ascii="Times New Roman" w:hAnsi="Times New Roman" w:eastAsia="Times New Roman"/>
          <w:sz w:val="24"/>
          <w:szCs w:val="24"/>
          <w:highlight w:val="none"/>
          <w:lang w:eastAsia="ru-RU"/>
        </w:rPr>
        <w:t xml:space="preserve">ет быть обращено взыскание по обязательствам Клиента, за исключением обязательств, вытекающих из договоров, заключенных на основании решений общего собрания собственников помещений в многоквартирном доме, указанных в пункте 1.2 части 2 статьи 44 Жилищного </w:t>
      </w:r>
      <w:r>
        <w:rPr>
          <w:rFonts w:ascii="Times New Roman" w:hAnsi="Times New Roman" w:eastAsia="Times New Roman"/>
          <w:sz w:val="24"/>
          <w:szCs w:val="24"/>
          <w:highlight w:val="none"/>
          <w:lang w:eastAsia="ru-RU"/>
        </w:rPr>
        <w:t xml:space="preserve">кодекса</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t xml:space="preserve">Российской Федерации</w:t>
      </w:r>
      <w:r>
        <w:rPr>
          <w:rFonts w:ascii="Times New Roman" w:hAnsi="Times New Roman" w:eastAsia="Times New Roman"/>
          <w:sz w:val="24"/>
          <w:szCs w:val="24"/>
          <w:highlight w:val="none"/>
          <w:lang w:eastAsia="ru-RU"/>
        </w:rPr>
        <w:t xml:space="preserve">, а также договоров </w:t>
      </w:r>
      <w:r>
        <w:rPr>
          <w:rFonts w:ascii="Times New Roman" w:hAnsi="Times New Roman" w:eastAsia="Times New Roman" w:cs="Times New Roman"/>
          <w:sz w:val="24"/>
        </w:rPr>
        <w:t xml:space="preserve">договора</w:t>
      </w:r>
      <w:r>
        <w:rPr>
          <w:rFonts w:ascii="Times New Roman" w:hAnsi="Times New Roman" w:eastAsia="Times New Roman" w:cs="Times New Roman"/>
          <w:color w:val="000000"/>
          <w:sz w:val="24"/>
        </w:rPr>
        <w:t xml:space="preserve"> строительного подряда, предусмотренного </w:t>
      </w:r>
      <w:r>
        <w:rPr>
          <w:rFonts w:ascii="Times New Roman" w:hAnsi="Times New Roman" w:eastAsia="Times New Roman" w:cs="Times New Roman"/>
          <w:sz w:val="24"/>
        </w:rPr>
        <w:t xml:space="preserve">частью 7 статьи 166</w:t>
      </w:r>
      <w:r>
        <w:rPr>
          <w:rFonts w:ascii="Times New Roman" w:hAnsi="Times New Roman" w:eastAsia="Times New Roman" w:cs="Times New Roman"/>
          <w:color w:val="000000"/>
          <w:sz w:val="24"/>
        </w:rPr>
        <w:t xml:space="preserve"> Жилищного кодекса </w:t>
      </w:r>
      <w:r>
        <w:rPr>
          <w:rFonts w:ascii="Times New Roman" w:hAnsi="Times New Roman" w:eastAsia="Times New Roman"/>
          <w:sz w:val="24"/>
          <w:szCs w:val="24"/>
          <w:highlight w:val="none"/>
          <w:lang w:eastAsia="ru-RU"/>
        </w:rPr>
        <w:t xml:space="preserve">Российской Федерации</w:t>
      </w:r>
      <w:r>
        <w:rPr>
          <w:rFonts w:ascii="Times New Roman" w:hAnsi="Times New Roman" w:eastAsia="Times New Roman" w:cs="Times New Roman"/>
          <w:color w:val="000000"/>
          <w:sz w:val="24"/>
        </w:rPr>
        <w:t xml:space="preserve">, заключенного </w:t>
      </w:r>
      <w:r>
        <w:rPr>
          <w:rFonts w:ascii="Times New Roman" w:hAnsi="Times New Roman" w:eastAsia="Times New Roman"/>
          <w:sz w:val="24"/>
          <w:szCs w:val="24"/>
          <w:highlight w:val="none"/>
          <w:lang w:eastAsia="ru-RU"/>
        </w:rPr>
        <w:t xml:space="preserve">на основании решения общего собрания собственников помещений в многоквартирном доме о проведении капитального ремонта либо на ином законном основании.</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11.</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Банк обязуется осуществлять операции по списанию денежных средств со счета фонда капитального ремонта в соответстви</w:t>
      </w:r>
      <w:r>
        <w:rPr>
          <w:rFonts w:ascii="Times New Roman" w:hAnsi="Times New Roman" w:eastAsia="Times New Roman"/>
          <w:sz w:val="24"/>
          <w:szCs w:val="24"/>
          <w:highlight w:val="none"/>
          <w:lang w:eastAsia="ru-RU"/>
        </w:rPr>
        <w:t xml:space="preserve">и с требованиями Жилищного кодекса</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t xml:space="preserve">Российской Федерации</w:t>
      </w:r>
      <w:r>
        <w:rPr>
          <w:rFonts w:ascii="Times New Roman" w:hAnsi="Times New Roman" w:eastAsia="Times New Roman"/>
          <w:sz w:val="24"/>
          <w:szCs w:val="24"/>
          <w:highlight w:val="none"/>
          <w:lang w:eastAsia="ru-RU"/>
        </w:rPr>
        <w:t xml:space="preserve">, на основании Распоряжений Клиента не позднее рабочего дня, следующего за днем поступления в Банк соответствующего Распоряжения при обязательном представлении Клиентом соответствующих документов, предусмотренных пунктами </w:t>
      </w: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5-</w:t>
      </w: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6 </w:t>
      </w:r>
      <w:r>
        <w:rPr>
          <w:rFonts w:ascii="Times New Roman" w:hAnsi="Times New Roman" w:eastAsia="Times New Roman"/>
          <w:sz w:val="24"/>
          <w:szCs w:val="24"/>
          <w:highlight w:val="none"/>
          <w:lang w:eastAsia="ru-RU"/>
        </w:rPr>
        <w:t xml:space="preserve">настоящих </w:t>
      </w:r>
      <w:r>
        <w:rPr>
          <w:rFonts w:ascii="Times New Roman" w:hAnsi="Times New Roman" w:eastAsia="Times New Roman"/>
          <w:sz w:val="24"/>
          <w:szCs w:val="24"/>
          <w:highlight w:val="none"/>
          <w:lang w:eastAsia="ru-RU"/>
        </w:rPr>
        <w:t xml:space="preserve">Условий</w:t>
      </w:r>
      <w:r>
        <w:rPr>
          <w:rFonts w:ascii="Times New Roman" w:hAnsi="Times New Roman" w:eastAsia="Times New Roman"/>
          <w:sz w:val="24"/>
          <w:szCs w:val="24"/>
          <w:highlight w:val="none"/>
          <w:lang w:eastAsia="ru-RU"/>
        </w:rPr>
        <w:t xml:space="preserve">. </w:t>
      </w:r>
      <w:r>
        <w:rPr>
          <w:rFonts w:ascii="Times New Roman" w:hAnsi="Times New Roman" w:eastAsia="Times New Roman"/>
          <w:bCs/>
          <w:sz w:val="24"/>
          <w:szCs w:val="24"/>
          <w:highlight w:val="none"/>
          <w:lang w:eastAsia="ru-RU"/>
        </w:rPr>
        <w:t xml:space="preserve">При этом Распоряжение, поступившее в Банк после установленного Банком времени приема от Клиента Распоряжений, считается поступившим на следующий рабочий день. </w:t>
      </w:r>
      <w:r>
        <w:rPr>
          <w:rFonts w:ascii="Times New Roman" w:hAnsi="Times New Roman" w:eastAsia="Times New Roman"/>
          <w:sz w:val="24"/>
          <w:szCs w:val="24"/>
          <w:highlight w:val="none"/>
          <w:lang w:eastAsia="ru-RU"/>
        </w:rPr>
        <w:t xml:space="preserve">Списание денежных средств со счета осуществляется на основании расчетных документов, составленных в соответствии с установленными банковскими требованиями, в пределах имеющихся на счете денежных средств. </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12.</w:t>
      </w:r>
      <w:r>
        <w:rPr>
          <w:rFonts w:ascii="Times New Roman" w:hAnsi="Times New Roman" w:eastAsia="Times New Roman"/>
          <w:sz w:val="24"/>
          <w:szCs w:val="24"/>
          <w:highlight w:val="none"/>
          <w:lang w:eastAsia="ru-RU"/>
        </w:rPr>
        <w:tab/>
        <w:t xml:space="preserve">Банк гарантирует тайну банковского счета, операций по Счету и сведений о Клиенте</w:t>
      </w:r>
      <w:r>
        <w:rPr>
          <w:rFonts w:ascii="Times New Roman" w:hAnsi="Times New Roman" w:eastAsia="Times New Roman"/>
          <w:b/>
          <w:bCs/>
          <w:sz w:val="24"/>
          <w:szCs w:val="24"/>
          <w:highlight w:val="none"/>
          <w:lang w:eastAsia="ru-RU"/>
        </w:rPr>
        <w:t xml:space="preserve">, </w:t>
      </w:r>
      <w:r>
        <w:rPr>
          <w:rFonts w:ascii="Times New Roman" w:hAnsi="Times New Roman" w:eastAsia="Times New Roman"/>
          <w:sz w:val="24"/>
          <w:szCs w:val="24"/>
          <w:highlight w:val="none"/>
          <w:lang w:eastAsia="ru-RU"/>
        </w:rPr>
        <w:t xml:space="preserve">установленных Банком в соответствии с действующим законодательством Российской Федерации</w:t>
      </w:r>
      <w:r>
        <w:rPr>
          <w:rFonts w:ascii="Times New Roman" w:hAnsi="Times New Roman" w:eastAsia="Times New Roman"/>
          <w:b/>
          <w:bCs/>
          <w:sz w:val="24"/>
          <w:szCs w:val="24"/>
          <w:highlight w:val="none"/>
          <w:lang w:eastAsia="ru-RU"/>
        </w:rPr>
        <w:t xml:space="preserve">.</w:t>
      </w:r>
      <w:r>
        <w:rPr>
          <w:rFonts w:ascii="Times New Roman" w:hAnsi="Times New Roman" w:eastAsia="Times New Roman"/>
          <w:sz w:val="24"/>
          <w:szCs w:val="24"/>
          <w:highlight w:val="none"/>
          <w:lang w:eastAsia="ru-RU"/>
        </w:rPr>
        <w:t xml:space="preserve"> Сведения, составляющие банковскую тайну, могут быть предоставлены только самому Клиенту или его представителю, действующему на основании доверенности, </w:t>
      </w:r>
      <w:r>
        <w:rPr>
          <w:rFonts w:ascii="Times New Roman" w:hAnsi="Times New Roman" w:eastAsia="Times New Roman"/>
          <w:sz w:val="24"/>
          <w:szCs w:val="24"/>
          <w:highlight w:val="none"/>
          <w:lang w:eastAsia="ru-RU"/>
        </w:rPr>
        <w:t xml:space="preserve">а также лицам, указанным в части 7 статьи 177 Жилищного кодекса</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t xml:space="preserve">Российской Федерации</w:t>
      </w:r>
      <w:r>
        <w:rPr>
          <w:rFonts w:ascii="Times New Roman" w:hAnsi="Times New Roman" w:eastAsia="Times New Roman"/>
          <w:sz w:val="24"/>
          <w:szCs w:val="24"/>
          <w:highlight w:val="none"/>
          <w:lang w:eastAsia="ru-RU"/>
        </w:rPr>
        <w:t xml:space="preserve">. Государственным органам и их должностным лицам такие сведения могут быть предоставлены исключительно в случаях и в порядке, предусмотренных действующим законодательством Российской Федерации.</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134" w:leader="none"/>
          <w:tab w:val="left" w:pos="1560"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lang w:eastAsia="ru-RU"/>
        </w:rPr>
        <w:t xml:space="preserve">7.5.</w:t>
      </w:r>
      <w:r>
        <w:rPr>
          <w:rFonts w:ascii="Times New Roman" w:hAnsi="Times New Roman" w:eastAsia="Times New Roman"/>
          <w:color w:val="000000"/>
          <w:sz w:val="24"/>
          <w:szCs w:val="24"/>
          <w:highlight w:val="none"/>
          <w:lang w:eastAsia="ru-RU"/>
        </w:rPr>
        <w:t xml:space="preserve">13.</w:t>
      </w:r>
      <w:r>
        <w:rPr>
          <w:rFonts w:ascii="Times New Roman" w:hAnsi="Times New Roman" w:eastAsia="Times New Roman"/>
          <w:color w:val="000000"/>
          <w:sz w:val="24"/>
          <w:szCs w:val="24"/>
          <w:highlight w:val="none"/>
          <w:lang w:eastAsia="ru-RU"/>
        </w:rPr>
        <w:tab/>
        <w:t xml:space="preserve">Банк не несет ответственность за действия лиц, указанных в части 7 статьи 177 </w:t>
      </w:r>
      <w:r>
        <w:rPr>
          <w:rFonts w:ascii="Times New Roman" w:hAnsi="Times New Roman" w:eastAsia="Times New Roman"/>
          <w:color w:val="000000"/>
          <w:sz w:val="24"/>
          <w:szCs w:val="24"/>
          <w:highlight w:val="none"/>
          <w:lang w:eastAsia="ru-RU"/>
        </w:rPr>
        <w:t xml:space="preserve">Жилищного кодекса</w:t>
      </w:r>
      <w:r>
        <w:rPr>
          <w:rFonts w:ascii="Times New Roman" w:hAnsi="Times New Roman" w:eastAsia="Times New Roman"/>
          <w:color w:val="000000"/>
          <w:sz w:val="24"/>
          <w:szCs w:val="24"/>
          <w:highlight w:val="none"/>
          <w:lang w:eastAsia="ru-RU"/>
        </w:rPr>
        <w:t xml:space="preserve"> Российской Федерации</w:t>
      </w:r>
      <w:r>
        <w:rPr>
          <w:rFonts w:ascii="Times New Roman" w:hAnsi="Times New Roman" w:eastAsia="Times New Roman"/>
          <w:color w:val="000000"/>
          <w:sz w:val="24"/>
          <w:szCs w:val="24"/>
          <w:highlight w:val="none"/>
          <w:lang w:eastAsia="ru-RU"/>
        </w:rPr>
        <w:t xml:space="preserve">, которым предоставлена информация, в соответствии с пунктом </w:t>
      </w:r>
      <w:r>
        <w:rPr>
          <w:rFonts w:ascii="Times New Roman" w:hAnsi="Times New Roman" w:eastAsia="Times New Roman"/>
          <w:color w:val="000000"/>
          <w:sz w:val="24"/>
          <w:szCs w:val="24"/>
          <w:highlight w:val="none"/>
          <w:lang w:eastAsia="ru-RU"/>
        </w:rPr>
        <w:t xml:space="preserve">7.5.</w:t>
      </w:r>
      <w:r>
        <w:rPr>
          <w:rFonts w:ascii="Times New Roman" w:hAnsi="Times New Roman" w:eastAsia="Times New Roman"/>
          <w:color w:val="000000"/>
          <w:sz w:val="24"/>
          <w:szCs w:val="24"/>
          <w:highlight w:val="none"/>
          <w:lang w:eastAsia="ru-RU"/>
        </w:rPr>
        <w:t xml:space="preserve">12 </w:t>
      </w:r>
      <w:r>
        <w:rPr>
          <w:rFonts w:ascii="Times New Roman" w:hAnsi="Times New Roman" w:eastAsia="Times New Roman"/>
          <w:color w:val="000000"/>
          <w:sz w:val="24"/>
          <w:szCs w:val="24"/>
          <w:highlight w:val="none"/>
          <w:lang w:eastAsia="ru-RU"/>
        </w:rPr>
        <w:t xml:space="preserve">настоящих </w:t>
      </w:r>
      <w:r>
        <w:rPr>
          <w:rFonts w:ascii="Times New Roman" w:hAnsi="Times New Roman" w:eastAsia="Times New Roman"/>
          <w:color w:val="000000"/>
          <w:sz w:val="24"/>
          <w:szCs w:val="24"/>
          <w:highlight w:val="none"/>
          <w:lang w:eastAsia="ru-RU"/>
        </w:rPr>
        <w:t xml:space="preserve">Условий</w:t>
      </w:r>
      <w:r>
        <w:rPr>
          <w:rFonts w:ascii="Times New Roman" w:hAnsi="Times New Roman" w:eastAsia="Times New Roman"/>
          <w:color w:val="000000"/>
          <w:sz w:val="24"/>
          <w:szCs w:val="24"/>
          <w:highlight w:val="none"/>
          <w:lang w:eastAsia="ru-RU"/>
        </w:rPr>
        <w:t xml:space="preserve">, повлекшие разглашение сведений, составляющих банковскую тайну.</w:t>
      </w:r>
      <w:r>
        <w:rPr>
          <w:rFonts w:ascii="Times New Roman" w:hAnsi="Times New Roman" w:eastAsia="Times New Roman"/>
          <w:color w:val="000000"/>
          <w:sz w:val="24"/>
          <w:szCs w:val="24"/>
          <w:highlight w:val="none"/>
        </w:rPr>
      </w:r>
      <w:r>
        <w:rPr>
          <w:rFonts w:ascii="Times New Roman" w:hAnsi="Times New Roman" w:eastAsia="Times New Roman"/>
          <w:color w:val="000000"/>
          <w:sz w:val="24"/>
          <w:szCs w:val="24"/>
          <w:highlight w:val="none"/>
        </w:rPr>
      </w:r>
    </w:p>
    <w:p>
      <w:pPr>
        <w:ind w:firstLine="709"/>
        <w:jc w:val="both"/>
        <w:spacing w:after="0" w:line="240" w:lineRule="auto"/>
        <w:tabs>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14.</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Клиент обязуется:</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701"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14.1.</w:t>
      </w:r>
      <w:r>
        <w:rPr>
          <w:rFonts w:ascii="Times New Roman" w:hAnsi="Times New Roman" w:eastAsia="Times New Roman"/>
          <w:sz w:val="24"/>
          <w:szCs w:val="24"/>
          <w:highlight w:val="none"/>
          <w:lang w:eastAsia="ru-RU"/>
        </w:rPr>
        <w:tab/>
        <w:t xml:space="preserve">Представить Протокол решения общего собрания собственников помещений в многоквартирном доме, принятого в соответствии с пунктом 1.1 части 2 статьи 44 </w:t>
      </w:r>
      <w:r>
        <w:rPr>
          <w:rFonts w:ascii="Times New Roman" w:hAnsi="Times New Roman"/>
          <w:sz w:val="24"/>
          <w:szCs w:val="24"/>
          <w:highlight w:val="none"/>
        </w:rPr>
        <w:t xml:space="preserve">и </w:t>
      </w:r>
      <w:r>
        <w:rPr>
          <w:rFonts w:ascii="Times New Roman" w:hAnsi="Times New Roman"/>
          <w:bCs/>
          <w:sz w:val="24"/>
          <w:szCs w:val="24"/>
          <w:highlight w:val="none"/>
        </w:rPr>
        <w:t xml:space="preserve">пунктом 5.1 статьи 189 </w:t>
      </w:r>
      <w:r>
        <w:rPr>
          <w:rFonts w:ascii="Times New Roman" w:hAnsi="Times New Roman" w:eastAsia="Times New Roman"/>
          <w:sz w:val="24"/>
          <w:szCs w:val="24"/>
          <w:highlight w:val="none"/>
          <w:lang w:eastAsia="ru-RU"/>
        </w:rPr>
        <w:t xml:space="preserve">Жилищного кодекса</w:t>
      </w:r>
      <w:r>
        <w:rPr>
          <w:rFonts w:ascii="Times New Roman" w:hAnsi="Times New Roman" w:eastAsia="Times New Roman"/>
          <w:sz w:val="24"/>
          <w:szCs w:val="24"/>
          <w:highlight w:val="none"/>
          <w:lang w:eastAsia="ru-RU"/>
        </w:rPr>
        <w:t xml:space="preserve"> Российской Федерации</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right="-1" w:firstLine="709"/>
        <w:jc w:val="both"/>
        <w:spacing w:after="0" w:line="240" w:lineRule="auto"/>
        <w:tabs>
          <w:tab w:val="left" w:pos="1701"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14.2.</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Осуществлять операции по Счету исключительно в соответствии с перечнем операций, указанным в пункте </w:t>
      </w: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3 </w:t>
      </w:r>
      <w:r>
        <w:rPr>
          <w:rFonts w:ascii="Times New Roman" w:hAnsi="Times New Roman" w:eastAsia="Times New Roman"/>
          <w:sz w:val="24"/>
          <w:szCs w:val="24"/>
          <w:highlight w:val="none"/>
          <w:lang w:eastAsia="ru-RU"/>
        </w:rPr>
        <w:t xml:space="preserve">настоящих </w:t>
      </w:r>
      <w:r>
        <w:rPr>
          <w:rFonts w:ascii="Times New Roman" w:hAnsi="Times New Roman" w:eastAsia="Times New Roman"/>
          <w:sz w:val="24"/>
          <w:szCs w:val="24"/>
          <w:highlight w:val="none"/>
          <w:lang w:eastAsia="ru-RU"/>
        </w:rPr>
        <w:t xml:space="preserve">Условий</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right="-1" w:firstLine="709"/>
        <w:jc w:val="both"/>
        <w:spacing w:after="0" w:line="240" w:lineRule="auto"/>
        <w:tabs>
          <w:tab w:val="left" w:pos="1701"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14.3.</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Вне зависимости от способа передачи в Банк Распоряжений (на бумажных носителях или в электронном виде с использов</w:t>
      </w:r>
      <w:r>
        <w:rPr>
          <w:rFonts w:ascii="Times New Roman" w:hAnsi="Times New Roman" w:eastAsia="Times New Roman" w:cs="Times New Roman"/>
          <w:sz w:val="24"/>
          <w:szCs w:val="24"/>
          <w:highlight w:val="none"/>
          <w:lang w:eastAsia="ru-RU"/>
        </w:rPr>
        <w:t xml:space="preserve">анием </w:t>
      </w:r>
      <w:r>
        <w:rPr>
          <w:rFonts w:ascii="Times New Roman" w:hAnsi="Times New Roman" w:eastAsia="Times New Roman" w:cs="Times New Roman"/>
          <w:sz w:val="24"/>
          <w:szCs w:val="24"/>
          <w:highlight w:val="none"/>
        </w:rPr>
        <w:t xml:space="preserve">ИС Свой Бизнес</w:t>
      </w:r>
      <w:r>
        <w:rPr>
          <w:rFonts w:ascii="Times New Roman" w:hAnsi="Times New Roman" w:eastAsia="Times New Roman" w:cs="Times New Roman"/>
          <w:sz w:val="24"/>
          <w:szCs w:val="24"/>
          <w:highlight w:val="none"/>
          <w:lang w:eastAsia="ru-RU"/>
        </w:rPr>
        <w:t xml:space="preserve">) представи</w:t>
      </w:r>
      <w:r>
        <w:rPr>
          <w:rFonts w:ascii="Times New Roman" w:hAnsi="Times New Roman" w:eastAsia="Times New Roman"/>
          <w:sz w:val="24"/>
          <w:szCs w:val="24"/>
          <w:highlight w:val="none"/>
          <w:lang w:eastAsia="ru-RU"/>
        </w:rPr>
        <w:t xml:space="preserve">ть документы, указанные в пунктах </w:t>
      </w: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5-</w:t>
      </w: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6 </w:t>
      </w:r>
      <w:r>
        <w:rPr>
          <w:rFonts w:ascii="Times New Roman" w:hAnsi="Times New Roman" w:eastAsia="Times New Roman"/>
          <w:sz w:val="24"/>
          <w:szCs w:val="24"/>
          <w:highlight w:val="none"/>
          <w:lang w:eastAsia="ru-RU"/>
        </w:rPr>
        <w:t xml:space="preserve">настоящих </w:t>
      </w:r>
      <w:r>
        <w:rPr>
          <w:rFonts w:ascii="Times New Roman" w:hAnsi="Times New Roman" w:eastAsia="Times New Roman"/>
          <w:sz w:val="24"/>
          <w:szCs w:val="24"/>
          <w:highlight w:val="none"/>
          <w:lang w:eastAsia="ru-RU"/>
        </w:rPr>
        <w:t xml:space="preserve">Условий</w:t>
      </w:r>
      <w:r>
        <w:rPr>
          <w:rFonts w:ascii="Times New Roman" w:hAnsi="Times New Roman" w:eastAsia="Times New Roman"/>
          <w:sz w:val="24"/>
          <w:szCs w:val="24"/>
          <w:highlight w:val="none"/>
          <w:lang w:eastAsia="ru-RU"/>
        </w:rPr>
        <w:t xml:space="preserve">, на бумажных носителях.</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15.</w:t>
      </w:r>
      <w:r>
        <w:rPr>
          <w:rFonts w:ascii="Times New Roman" w:hAnsi="Times New Roman" w:eastAsia="Times New Roman"/>
          <w:sz w:val="24"/>
          <w:szCs w:val="24"/>
          <w:highlight w:val="none"/>
          <w:lang w:eastAsia="ru-RU"/>
        </w:rPr>
        <w:tab/>
        <w:t xml:space="preserve">Банк имеет право:</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701"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15.1.</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Списывать без распоряжения Клиента </w:t>
      </w:r>
      <w:r>
        <w:rPr>
          <w:rFonts w:ascii="Times New Roman" w:hAnsi="Times New Roman" w:eastAsia="Times New Roman"/>
          <w:sz w:val="24"/>
          <w:szCs w:val="24"/>
          <w:highlight w:val="none"/>
          <w:lang w:eastAsia="ru-RU"/>
        </w:rPr>
        <w:t xml:space="preserve">денежные средства, находящиеся </w:t>
      </w:r>
      <w:r>
        <w:rPr>
          <w:rFonts w:ascii="Times New Roman" w:hAnsi="Times New Roman" w:eastAsia="Times New Roman"/>
          <w:sz w:val="24"/>
          <w:szCs w:val="24"/>
          <w:highlight w:val="none"/>
          <w:lang w:eastAsia="ru-RU"/>
        </w:rPr>
        <w:t xml:space="preserve">на счете фонда капитального ремонта, по решению су</w:t>
      </w:r>
      <w:r>
        <w:rPr>
          <w:rFonts w:ascii="Times New Roman" w:hAnsi="Times New Roman" w:eastAsia="Times New Roman"/>
          <w:sz w:val="24"/>
          <w:szCs w:val="24"/>
          <w:highlight w:val="none"/>
          <w:lang w:eastAsia="ru-RU"/>
        </w:rPr>
        <w:t xml:space="preserve">да, в случаях, предусмотренных </w:t>
      </w:r>
      <w:r>
        <w:rPr>
          <w:rFonts w:ascii="Times New Roman" w:hAnsi="Times New Roman" w:eastAsia="Times New Roman"/>
          <w:sz w:val="24"/>
          <w:szCs w:val="24"/>
          <w:highlight w:val="none"/>
          <w:lang w:eastAsia="ru-RU"/>
        </w:rPr>
        <w:t xml:space="preserve">частью 6 статьи 175 </w:t>
      </w:r>
      <w:r>
        <w:rPr>
          <w:rFonts w:ascii="Times New Roman" w:hAnsi="Times New Roman" w:eastAsia="Times New Roman"/>
          <w:sz w:val="24"/>
          <w:szCs w:val="24"/>
          <w:highlight w:val="none"/>
          <w:lang w:eastAsia="ru-RU"/>
        </w:rPr>
        <w:t xml:space="preserve">Жилищного кодекса</w:t>
      </w:r>
      <w:r>
        <w:rPr>
          <w:rFonts w:ascii="Times New Roman" w:hAnsi="Times New Roman" w:eastAsia="Times New Roman"/>
          <w:sz w:val="24"/>
          <w:szCs w:val="24"/>
          <w:highlight w:val="none"/>
          <w:lang w:eastAsia="ru-RU"/>
        </w:rPr>
        <w:t xml:space="preserve"> Российской Федерации</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t xml:space="preserve"> Списание денежных средств со Счета в случаях, предусмотренных договором Клиента с третьими лицами, осуществляется Банком</w:t>
      </w:r>
      <w:r>
        <w:rPr>
          <w:rFonts w:ascii="Times New Roman" w:hAnsi="Times New Roman" w:eastAsia="Times New Roman"/>
          <w:b/>
          <w:bCs/>
          <w:sz w:val="24"/>
          <w:szCs w:val="24"/>
          <w:highlight w:val="none"/>
          <w:lang w:eastAsia="ru-RU"/>
        </w:rPr>
        <w:t xml:space="preserve"> </w:t>
      </w:r>
      <w:r>
        <w:rPr>
          <w:rFonts w:ascii="Times New Roman" w:hAnsi="Times New Roman" w:eastAsia="Times New Roman"/>
          <w:bCs/>
          <w:sz w:val="24"/>
          <w:szCs w:val="24"/>
          <w:highlight w:val="none"/>
          <w:lang w:eastAsia="ru-RU"/>
        </w:rPr>
        <w:t xml:space="preserve">без дополнительного распоряжения Клиента</w:t>
      </w:r>
      <w:r>
        <w:rPr>
          <w:rFonts w:ascii="Times New Roman" w:hAnsi="Times New Roman" w:eastAsia="Times New Roman"/>
          <w:b/>
          <w:bCs/>
          <w:sz w:val="24"/>
          <w:szCs w:val="24"/>
          <w:highlight w:val="none"/>
          <w:lang w:eastAsia="ru-RU"/>
        </w:rPr>
        <w:t xml:space="preserve"> </w:t>
      </w:r>
      <w:r>
        <w:rPr>
          <w:rFonts w:ascii="Times New Roman" w:hAnsi="Times New Roman" w:eastAsia="Times New Roman"/>
          <w:sz w:val="24"/>
          <w:szCs w:val="24"/>
          <w:highlight w:val="none"/>
          <w:lang w:eastAsia="ru-RU"/>
        </w:rPr>
        <w:t xml:space="preserve">на основании Дополнительного соглашения/</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t xml:space="preserve">Соглашения об условиях списания денежных средств по требованиям (распоряжениям) получателя средств к Договору</w:t>
      </w:r>
      <w:r>
        <w:rPr>
          <w:rFonts w:ascii="Times New Roman" w:hAnsi="Times New Roman" w:eastAsia="Times New Roman"/>
          <w:sz w:val="24"/>
          <w:szCs w:val="24"/>
          <w:highlight w:val="none"/>
          <w:lang w:eastAsia="ru-RU"/>
        </w:rPr>
        <w:t xml:space="preserve"> РКО</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В вышеуказанных случаях Банк не рассматривает по существу возражения Клиента против списания денежных средств с его Счета, при этом ответственность за правомерность списания денежных средств со Счета Клиента несет взыскатель.</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701"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15.2.</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Отказывать в выполнении Распоряжения Клиента:</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134"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tab/>
        <w:t xml:space="preserve">в подтверждение которого Клиентом не представлены документы на бумажных носителях, предусмотренные Жилищным кодексом</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t xml:space="preserve">Российской Федерации</w:t>
      </w:r>
      <w:r>
        <w:rPr>
          <w:rFonts w:ascii="Times New Roman" w:hAnsi="Times New Roman" w:eastAsia="Times New Roman"/>
          <w:sz w:val="24"/>
          <w:szCs w:val="24"/>
          <w:highlight w:val="none"/>
          <w:lang w:eastAsia="ru-RU"/>
        </w:rPr>
        <w:t xml:space="preserve">, а также пунктами </w:t>
      </w: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5</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6 </w:t>
      </w:r>
      <w:r>
        <w:rPr>
          <w:rFonts w:ascii="Times New Roman" w:hAnsi="Times New Roman" w:eastAsia="Times New Roman"/>
          <w:sz w:val="24"/>
          <w:szCs w:val="24"/>
          <w:highlight w:val="none"/>
          <w:lang w:eastAsia="ru-RU"/>
        </w:rPr>
        <w:t xml:space="preserve">настоящих </w:t>
      </w:r>
      <w:r>
        <w:rPr>
          <w:rFonts w:ascii="Times New Roman" w:hAnsi="Times New Roman" w:eastAsia="Times New Roman"/>
          <w:sz w:val="24"/>
          <w:szCs w:val="24"/>
          <w:highlight w:val="none"/>
          <w:lang w:eastAsia="ru-RU"/>
        </w:rPr>
        <w:t xml:space="preserve">Условий</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134"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tab/>
        <w:t xml:space="preserve">в случае если операция не соответствует требованиям </w:t>
      </w:r>
      <w:r>
        <w:rPr>
          <w:rFonts w:ascii="Times New Roman" w:hAnsi="Times New Roman" w:eastAsia="Times New Roman"/>
          <w:sz w:val="24"/>
          <w:szCs w:val="24"/>
          <w:highlight w:val="none"/>
          <w:lang w:eastAsia="ru-RU"/>
        </w:rPr>
        <w:t xml:space="preserve">Жилищного кодекса</w:t>
      </w:r>
      <w:r>
        <w:rPr>
          <w:rFonts w:ascii="Times New Roman" w:hAnsi="Times New Roman" w:eastAsia="Times New Roman"/>
          <w:sz w:val="24"/>
          <w:szCs w:val="24"/>
          <w:highlight w:val="none"/>
          <w:lang w:eastAsia="ru-RU"/>
        </w:rPr>
        <w:t xml:space="preserve"> Российской Федерации</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134" w:leader="none"/>
          <w:tab w:val="left" w:pos="1418" w:leader="none"/>
          <w:tab w:val="left" w:pos="1985"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tab/>
        <w:t xml:space="preserve">в случае выявления несоответствия наименования получателя денежных средств, указанного Клиентом в Распоряжении, а также номера и даты соответствующего документа, </w:t>
      </w:r>
      <w:r>
        <w:rPr>
          <w:rFonts w:ascii="Times New Roman" w:hAnsi="Times New Roman" w:eastAsia="Times New Roman"/>
          <w:sz w:val="24"/>
          <w:szCs w:val="24"/>
          <w:highlight w:val="none"/>
          <w:lang w:eastAsia="ru-RU"/>
        </w:rPr>
        <w:t xml:space="preserve">указанного в поле «Назначение платежа» Распоряжения Клиента, сведениям, указанным в соответствующих подтверждающих документах, представленных в соответствии с пунктами </w:t>
      </w:r>
      <w:r>
        <w:rPr>
          <w:rFonts w:ascii="Times New Roman" w:hAnsi="Times New Roman" w:eastAsia="Times New Roman"/>
          <w:sz w:val="24"/>
          <w:szCs w:val="24"/>
          <w:highlight w:val="none"/>
          <w:lang w:eastAsia="ru-RU"/>
        </w:rPr>
        <w:t xml:space="preserve">7</w:t>
      </w:r>
      <w:r>
        <w:rPr>
          <w:rFonts w:ascii="Times New Roman" w:hAnsi="Times New Roman" w:eastAsia="Times New Roman"/>
          <w:sz w:val="24"/>
          <w:szCs w:val="24"/>
          <w:highlight w:val="none"/>
          <w:lang w:eastAsia="ru-RU"/>
        </w:rPr>
        <w:t xml:space="preserve">.5</w:t>
      </w:r>
      <w:r>
        <w:rPr>
          <w:rFonts w:ascii="Times New Roman" w:hAnsi="Times New Roman" w:eastAsia="Times New Roman"/>
          <w:sz w:val="24"/>
          <w:szCs w:val="24"/>
          <w:highlight w:val="none"/>
          <w:lang w:eastAsia="ru-RU"/>
        </w:rPr>
        <w:t xml:space="preserve">.5</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6 </w:t>
      </w:r>
      <w:r>
        <w:rPr>
          <w:rFonts w:ascii="Times New Roman" w:hAnsi="Times New Roman" w:eastAsia="Times New Roman"/>
          <w:sz w:val="24"/>
          <w:szCs w:val="24"/>
          <w:highlight w:val="none"/>
          <w:lang w:eastAsia="ru-RU"/>
        </w:rPr>
        <w:t xml:space="preserve">настоящих Условий</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134"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tab/>
        <w:t xml:space="preserve">в случае неоплаты комиссионного вознаграждения за услуги Банка в соответствии с Тарифами Банка.</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276" w:leader="none"/>
        </w:tabs>
        <w:rPr>
          <w:rFonts w:ascii="Times New Roman" w:hAnsi="Times New Roman" w:eastAsia="Times New Roman"/>
          <w:b/>
          <w:sz w:val="24"/>
          <w:szCs w:val="24"/>
          <w:highlight w:val="none"/>
        </w:rPr>
      </w:pPr>
      <w:r>
        <w:rPr>
          <w:rFonts w:ascii="Times New Roman" w:hAnsi="Times New Roman" w:eastAsia="Times New Roman"/>
          <w:b/>
          <w:sz w:val="24"/>
          <w:szCs w:val="24"/>
          <w:highlight w:val="none"/>
          <w:lang w:eastAsia="ru-RU"/>
        </w:rPr>
        <w:t xml:space="preserve">7.</w:t>
      </w:r>
      <w:r>
        <w:rPr>
          <w:rFonts w:ascii="Times New Roman" w:hAnsi="Times New Roman" w:eastAsia="Times New Roman"/>
          <w:b/>
          <w:sz w:val="24"/>
          <w:szCs w:val="24"/>
          <w:highlight w:val="none"/>
          <w:lang w:eastAsia="ru-RU"/>
        </w:rPr>
        <w:t xml:space="preserve">6</w:t>
      </w:r>
      <w:r>
        <w:rPr>
          <w:rFonts w:ascii="Times New Roman" w:hAnsi="Times New Roman" w:eastAsia="Times New Roman"/>
          <w:b/>
          <w:sz w:val="24"/>
          <w:szCs w:val="24"/>
          <w:highlight w:val="none"/>
          <w:lang w:eastAsia="ru-RU"/>
        </w:rPr>
        <w:t xml:space="preserve">.</w:t>
      </w:r>
      <w:r>
        <w:rPr>
          <w:rFonts w:ascii="Times New Roman" w:hAnsi="Times New Roman" w:eastAsia="Times New Roman"/>
          <w:b/>
          <w:sz w:val="24"/>
          <w:szCs w:val="24"/>
          <w:highlight w:val="none"/>
          <w:lang w:eastAsia="ru-RU"/>
        </w:rPr>
        <w:tab/>
      </w:r>
      <w:r>
        <w:rPr>
          <w:rFonts w:ascii="Times New Roman" w:hAnsi="Times New Roman" w:eastAsia="Times New Roman"/>
          <w:b/>
          <w:sz w:val="24"/>
          <w:szCs w:val="24"/>
          <w:highlight w:val="none"/>
          <w:lang w:eastAsia="ru-RU"/>
        </w:rPr>
        <w:t xml:space="preserve">Р</w:t>
      </w:r>
      <w:r>
        <w:rPr>
          <w:rFonts w:ascii="Times New Roman" w:hAnsi="Times New Roman" w:eastAsia="Times New Roman"/>
          <w:b/>
          <w:sz w:val="24"/>
          <w:szCs w:val="24"/>
          <w:highlight w:val="none"/>
          <w:lang w:eastAsia="ru-RU"/>
        </w:rPr>
        <w:t xml:space="preserve">асчетно</w:t>
      </w:r>
      <w:r>
        <w:rPr>
          <w:rFonts w:ascii="Times New Roman" w:hAnsi="Times New Roman" w:eastAsia="Times New Roman"/>
          <w:b/>
          <w:sz w:val="24"/>
          <w:szCs w:val="24"/>
          <w:highlight w:val="none"/>
          <w:lang w:eastAsia="ru-RU"/>
        </w:rPr>
        <w:t xml:space="preserve">е</w:t>
      </w:r>
      <w:r>
        <w:rPr>
          <w:rFonts w:ascii="Times New Roman" w:hAnsi="Times New Roman" w:eastAsia="Times New Roman"/>
          <w:b/>
          <w:sz w:val="24"/>
          <w:szCs w:val="24"/>
          <w:highlight w:val="none"/>
          <w:lang w:eastAsia="ru-RU"/>
        </w:rPr>
        <w:t xml:space="preserve"> обслуживани</w:t>
      </w:r>
      <w:r>
        <w:rPr>
          <w:rFonts w:ascii="Times New Roman" w:hAnsi="Times New Roman" w:eastAsia="Times New Roman"/>
          <w:b/>
          <w:sz w:val="24"/>
          <w:szCs w:val="24"/>
          <w:highlight w:val="none"/>
          <w:lang w:eastAsia="ru-RU"/>
        </w:rPr>
        <w:t xml:space="preserve">е</w:t>
      </w:r>
      <w:r>
        <w:rPr>
          <w:rFonts w:ascii="Times New Roman" w:hAnsi="Times New Roman" w:eastAsia="Times New Roman"/>
          <w:b/>
          <w:sz w:val="24"/>
          <w:szCs w:val="24"/>
          <w:highlight w:val="none"/>
          <w:lang w:eastAsia="ru-RU"/>
        </w:rPr>
        <w:t xml:space="preserve"> счета доверительного управления средствами пенсионных накоплений (в соответствии с требованиями Федерального закона Российской Федерации от 07.05.1998 № 75-ФЗ «О негосударственных пенсионных фондах»</w:t>
      </w:r>
      <w:r>
        <w:rPr>
          <w:rFonts w:ascii="Times New Roman" w:hAnsi="Times New Roman" w:eastAsia="Times New Roman"/>
          <w:b/>
          <w:sz w:val="24"/>
          <w:szCs w:val="24"/>
          <w:highlight w:val="none"/>
          <w:vertAlign w:val="superscript"/>
          <w:lang w:val="en-US" w:eastAsia="ru-RU"/>
        </w:rPr>
        <w:footnoteReference w:id="41"/>
      </w:r>
      <w:r>
        <w:rPr>
          <w:rFonts w:ascii="Times New Roman" w:hAnsi="Times New Roman" w:eastAsia="Times New Roman"/>
          <w:b/>
          <w:sz w:val="24"/>
          <w:szCs w:val="24"/>
          <w:highlight w:val="none"/>
          <w:lang w:eastAsia="ru-RU"/>
        </w:rPr>
        <w:t xml:space="preserve">)</w:t>
      </w:r>
      <w:r>
        <w:rPr>
          <w:rFonts w:ascii="Times New Roman" w:hAnsi="Times New Roman" w:eastAsia="Times New Roman"/>
          <w:b/>
          <w:sz w:val="24"/>
          <w:szCs w:val="24"/>
          <w:highlight w:val="none"/>
        </w:rPr>
      </w:r>
      <w:r>
        <w:rPr>
          <w:rFonts w:ascii="Times New Roman" w:hAnsi="Times New Roman" w:eastAsia="Times New Roman"/>
          <w:b/>
          <w:sz w:val="24"/>
          <w:szCs w:val="24"/>
          <w:highlight w:val="none"/>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7.</w:t>
      </w:r>
      <w:r>
        <w:rPr>
          <w:rFonts w:ascii="Times New Roman" w:hAnsi="Times New Roman" w:eastAsia="Times New Roman"/>
          <w:bCs/>
          <w:sz w:val="24"/>
          <w:szCs w:val="24"/>
          <w:highlight w:val="none"/>
          <w:lang w:eastAsia="ru-RU"/>
        </w:rPr>
        <w:t xml:space="preserve">6</w:t>
      </w:r>
      <w:r>
        <w:rPr>
          <w:rFonts w:ascii="Times New Roman" w:hAnsi="Times New Roman" w:eastAsia="Times New Roman"/>
          <w:bCs/>
          <w:sz w:val="24"/>
          <w:szCs w:val="24"/>
          <w:highlight w:val="none"/>
          <w:lang w:eastAsia="ru-RU"/>
        </w:rPr>
        <w:t xml:space="preserve">.1.</w:t>
      </w:r>
      <w:r>
        <w:rPr>
          <w:rFonts w:ascii="Times New Roman" w:hAnsi="Times New Roman" w:eastAsia="Times New Roman"/>
          <w:bCs/>
          <w:sz w:val="24"/>
          <w:szCs w:val="24"/>
          <w:highlight w:val="none"/>
          <w:lang w:eastAsia="ru-RU"/>
        </w:rPr>
        <w:tab/>
      </w:r>
      <w:r>
        <w:rPr>
          <w:rFonts w:ascii="Times New Roman" w:hAnsi="Times New Roman" w:eastAsia="Times New Roman"/>
          <w:bCs/>
          <w:sz w:val="24"/>
          <w:szCs w:val="24"/>
          <w:highlight w:val="none"/>
          <w:lang w:eastAsia="ru-RU"/>
        </w:rPr>
        <w:t xml:space="preserve">Счет доверительного управления средствами пенсионных накоплений (далее – Счет ДУ СП</w:t>
      </w:r>
      <w:r>
        <w:rPr>
          <w:rFonts w:ascii="Times New Roman" w:hAnsi="Times New Roman" w:eastAsia="Times New Roman"/>
          <w:bCs/>
          <w:sz w:val="24"/>
          <w:szCs w:val="24"/>
          <w:highlight w:val="none"/>
          <w:lang w:eastAsia="ru-RU"/>
        </w:rPr>
        <w:t xml:space="preserve">Н</w:t>
      </w:r>
      <w:r>
        <w:rPr>
          <w:rFonts w:ascii="Times New Roman" w:hAnsi="Times New Roman" w:eastAsia="Times New Roman"/>
          <w:bCs/>
          <w:sz w:val="24"/>
          <w:szCs w:val="24"/>
          <w:highlight w:val="none"/>
          <w:lang w:eastAsia="ru-RU"/>
        </w:rPr>
        <w:t xml:space="preserve">) откр</w:t>
      </w:r>
      <w:r>
        <w:rPr>
          <w:rFonts w:ascii="Times New Roman" w:hAnsi="Times New Roman" w:eastAsia="Times New Roman"/>
          <w:bCs/>
          <w:sz w:val="24"/>
          <w:szCs w:val="24"/>
          <w:highlight w:val="none"/>
          <w:lang w:eastAsia="ru-RU"/>
        </w:rPr>
        <w:t xml:space="preserve">ывается Банком Клиенту, который выступает в качестве доверительного управляющего средствами пенсионных накоплений, переданных ему в доверительное управление негосударственным пенсионным фондом (далее – Фонд) на основании договора доверительного управления.</w:t>
      </w:r>
      <w:r>
        <w:rPr>
          <w:rFonts w:ascii="Times New Roman" w:hAnsi="Times New Roman" w:eastAsia="Times New Roman"/>
          <w:bCs/>
          <w:sz w:val="24"/>
          <w:szCs w:val="24"/>
          <w:highlight w:val="none"/>
        </w:rPr>
      </w:r>
      <w:r>
        <w:rPr>
          <w:rFonts w:ascii="Times New Roman" w:hAnsi="Times New Roman" w:eastAsia="Times New Roman"/>
          <w:bCs/>
          <w:sz w:val="24"/>
          <w:szCs w:val="24"/>
          <w:highlight w:val="none"/>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7.</w:t>
      </w:r>
      <w:r>
        <w:rPr>
          <w:rFonts w:ascii="Times New Roman" w:hAnsi="Times New Roman" w:eastAsia="Times New Roman"/>
          <w:bCs/>
          <w:sz w:val="24"/>
          <w:szCs w:val="24"/>
          <w:highlight w:val="none"/>
          <w:lang w:eastAsia="ru-RU"/>
        </w:rPr>
        <w:t xml:space="preserve">6</w:t>
      </w:r>
      <w:r>
        <w:rPr>
          <w:rFonts w:ascii="Times New Roman" w:hAnsi="Times New Roman" w:eastAsia="Times New Roman"/>
          <w:bCs/>
          <w:sz w:val="24"/>
          <w:szCs w:val="24"/>
          <w:highlight w:val="none"/>
          <w:lang w:eastAsia="ru-RU"/>
        </w:rPr>
        <w:t xml:space="preserve">.2.</w:t>
      </w:r>
      <w:r>
        <w:rPr>
          <w:rFonts w:ascii="Times New Roman" w:hAnsi="Times New Roman" w:eastAsia="Times New Roman"/>
          <w:bCs/>
          <w:sz w:val="24"/>
          <w:szCs w:val="24"/>
          <w:highlight w:val="none"/>
          <w:lang w:eastAsia="ru-RU"/>
        </w:rPr>
        <w:tab/>
      </w:r>
      <w:r>
        <w:rPr>
          <w:rFonts w:ascii="Times New Roman" w:hAnsi="Times New Roman" w:eastAsia="Times New Roman"/>
          <w:bCs/>
          <w:sz w:val="24"/>
          <w:szCs w:val="24"/>
          <w:highlight w:val="none"/>
          <w:lang w:eastAsia="ru-RU"/>
        </w:rPr>
        <w:t xml:space="preserve">Счет ДУ СПН открывается для расчетов по деятельности, связанной с доверительным управлением средствами пенсионных накоплений, переданных управляющей компании Фондом по одному договору доверительного управления средствами пенсионных накоплений.</w:t>
      </w:r>
      <w:r>
        <w:rPr>
          <w:rFonts w:ascii="Times New Roman" w:hAnsi="Times New Roman" w:eastAsia="Times New Roman"/>
          <w:bCs/>
          <w:sz w:val="24"/>
          <w:szCs w:val="24"/>
          <w:highlight w:val="none"/>
        </w:rPr>
      </w:r>
      <w:r>
        <w:rPr>
          <w:rFonts w:ascii="Times New Roman" w:hAnsi="Times New Roman" w:eastAsia="Times New Roman"/>
          <w:bCs/>
          <w:sz w:val="24"/>
          <w:szCs w:val="24"/>
          <w:highlight w:val="none"/>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Клиент не вправе зачислять на Счет ДУ СПН собственные денежные средства, а также средства третьих лиц, находящиеся у Клиента по иным обязательствам, не связанным с доверительным управлением средствами пенсионных накоплений.</w:t>
      </w:r>
      <w:r>
        <w:rPr>
          <w:rFonts w:ascii="Times New Roman" w:hAnsi="Times New Roman" w:eastAsia="Times New Roman"/>
          <w:bCs/>
          <w:sz w:val="24"/>
          <w:szCs w:val="24"/>
          <w:highlight w:val="none"/>
        </w:rPr>
      </w:r>
      <w:r>
        <w:rPr>
          <w:rFonts w:ascii="Times New Roman" w:hAnsi="Times New Roman" w:eastAsia="Times New Roman"/>
          <w:bCs/>
          <w:sz w:val="24"/>
          <w:szCs w:val="24"/>
          <w:highlight w:val="none"/>
        </w:rPr>
      </w:r>
    </w:p>
    <w:p>
      <w:pPr>
        <w:ind w:firstLine="709"/>
        <w:jc w:val="both"/>
        <w:spacing w:after="0" w:line="240" w:lineRule="auto"/>
        <w:tabs>
          <w:tab w:val="left" w:pos="0" w:leader="none"/>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w:t>
      </w:r>
      <w:r>
        <w:rPr>
          <w:rFonts w:ascii="Times New Roman" w:hAnsi="Times New Roman" w:eastAsia="Times New Roman"/>
          <w:sz w:val="24"/>
          <w:szCs w:val="24"/>
          <w:highlight w:val="none"/>
          <w:lang w:eastAsia="ru-RU"/>
        </w:rPr>
        <w:t xml:space="preserve">6</w:t>
      </w:r>
      <w:r>
        <w:rPr>
          <w:rFonts w:ascii="Times New Roman" w:hAnsi="Times New Roman" w:eastAsia="Times New Roman"/>
          <w:sz w:val="24"/>
          <w:szCs w:val="24"/>
          <w:highlight w:val="none"/>
          <w:lang w:eastAsia="ru-RU"/>
        </w:rPr>
        <w:t xml:space="preserve">.3.</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Для открытия Счета ДУ СПН Клиент представляет в Банк документы в соответствии с пунктом 3.3 </w:t>
      </w:r>
      <w:r>
        <w:rPr>
          <w:rFonts w:ascii="Times New Roman" w:hAnsi="Times New Roman" w:eastAsia="Times New Roman"/>
          <w:sz w:val="24"/>
          <w:szCs w:val="24"/>
          <w:highlight w:val="none"/>
          <w:lang w:eastAsia="ru-RU"/>
        </w:rPr>
        <w:t xml:space="preserve">настоящих </w:t>
      </w:r>
      <w:r>
        <w:rPr>
          <w:rFonts w:ascii="Times New Roman" w:hAnsi="Times New Roman" w:eastAsia="Times New Roman"/>
          <w:sz w:val="24"/>
          <w:szCs w:val="24"/>
          <w:highlight w:val="none"/>
          <w:lang w:eastAsia="ru-RU"/>
        </w:rPr>
        <w:t xml:space="preserve">Условий.</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1134"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7.</w:t>
      </w:r>
      <w:r>
        <w:rPr>
          <w:rFonts w:ascii="Times New Roman" w:hAnsi="Times New Roman" w:eastAsia="Times New Roman"/>
          <w:bCs/>
          <w:sz w:val="24"/>
          <w:szCs w:val="24"/>
          <w:highlight w:val="none"/>
          <w:lang w:eastAsia="ru-RU"/>
        </w:rPr>
        <w:t xml:space="preserve">6</w:t>
      </w:r>
      <w:r>
        <w:rPr>
          <w:rFonts w:ascii="Times New Roman" w:hAnsi="Times New Roman" w:eastAsia="Times New Roman"/>
          <w:bCs/>
          <w:sz w:val="24"/>
          <w:szCs w:val="24"/>
          <w:highlight w:val="none"/>
          <w:lang w:eastAsia="ru-RU"/>
        </w:rPr>
        <w:t xml:space="preserve">.4.</w:t>
      </w:r>
      <w:r>
        <w:rPr>
          <w:rFonts w:ascii="Times New Roman" w:hAnsi="Times New Roman" w:eastAsia="Times New Roman"/>
          <w:bCs/>
          <w:sz w:val="24"/>
          <w:szCs w:val="24"/>
          <w:highlight w:val="none"/>
          <w:lang w:eastAsia="ru-RU"/>
        </w:rPr>
        <w:tab/>
      </w:r>
      <w:r>
        <w:rPr>
          <w:rFonts w:ascii="Times New Roman" w:hAnsi="Times New Roman" w:eastAsia="Times New Roman"/>
          <w:bCs/>
          <w:sz w:val="24"/>
          <w:szCs w:val="24"/>
          <w:highlight w:val="none"/>
          <w:lang w:eastAsia="ru-RU"/>
        </w:rPr>
        <w:t xml:space="preserve">Все распоряжения, в том числе в форме заявле</w:t>
      </w:r>
      <w:r>
        <w:rPr>
          <w:rFonts w:ascii="Times New Roman" w:hAnsi="Times New Roman" w:eastAsia="Times New Roman"/>
          <w:bCs/>
          <w:sz w:val="24"/>
          <w:szCs w:val="24"/>
          <w:highlight w:val="none"/>
          <w:lang w:eastAsia="ru-RU"/>
        </w:rPr>
        <w:t xml:space="preserve">ний, представляемые Клиентом в Банк для осуществления операций по Счету ДУ СПН, должны содержать указание на то, что Клиент действует в качестве доверительного управляющего средствами пенсионных накоплений, переданных ему в доверительное управление Фондом.</w:t>
      </w:r>
      <w:r>
        <w:rPr>
          <w:rFonts w:ascii="Times New Roman" w:hAnsi="Times New Roman" w:eastAsia="Times New Roman"/>
          <w:bCs/>
          <w:sz w:val="24"/>
          <w:szCs w:val="24"/>
          <w:highlight w:val="none"/>
        </w:rPr>
      </w:r>
      <w:r>
        <w:rPr>
          <w:rFonts w:ascii="Times New Roman" w:hAnsi="Times New Roman" w:eastAsia="Times New Roman"/>
          <w:bCs/>
          <w:sz w:val="24"/>
          <w:szCs w:val="24"/>
          <w:highlight w:val="none"/>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Данное условие считается соблюденным, если Клиент в распоряжении (в том числе в платежном документе) после своего наименования указывает «Д.У. средствами пенсионных накоплений для финансирования накопительной пенсии».</w:t>
      </w:r>
      <w:r>
        <w:rPr>
          <w:rFonts w:ascii="Times New Roman" w:hAnsi="Times New Roman" w:eastAsia="Times New Roman"/>
          <w:bCs/>
          <w:sz w:val="24"/>
          <w:szCs w:val="24"/>
          <w:highlight w:val="none"/>
        </w:rPr>
      </w:r>
      <w:r>
        <w:rPr>
          <w:rFonts w:ascii="Times New Roman" w:hAnsi="Times New Roman" w:eastAsia="Times New Roman"/>
          <w:bCs/>
          <w:sz w:val="24"/>
          <w:szCs w:val="24"/>
          <w:highlight w:val="none"/>
        </w:rPr>
      </w:r>
    </w:p>
    <w:p>
      <w:pPr>
        <w:ind w:firstLine="709"/>
        <w:jc w:val="both"/>
        <w:spacing w:after="0" w:line="240" w:lineRule="auto"/>
        <w:tabs>
          <w:tab w:val="left" w:pos="0" w:leader="none"/>
          <w:tab w:val="left" w:pos="284" w:leader="none"/>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w:t>
      </w:r>
      <w:r>
        <w:rPr>
          <w:rFonts w:ascii="Times New Roman" w:hAnsi="Times New Roman" w:eastAsia="Times New Roman"/>
          <w:sz w:val="24"/>
          <w:szCs w:val="24"/>
          <w:highlight w:val="none"/>
          <w:lang w:eastAsia="ru-RU"/>
        </w:rPr>
        <w:t xml:space="preserve">6</w:t>
      </w:r>
      <w:r>
        <w:rPr>
          <w:rFonts w:ascii="Times New Roman" w:hAnsi="Times New Roman" w:eastAsia="Times New Roman"/>
          <w:sz w:val="24"/>
          <w:szCs w:val="24"/>
          <w:highlight w:val="none"/>
          <w:lang w:eastAsia="ru-RU"/>
        </w:rPr>
        <w:t xml:space="preserve">.5.</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Все распоряжения Клиента по Счету ДУ СПН исполняются Банком при наличии предварительного согласия Спецдепозитария</w:t>
      </w:r>
      <w:r>
        <w:rPr>
          <w:rFonts w:ascii="Times New Roman" w:hAnsi="Times New Roman" w:eastAsia="Times New Roman"/>
          <w:sz w:val="24"/>
          <w:szCs w:val="24"/>
          <w:highlight w:val="none"/>
          <w:vertAlign w:val="superscript"/>
          <w:lang w:eastAsia="ru-RU"/>
        </w:rPr>
        <w:footnoteReference w:id="42"/>
      </w:r>
      <w:r>
        <w:rPr>
          <w:rFonts w:ascii="Times New Roman" w:hAnsi="Times New Roman" w:eastAsia="Times New Roman"/>
          <w:sz w:val="24"/>
          <w:szCs w:val="24"/>
          <w:highlight w:val="none"/>
          <w:lang w:eastAsia="ru-RU"/>
        </w:rPr>
        <w:t xml:space="preserve">. В случае отсутствия или ненадлежащего оформления согласия Спецдепозитария Банк обязан отказать Клиенту в приеме и/или исполнении распоряжения.</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w:t>
      </w:r>
      <w:r>
        <w:rPr>
          <w:rFonts w:ascii="Times New Roman" w:hAnsi="Times New Roman" w:eastAsia="Times New Roman"/>
          <w:sz w:val="24"/>
          <w:szCs w:val="24"/>
          <w:highlight w:val="none"/>
          <w:lang w:eastAsia="ru-RU"/>
        </w:rPr>
        <w:t xml:space="preserve">6</w:t>
      </w:r>
      <w:r>
        <w:rPr>
          <w:rFonts w:ascii="Times New Roman" w:hAnsi="Times New Roman" w:eastAsia="Times New Roman"/>
          <w:sz w:val="24"/>
          <w:szCs w:val="24"/>
          <w:highlight w:val="none"/>
          <w:lang w:eastAsia="ru-RU"/>
        </w:rPr>
        <w:t xml:space="preserve">.6.</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Банк не определяет и не контролирует направление использования денежных средств Клиента в случае соответствия формы и содержания расчетного документа требованиям действую</w:t>
      </w:r>
      <w:r>
        <w:rPr>
          <w:rFonts w:ascii="Times New Roman" w:hAnsi="Times New Roman" w:eastAsia="Times New Roman"/>
          <w:sz w:val="24"/>
          <w:szCs w:val="24"/>
          <w:highlight w:val="none"/>
          <w:lang w:eastAsia="ru-RU"/>
        </w:rPr>
        <w:t xml:space="preserve">щего законодательства Российской Федерации к расчетным документам и при наличии предварительного согласия Спецдепозитария. Ответственность за соответствие проводимой операции требованиям законодательства Российской Федерации несут Клиент и Спецдепозитарий.</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w:t>
      </w:r>
      <w:r>
        <w:rPr>
          <w:rFonts w:ascii="Times New Roman" w:hAnsi="Times New Roman" w:eastAsia="Times New Roman"/>
          <w:sz w:val="24"/>
          <w:szCs w:val="24"/>
          <w:highlight w:val="none"/>
          <w:lang w:eastAsia="ru-RU"/>
        </w:rPr>
        <w:t xml:space="preserve">6</w:t>
      </w:r>
      <w:r>
        <w:rPr>
          <w:rFonts w:ascii="Times New Roman" w:hAnsi="Times New Roman" w:eastAsia="Times New Roman"/>
          <w:sz w:val="24"/>
          <w:szCs w:val="24"/>
          <w:highlight w:val="none"/>
          <w:lang w:eastAsia="ru-RU"/>
        </w:rPr>
        <w:t xml:space="preserve">.7.</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Согласие Спецдепозитария на проведение операции выражается одним из следующих способов:</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284" w:leader="none"/>
          <w:tab w:val="left" w:pos="1134" w:leader="none"/>
        </w:tabs>
        <w:rPr>
          <w:rFonts w:ascii="Times New Roman" w:hAnsi="Times New Roman" w:cs="Times New Roman"/>
          <w:sz w:val="24"/>
          <w:szCs w:val="24"/>
          <w:highlight w:val="none"/>
        </w:rPr>
      </w:pP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tab/>
        <w:t xml:space="preserve">путем проставления собственноручной подписи уполномоченного представителя Спецдепозитария на распоряжении Клиента </w:t>
      </w:r>
      <w:r>
        <w:rPr>
          <w:rFonts w:ascii="Times New Roman" w:hAnsi="Times New Roman"/>
          <w:sz w:val="24"/>
          <w:szCs w:val="24"/>
          <w:highlight w:val="none"/>
          <w:lang w:eastAsia="ru-RU"/>
        </w:rPr>
        <w:t xml:space="preserve">в месте, свободном от указания реквизитов, </w:t>
      </w:r>
      <w:r>
        <w:rPr>
          <w:rFonts w:ascii="Times New Roman" w:hAnsi="Times New Roman" w:eastAsia="Times New Roman"/>
          <w:sz w:val="24"/>
          <w:szCs w:val="24"/>
          <w:highlight w:val="none"/>
          <w:lang w:eastAsia="ru-RU"/>
        </w:rPr>
        <w:t xml:space="preserve">до его </w:t>
      </w:r>
      <w:r>
        <w:rPr>
          <w:rFonts w:ascii="Times New Roman" w:hAnsi="Times New Roman" w:eastAsia="Times New Roman" w:cs="Times New Roman"/>
          <w:sz w:val="24"/>
          <w:szCs w:val="24"/>
          <w:highlight w:val="none"/>
          <w:lang w:eastAsia="ru-RU"/>
        </w:rPr>
        <w:t xml:space="preserve">передачи в Банк на бумажном носителе;</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spacing w:after="0" w:line="240" w:lineRule="auto"/>
        <w:tabs>
          <w:tab w:val="left" w:pos="0" w:leader="none"/>
          <w:tab w:val="left" w:pos="284" w:leader="none"/>
          <w:tab w:val="left" w:pos="1134"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lang w:eastAsia="ru-RU"/>
        </w:rPr>
        <w:t xml:space="preserve">-</w:t>
      </w:r>
      <w:r>
        <w:rPr>
          <w:rFonts w:ascii="Times New Roman" w:hAnsi="Times New Roman" w:eastAsia="Times New Roman" w:cs="Times New Roman"/>
          <w:sz w:val="24"/>
          <w:szCs w:val="24"/>
          <w:highlight w:val="none"/>
          <w:lang w:eastAsia="ru-RU"/>
        </w:rPr>
        <w:tab/>
      </w:r>
      <w:r>
        <w:rPr>
          <w:rFonts w:ascii="Times New Roman" w:hAnsi="Times New Roman" w:eastAsia="Times New Roman" w:cs="Times New Roman"/>
          <w:sz w:val="24"/>
          <w:szCs w:val="24"/>
          <w:highlight w:val="none"/>
        </w:rPr>
        <w:t xml:space="preserve">путем проставления электронной подписи уполно</w:t>
      </w:r>
      <w:r>
        <w:rPr>
          <w:rFonts w:ascii="Times New Roman" w:hAnsi="Times New Roman" w:eastAsia="Times New Roman" w:cs="Times New Roman"/>
          <w:sz w:val="24"/>
          <w:szCs w:val="24"/>
          <w:highlight w:val="none"/>
        </w:rPr>
        <w:t xml:space="preserve">моченного представителя </w:t>
      </w:r>
      <w:r>
        <w:rPr>
          <w:rFonts w:ascii="Times New Roman" w:hAnsi="Times New Roman" w:eastAsia="Times New Roman" w:cs="Times New Roman"/>
          <w:sz w:val="24"/>
          <w:szCs w:val="24"/>
          <w:highlight w:val="none"/>
        </w:rPr>
        <w:t xml:space="preserve">Спецдепозитария</w:t>
      </w:r>
      <w:r>
        <w:rPr>
          <w:rFonts w:ascii="Times New Roman" w:hAnsi="Times New Roman" w:eastAsia="Times New Roman" w:cs="Times New Roman"/>
          <w:sz w:val="24"/>
          <w:szCs w:val="24"/>
          <w:highlight w:val="none"/>
        </w:rPr>
        <w:t xml:space="preserve"> на распоряжении Клиента до его передачи в Банк с использованием ИС Свой Бизнес</w:t>
      </w:r>
      <w:r>
        <w:rPr>
          <w:rFonts w:ascii="Times New Roman" w:hAnsi="Times New Roman" w:eastAsia="Times New Roman" w:cs="Times New Roman"/>
          <w:sz w:val="24"/>
          <w:szCs w:val="24"/>
          <w:highlight w:val="none"/>
          <w:vertAlign w:val="superscript"/>
        </w:rPr>
        <w:footnoteReference w:id="43"/>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spacing w:after="0" w:line="240" w:lineRule="auto"/>
        <w:tabs>
          <w:tab w:val="left" w:pos="0" w:leader="none"/>
          <w:tab w:val="left" w:pos="284" w:leader="none"/>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tab/>
        <w:t xml:space="preserve">путем представления Клиентом в Банк документа, подписанного уполномоченным представителем Спецдепозитария, содержащего сведения о согласии Спецдепозитария на распоряжение Клиента.</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w:t>
      </w:r>
      <w:r>
        <w:rPr>
          <w:rFonts w:ascii="Times New Roman" w:hAnsi="Times New Roman" w:eastAsia="Times New Roman"/>
          <w:sz w:val="24"/>
          <w:szCs w:val="24"/>
          <w:highlight w:val="none"/>
          <w:lang w:eastAsia="ru-RU"/>
        </w:rPr>
        <w:t xml:space="preserve">6</w:t>
      </w:r>
      <w:r>
        <w:rPr>
          <w:rFonts w:ascii="Times New Roman" w:hAnsi="Times New Roman" w:eastAsia="Times New Roman"/>
          <w:sz w:val="24"/>
          <w:szCs w:val="24"/>
          <w:highlight w:val="none"/>
          <w:lang w:eastAsia="ru-RU"/>
        </w:rPr>
        <w:t xml:space="preserve">.8.</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В случае смены уполномоченного(ых) представителя(ей) Спецдепозитария Клиент обязуется незамедлительно письменно проинформировать Банк и </w:t>
      </w:r>
      <w:r>
        <w:rPr>
          <w:rFonts w:ascii="Times New Roman" w:hAnsi="Times New Roman" w:eastAsia="Times New Roman"/>
          <w:sz w:val="24"/>
          <w:szCs w:val="24"/>
          <w:highlight w:val="none"/>
          <w:lang w:eastAsia="ru-RU"/>
        </w:rPr>
        <w:t xml:space="preserve">представить в Подразделение Банка по месту открытия Счета</w:t>
      </w:r>
      <w:r>
        <w:rPr>
          <w:rFonts w:ascii="Times New Roman" w:hAnsi="Times New Roman" w:eastAsia="Times New Roman"/>
          <w:sz w:val="24"/>
          <w:szCs w:val="24"/>
          <w:highlight w:val="none"/>
          <w:lang w:eastAsia="ru-RU"/>
        </w:rPr>
        <w:t xml:space="preserve"> в течение трех рабочих дней с момента изменений актуальные документы, по</w:t>
      </w:r>
      <w:r>
        <w:rPr>
          <w:rFonts w:ascii="Times New Roman" w:hAnsi="Times New Roman" w:eastAsia="Times New Roman"/>
          <w:sz w:val="24"/>
          <w:szCs w:val="24"/>
          <w:highlight w:val="none"/>
          <w:lang w:eastAsia="ru-RU"/>
        </w:rPr>
        <w:t xml:space="preserve">дтверждающие полномочия и содержащие образец подписи нового уполномоченного(ых) представителя(ей) Спецдепозитария. До момента представления Клиентом в Банк обновленных документов, Банк руководствуется ранее представленными ему соответствующими документами.</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Банк обязан отказать Клиенту в совершении операции по Счету ДУ СПН при отсутствии в Банке необходимых актуальных документов в отношении уполномоченного(ых) представителя(ей) Спецдепозитария.</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w:t>
      </w:r>
      <w:r>
        <w:rPr>
          <w:rFonts w:ascii="Times New Roman" w:hAnsi="Times New Roman" w:eastAsia="Times New Roman"/>
          <w:sz w:val="24"/>
          <w:szCs w:val="24"/>
          <w:highlight w:val="none"/>
          <w:lang w:eastAsia="ru-RU"/>
        </w:rPr>
        <w:t xml:space="preserve">6</w:t>
      </w:r>
      <w:r>
        <w:rPr>
          <w:rFonts w:ascii="Times New Roman" w:hAnsi="Times New Roman" w:eastAsia="Times New Roman"/>
          <w:sz w:val="24"/>
          <w:szCs w:val="24"/>
          <w:highlight w:val="none"/>
          <w:lang w:eastAsia="ru-RU"/>
        </w:rPr>
        <w:t xml:space="preserve">.9.</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На денежные средства, находящиеся на Счете ДУ СПН, не может быть обращено взыскание по обязательствам Клиента (за исключением обязательств, возникших в связи с осуществлением им деятельности по доверительному управлению средствами пенсионных накоплений), С</w:t>
      </w:r>
      <w:r>
        <w:rPr>
          <w:rFonts w:ascii="Times New Roman" w:hAnsi="Times New Roman" w:eastAsia="Times New Roman"/>
          <w:sz w:val="24"/>
          <w:szCs w:val="24"/>
          <w:highlight w:val="none"/>
          <w:lang w:eastAsia="ru-RU"/>
        </w:rPr>
        <w:t xml:space="preserve">пецдепозитария, Фонда (за исключением обязательств Фонда перед застрахованными лицами и их правопреемниками) и иных лиц, включая застрахованных лиц и участников, к ним также не могут применяться меры по обеспечению заявленных требований, в том числе арест.</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w:t>
      </w:r>
      <w:r>
        <w:rPr>
          <w:rFonts w:ascii="Times New Roman" w:hAnsi="Times New Roman" w:eastAsia="Times New Roman"/>
          <w:sz w:val="24"/>
          <w:szCs w:val="24"/>
          <w:highlight w:val="none"/>
          <w:lang w:eastAsia="ru-RU"/>
        </w:rPr>
        <w:t xml:space="preserve">6</w:t>
      </w:r>
      <w:r>
        <w:rPr>
          <w:rFonts w:ascii="Times New Roman" w:hAnsi="Times New Roman" w:eastAsia="Times New Roman"/>
          <w:sz w:val="24"/>
          <w:szCs w:val="24"/>
          <w:highlight w:val="none"/>
          <w:lang w:eastAsia="ru-RU"/>
        </w:rPr>
        <w:t xml:space="preserve">.10.</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Банк не контролирует соответствие срока действия Договора доверительного управления средствами пенсионных накоплений, сроку</w:t>
      </w:r>
      <w:r>
        <w:rPr>
          <w:rFonts w:ascii="Times New Roman" w:hAnsi="Times New Roman" w:eastAsia="Times New Roman"/>
          <w:sz w:val="24"/>
          <w:szCs w:val="24"/>
          <w:highlight w:val="none"/>
          <w:lang w:eastAsia="ru-RU"/>
        </w:rPr>
        <w:t xml:space="preserve"> действия Договора банковского счета. Ответственность за деятельность Клиента по распоряжению средствами пенсионных накоплений только в рамках действующего Договора доверительного управления средствами пенсионных накоплений, несет Клиент и Спецдепозитарий.</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w:t>
      </w:r>
      <w:r>
        <w:rPr>
          <w:rFonts w:ascii="Times New Roman" w:hAnsi="Times New Roman" w:eastAsia="Times New Roman"/>
          <w:sz w:val="24"/>
          <w:szCs w:val="24"/>
          <w:highlight w:val="none"/>
          <w:lang w:eastAsia="ru-RU"/>
        </w:rPr>
        <w:t xml:space="preserve">6</w:t>
      </w:r>
      <w:r>
        <w:rPr>
          <w:rFonts w:ascii="Times New Roman" w:hAnsi="Times New Roman" w:eastAsia="Times New Roman"/>
          <w:sz w:val="24"/>
          <w:szCs w:val="24"/>
          <w:highlight w:val="none"/>
          <w:lang w:eastAsia="ru-RU"/>
        </w:rPr>
        <w:t xml:space="preserve">.11.</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Банк вправе:</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1134" w:leader="none"/>
          <w:tab w:val="left" w:pos="1701"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w:t>
      </w:r>
      <w:r>
        <w:rPr>
          <w:rFonts w:ascii="Times New Roman" w:hAnsi="Times New Roman" w:eastAsia="Times New Roman"/>
          <w:sz w:val="24"/>
          <w:szCs w:val="24"/>
          <w:highlight w:val="none"/>
          <w:lang w:eastAsia="ru-RU"/>
        </w:rPr>
        <w:t xml:space="preserve">6</w:t>
      </w:r>
      <w:r>
        <w:rPr>
          <w:rFonts w:ascii="Times New Roman" w:hAnsi="Times New Roman" w:eastAsia="Times New Roman"/>
          <w:sz w:val="24"/>
          <w:szCs w:val="24"/>
          <w:highlight w:val="none"/>
          <w:lang w:eastAsia="ru-RU"/>
        </w:rPr>
        <w:t xml:space="preserve">.11.1.</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Списывать со Счета ДУ СПН Клиента без его дополнительного распоряжения </w:t>
      </w:r>
      <w:r>
        <w:rPr>
          <w:rFonts w:ascii="Times New Roman" w:hAnsi="Times New Roman" w:eastAsia="Times New Roman"/>
          <w:sz w:val="24"/>
          <w:szCs w:val="24"/>
          <w:highlight w:val="none"/>
          <w:lang w:eastAsia="ru-RU"/>
        </w:rPr>
        <w:t xml:space="preserve">с оформлением</w:t>
      </w:r>
      <w:r>
        <w:rPr>
          <w:rFonts w:ascii="Times New Roman" w:hAnsi="Times New Roman" w:eastAsia="Times New Roman"/>
          <w:sz w:val="24"/>
          <w:szCs w:val="24"/>
          <w:highlight w:val="none"/>
          <w:lang w:eastAsia="ru-RU"/>
        </w:rPr>
        <w:t xml:space="preserve"> расчетных документов, в том числе банковского ордера, сумму денежных средств, ошибочно зачисленных на Счет ДУ СПН Клиента.</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1134" w:leader="none"/>
          <w:tab w:val="left" w:pos="1701"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w:t>
      </w:r>
      <w:r>
        <w:rPr>
          <w:rFonts w:ascii="Times New Roman" w:hAnsi="Times New Roman" w:eastAsia="Times New Roman"/>
          <w:sz w:val="24"/>
          <w:szCs w:val="24"/>
          <w:highlight w:val="none"/>
          <w:lang w:eastAsia="ru-RU"/>
        </w:rPr>
        <w:t xml:space="preserve">6</w:t>
      </w:r>
      <w:r>
        <w:rPr>
          <w:rFonts w:ascii="Times New Roman" w:hAnsi="Times New Roman" w:eastAsia="Times New Roman"/>
          <w:sz w:val="24"/>
          <w:szCs w:val="24"/>
          <w:highlight w:val="none"/>
          <w:lang w:eastAsia="ru-RU"/>
        </w:rPr>
        <w:t xml:space="preserve">.11.2.</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Списывать без распоряжения Клиента денежные средства, находящиеся на его Счете ДУ СПН, при обращении на них взыскания в случаях, установленных Федеральным законом № 75-Ф</w:t>
      </w:r>
      <w:r>
        <w:rPr>
          <w:rFonts w:ascii="Times New Roman" w:hAnsi="Times New Roman" w:eastAsia="Times New Roman"/>
          <w:sz w:val="24"/>
          <w:szCs w:val="24"/>
          <w:highlight w:val="none"/>
          <w:lang w:eastAsia="ru-RU"/>
        </w:rPr>
        <w:t xml:space="preserve">З</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В вышеуказанном случае Банк не рассматривает по существу возражения Клиента против списания денежных средств с его Счета ДУ СПН, при этом ответственность за правомерность списания денежных средств со Счета ДУ СПН несет взыскатель.</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w:t>
      </w:r>
      <w:r>
        <w:rPr>
          <w:rFonts w:ascii="Times New Roman" w:hAnsi="Times New Roman" w:eastAsia="Times New Roman"/>
          <w:sz w:val="24"/>
          <w:szCs w:val="24"/>
          <w:highlight w:val="none"/>
          <w:lang w:eastAsia="ru-RU"/>
        </w:rPr>
        <w:t xml:space="preserve">6</w:t>
      </w:r>
      <w:r>
        <w:rPr>
          <w:rFonts w:ascii="Times New Roman" w:hAnsi="Times New Roman" w:eastAsia="Times New Roman"/>
          <w:sz w:val="24"/>
          <w:szCs w:val="24"/>
          <w:highlight w:val="none"/>
          <w:lang w:eastAsia="ru-RU"/>
        </w:rPr>
        <w:t xml:space="preserve">.12.</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Банк не вправе</w:t>
      </w:r>
      <w:r>
        <w:rPr>
          <w:rFonts w:ascii="Times New Roman" w:hAnsi="Times New Roman" w:eastAsia="Times New Roman"/>
          <w:sz w:val="24"/>
          <w:szCs w:val="24"/>
          <w:highlight w:val="none"/>
          <w:lang w:eastAsia="ru-RU"/>
        </w:rPr>
        <w:t xml:space="preserve"> с</w:t>
      </w:r>
      <w:r>
        <w:rPr>
          <w:rFonts w:ascii="Times New Roman" w:hAnsi="Times New Roman" w:eastAsia="Times New Roman"/>
          <w:sz w:val="24"/>
          <w:szCs w:val="24"/>
          <w:highlight w:val="none"/>
          <w:lang w:eastAsia="ru-RU"/>
        </w:rPr>
        <w:t xml:space="preserve">писывать со Счета ДУ СПН комиссионное вознаграждение, подлежащее уплате Клиентом Банку за расчетно-кассовое обслуживание Клиента по Счету ДУ СПН, а также иному банковскому счету, открытому Клиентом в Банке.</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w:t>
      </w:r>
      <w:r>
        <w:rPr>
          <w:rFonts w:ascii="Times New Roman" w:hAnsi="Times New Roman" w:eastAsia="Times New Roman"/>
          <w:sz w:val="24"/>
          <w:szCs w:val="24"/>
          <w:highlight w:val="none"/>
          <w:lang w:eastAsia="ru-RU"/>
        </w:rPr>
        <w:t xml:space="preserve">6</w:t>
      </w:r>
      <w:r>
        <w:rPr>
          <w:rFonts w:ascii="Times New Roman" w:hAnsi="Times New Roman" w:eastAsia="Times New Roman"/>
          <w:sz w:val="24"/>
          <w:szCs w:val="24"/>
          <w:highlight w:val="none"/>
          <w:lang w:eastAsia="ru-RU"/>
        </w:rPr>
        <w:t xml:space="preserve">.13.</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Списание комиссионного вознаграждения за расчетно-кассовое обслуживание Клиента по Счету ДУ СПН осуществляется Банком без дополнительного распоряжения Клиента </w:t>
      </w:r>
      <w:r>
        <w:rPr>
          <w:rFonts w:ascii="Times New Roman" w:hAnsi="Times New Roman" w:eastAsia="Times New Roman"/>
          <w:sz w:val="24"/>
          <w:szCs w:val="24"/>
          <w:highlight w:val="none"/>
          <w:lang w:eastAsia="ru-RU"/>
        </w:rPr>
        <w:t xml:space="preserve">с оформлением</w:t>
      </w:r>
      <w:r>
        <w:rPr>
          <w:rFonts w:ascii="Times New Roman" w:hAnsi="Times New Roman" w:eastAsia="Times New Roman"/>
          <w:sz w:val="24"/>
          <w:szCs w:val="24"/>
          <w:highlight w:val="none"/>
          <w:lang w:eastAsia="ru-RU"/>
        </w:rPr>
        <w:t xml:space="preserve"> соответствующих расчетных документов, в том числе банковского ордера, с иного Счета Клиента.</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w:t>
      </w:r>
      <w:r>
        <w:rPr>
          <w:rFonts w:ascii="Times New Roman" w:hAnsi="Times New Roman" w:eastAsia="Times New Roman"/>
          <w:sz w:val="24"/>
          <w:szCs w:val="24"/>
          <w:highlight w:val="none"/>
          <w:lang w:eastAsia="ru-RU"/>
        </w:rPr>
        <w:t xml:space="preserve"> Банка </w:t>
      </w:r>
      <w:r>
        <w:rPr>
          <w:rFonts w:ascii="Times New Roman" w:hAnsi="Times New Roman" w:eastAsia="Times New Roman"/>
          <w:sz w:val="24"/>
          <w:szCs w:val="24"/>
          <w:highlight w:val="none"/>
          <w:lang w:eastAsia="ru-RU"/>
        </w:rPr>
        <w:t xml:space="preserve">денежных средств по требованию </w:t>
      </w:r>
      <w:r>
        <w:rPr>
          <w:rFonts w:ascii="Times New Roman" w:hAnsi="Times New Roman" w:eastAsia="Times New Roman"/>
          <w:sz w:val="24"/>
          <w:szCs w:val="24"/>
          <w:highlight w:val="none"/>
          <w:lang w:eastAsia="ru-RU"/>
        </w:rPr>
        <w:t xml:space="preserve">Банка</w:t>
      </w:r>
      <w:r>
        <w:rPr>
          <w:rFonts w:ascii="Times New Roman" w:hAnsi="Times New Roman" w:eastAsia="Times New Roman"/>
          <w:sz w:val="24"/>
          <w:szCs w:val="24"/>
          <w:highlight w:val="none"/>
          <w:lang w:eastAsia="ru-RU"/>
        </w:rPr>
        <w:t xml:space="preserve"> без дополнительного распоряжения Клиента, </w:t>
      </w:r>
      <w:r>
        <w:rPr>
          <w:rFonts w:ascii="Times New Roman" w:hAnsi="Times New Roman" w:eastAsia="Times New Roman"/>
          <w:sz w:val="24"/>
          <w:szCs w:val="24"/>
          <w:highlight w:val="none"/>
          <w:lang w:eastAsia="ru-RU"/>
        </w:rPr>
        <w:t xml:space="preserve">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Настоящие </w:t>
      </w:r>
      <w:r>
        <w:rPr>
          <w:rFonts w:ascii="Times New Roman" w:hAnsi="Times New Roman" w:eastAsia="Times New Roman"/>
          <w:sz w:val="24"/>
          <w:szCs w:val="24"/>
          <w:highlight w:val="none"/>
          <w:lang w:eastAsia="ru-RU"/>
        </w:rPr>
        <w:t xml:space="preserve">у</w:t>
      </w:r>
      <w:r>
        <w:rPr>
          <w:rFonts w:ascii="Times New Roman" w:hAnsi="Times New Roman" w:eastAsia="Times New Roman"/>
          <w:sz w:val="24"/>
          <w:szCs w:val="24"/>
          <w:highlight w:val="none"/>
          <w:lang w:eastAsia="ru-RU"/>
        </w:rPr>
        <w:t xml:space="preserve">словия являются заранее данным акцептом, который п</w:t>
      </w:r>
      <w:r>
        <w:rPr>
          <w:rFonts w:ascii="Times New Roman" w:hAnsi="Times New Roman" w:eastAsia="Times New Roman"/>
          <w:sz w:val="24"/>
          <w:szCs w:val="24"/>
          <w:highlight w:val="none"/>
          <w:lang w:eastAsia="ru-RU"/>
        </w:rPr>
        <w:t xml:space="preserve">редставлен Клиентом Банку без ограничения по количеству расчетных документов Банка, по сумме и требованиям из обязательств, вытекающих из настоящего Договора, с возможностью частичного исполнения расчетных документов Банка (в том числе банковского ордера).</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1560" w:leader="none"/>
        </w:tabs>
        <w:rPr>
          <w:rFonts w:ascii="Times New Roman" w:hAnsi="Times New Roman" w:eastAsia="Times New Roman"/>
          <w:sz w:val="24"/>
          <w:szCs w:val="24"/>
          <w:highlight w:val="none"/>
        </w:rPr>
      </w:pPr>
      <w:r>
        <w:rPr>
          <w:rFonts w:ascii="Times New Roman" w:hAnsi="Times New Roman"/>
          <w:color w:val="000000"/>
          <w:sz w:val="24"/>
          <w:szCs w:val="24"/>
          <w:highlight w:val="none"/>
          <w:lang w:eastAsia="ru-RU"/>
        </w:rPr>
        <w:t xml:space="preserve">7.</w:t>
      </w:r>
      <w:r>
        <w:rPr>
          <w:rFonts w:ascii="Times New Roman" w:hAnsi="Times New Roman"/>
          <w:color w:val="000000"/>
          <w:sz w:val="24"/>
          <w:szCs w:val="24"/>
          <w:highlight w:val="none"/>
          <w:lang w:eastAsia="ru-RU"/>
        </w:rPr>
        <w:t xml:space="preserve">6</w:t>
      </w:r>
      <w:r>
        <w:rPr>
          <w:rFonts w:ascii="Times New Roman" w:hAnsi="Times New Roman"/>
          <w:color w:val="000000"/>
          <w:sz w:val="24"/>
          <w:szCs w:val="24"/>
          <w:highlight w:val="none"/>
          <w:lang w:eastAsia="ru-RU"/>
        </w:rPr>
        <w:t xml:space="preserve">.14.</w:t>
      </w:r>
      <w:r>
        <w:rPr>
          <w:rFonts w:ascii="Times New Roman" w:hAnsi="Times New Roman"/>
          <w:color w:val="000000"/>
          <w:sz w:val="24"/>
          <w:szCs w:val="24"/>
          <w:highlight w:val="none"/>
          <w:lang w:eastAsia="ru-RU"/>
        </w:rPr>
        <w:tab/>
      </w:r>
      <w:r>
        <w:rPr>
          <w:rFonts w:ascii="Times New Roman" w:hAnsi="Times New Roman"/>
          <w:color w:val="000000"/>
          <w:sz w:val="24"/>
          <w:szCs w:val="24"/>
          <w:highlight w:val="none"/>
          <w:lang w:eastAsia="ru-RU"/>
        </w:rPr>
        <w:t xml:space="preserve">В случае если на дату закрытия Счета ДУ СПН на основании заявления Клиента о расторжении Договора и закрытии Счета ДУ СПН</w:t>
      </w:r>
      <w:r>
        <w:rPr>
          <w:rFonts w:ascii="Times New Roman" w:hAnsi="Times New Roman" w:eastAsia="Times New Roman"/>
          <w:sz w:val="24"/>
          <w:szCs w:val="24"/>
          <w:highlight w:val="none"/>
          <w:lang w:eastAsia="ru-RU"/>
        </w:rPr>
        <w:t xml:space="preserve"> в связи </w:t>
      </w:r>
      <w:r>
        <w:rPr>
          <w:rFonts w:ascii="Times New Roman" w:hAnsi="Times New Roman" w:eastAsia="Times New Roman"/>
          <w:sz w:val="24"/>
          <w:szCs w:val="24"/>
          <w:highlight w:val="none"/>
          <w:lang w:eastAsia="ru-RU"/>
        </w:rPr>
        <w:t xml:space="preserve">с тем, что Банк перестал удовлетворять требованиям, установленным для кредитных организаций Федеральным законом от 24.07.2002 № 111-ФЗ «Об инвестировании средств для финансирования накопительной пенсии в Российской Федерации» и/или Положением Банка России </w:t>
      </w:r>
      <w:r>
        <w:rPr>
          <w:rFonts w:ascii="Times New Roman" w:hAnsi="Times New Roman"/>
          <w:color w:val="000000"/>
          <w:sz w:val="24"/>
          <w:szCs w:val="24"/>
          <w:highlight w:val="none"/>
          <w:lang w:eastAsia="ru-RU"/>
        </w:rPr>
        <w:t xml:space="preserve">от </w:t>
      </w:r>
      <w:r>
        <w:rPr>
          <w:rFonts w:ascii="Times New Roman" w:hAnsi="Times New Roman"/>
          <w:color w:val="000000"/>
          <w:sz w:val="24"/>
          <w:szCs w:val="24"/>
          <w:highlight w:val="none"/>
          <w:lang w:eastAsia="ru-RU"/>
        </w:rPr>
        <w:t xml:space="preserve">01.03.2017 № 580-П «Об установлении дополнительных ограничений на инвестирование средств пенсионных накоплений негосударственного пенсионн</w:t>
      </w:r>
      <w:r>
        <w:rPr>
          <w:rFonts w:ascii="Times New Roman" w:hAnsi="Times New Roman"/>
          <w:color w:val="000000"/>
          <w:sz w:val="24"/>
          <w:szCs w:val="24"/>
          <w:highlight w:val="none"/>
          <w:lang w:eastAsia="ru-RU"/>
        </w:rPr>
        <w:t xml:space="preserve">ого фонда, осуществляющего обязательное пенсионное страхование, случаев, когда управляющая компания, действуя в качестве доверительного управляющего средствами пенсионных накоплений, вправе заключать договоры репо, требований, направленных на ограничение р</w:t>
      </w:r>
      <w:r>
        <w:rPr>
          <w:rFonts w:ascii="Times New Roman" w:hAnsi="Times New Roman"/>
          <w:color w:val="000000"/>
          <w:sz w:val="24"/>
          <w:szCs w:val="24"/>
          <w:highlight w:val="none"/>
          <w:lang w:eastAsia="ru-RU"/>
        </w:rPr>
        <w:t xml:space="preserve">исков, при условии соблюдения которых такая управляющая компания вправе заключать договоры, являющиеся производными финансовыми инструментами, дополнительных требований к кредитным организациям, в которых размещаются средства пенсионных накоплений и накопл</w:t>
      </w:r>
      <w:r>
        <w:rPr>
          <w:rFonts w:ascii="Times New Roman" w:hAnsi="Times New Roman"/>
          <w:color w:val="000000"/>
          <w:sz w:val="24"/>
          <w:szCs w:val="24"/>
          <w:highlight w:val="none"/>
          <w:lang w:eastAsia="ru-RU"/>
        </w:rPr>
        <w:t xml:space="preserve">ения для жилищного обеспечения военнослужащих, а также дополнительного требования, которое управляющая компания обязана соблюдать в период действия договора доверительного управления средствами пенсионных накоплений для финансирования накопительной пенсии»</w:t>
      </w:r>
      <w:r>
        <w:rPr>
          <w:rFonts w:ascii="Times New Roman" w:hAnsi="Times New Roman"/>
          <w:color w:val="000000"/>
          <w:sz w:val="24"/>
          <w:szCs w:val="24"/>
          <w:highlight w:val="none"/>
          <w:lang w:eastAsia="ru-RU"/>
        </w:rPr>
        <w:t xml:space="preserve">, </w:t>
      </w:r>
      <w:r>
        <w:rPr>
          <w:rFonts w:ascii="Times New Roman" w:hAnsi="Times New Roman"/>
          <w:color w:val="000000"/>
          <w:sz w:val="24"/>
          <w:szCs w:val="24"/>
          <w:highlight w:val="none"/>
          <w:lang w:eastAsia="ru-RU"/>
        </w:rPr>
        <w:t xml:space="preserve">имеется действующее, заключенное между Банком и Клиентом, дополнительное соглашение о порядке начисления и выплаты процентов </w:t>
      </w:r>
      <w:r>
        <w:rPr>
          <w:rFonts w:ascii="Times New Roman" w:hAnsi="Times New Roman"/>
          <w:color w:val="000000"/>
          <w:sz w:val="24"/>
          <w:szCs w:val="24"/>
          <w:highlight w:val="none"/>
          <w:lang w:eastAsia="ru-RU"/>
        </w:rPr>
        <w:t xml:space="preserve">на сумму денежных средств, находящихся на Счете ДУ СПН, к Договору (далее – Соглашение), срок действия которого на дату закрытия Счета ДУ СПН не истек, Банк начисляет проценты по Счету ДУ СПН, исходя из срочной процентной ставки, определенной в Соглашении,</w:t>
      </w:r>
      <w:r>
        <w:rPr>
          <w:rFonts w:ascii="Times New Roman" w:hAnsi="Times New Roman" w:eastAsia="Times New Roman"/>
          <w:sz w:val="24"/>
          <w:szCs w:val="24"/>
          <w:highlight w:val="none"/>
          <w:lang w:eastAsia="ru-RU"/>
        </w:rPr>
        <w:t xml:space="preserve"> за период со дня, следующего за датой начала действия Соглашения по дату закрытия Счета ДУ СПН (включительно)</w:t>
      </w:r>
      <w:r>
        <w:rPr>
          <w:rFonts w:ascii="Times New Roman" w:hAnsi="Times New Roman"/>
          <w:color w:val="000000"/>
          <w:sz w:val="24"/>
          <w:szCs w:val="24"/>
          <w:highlight w:val="none"/>
          <w:lang w:eastAsia="ru-RU"/>
        </w:rPr>
        <w:t xml:space="preserve">, закрывает Счет ДУ СПН Клиента и перечисляет остаток денежных средств по Счету ДУ СПН Клиента, а также начисленные по Счету ДУ СПН проценты по реквизитам, указанным Клиентом в заявлении о расторжении Договора и закрытии Счета ДУ СПН в сроки и в порядке</w:t>
      </w:r>
      <w:r>
        <w:rPr>
          <w:rFonts w:ascii="Times New Roman" w:hAnsi="Times New Roman" w:eastAsia="Times New Roman"/>
          <w:sz w:val="24"/>
          <w:szCs w:val="24"/>
          <w:highlight w:val="none"/>
          <w:lang w:eastAsia="ru-RU"/>
        </w:rPr>
        <w:t xml:space="preserve">, установленные разделом </w:t>
      </w:r>
      <w:r>
        <w:rPr>
          <w:rFonts w:ascii="Times New Roman" w:hAnsi="Times New Roman" w:eastAsia="Times New Roman"/>
          <w:sz w:val="24"/>
          <w:szCs w:val="24"/>
          <w:highlight w:val="none"/>
          <w:lang w:eastAsia="ru-RU"/>
        </w:rPr>
        <w:t xml:space="preserve">10</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t xml:space="preserve">настоящих </w:t>
      </w:r>
      <w:r>
        <w:rPr>
          <w:rFonts w:ascii="Times New Roman" w:hAnsi="Times New Roman" w:eastAsia="Times New Roman"/>
          <w:sz w:val="24"/>
          <w:szCs w:val="24"/>
          <w:highlight w:val="none"/>
          <w:lang w:eastAsia="ru-RU"/>
        </w:rPr>
        <w:t xml:space="preserve">Условий.</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jc w:val="center"/>
        <w:spacing w:before="120" w:after="120" w:line="240" w:lineRule="auto"/>
        <w:tabs>
          <w:tab w:val="left" w:pos="0" w:leader="none"/>
          <w:tab w:val="left" w:pos="284" w:leader="none"/>
          <w:tab w:val="left" w:pos="1276" w:leader="none"/>
          <w:tab w:val="left" w:pos="1309" w:leader="none"/>
        </w:tabs>
        <w:rPr>
          <w:b/>
          <w:color w:val="000000"/>
          <w:highlight w:val="none"/>
        </w:rPr>
      </w:pPr>
      <w:r>
        <w:rPr>
          <w:rFonts w:ascii="Times New Roman" w:hAnsi="Times New Roman"/>
          <w:b/>
          <w:color w:val="000000"/>
          <w:sz w:val="24"/>
          <w:szCs w:val="24"/>
          <w:highlight w:val="none"/>
        </w:rPr>
        <w:t xml:space="preserve">8</w:t>
      </w:r>
      <w:r>
        <w:rPr>
          <w:rFonts w:ascii="Times New Roman" w:hAnsi="Times New Roman"/>
          <w:b/>
          <w:color w:val="000000"/>
          <w:sz w:val="24"/>
          <w:szCs w:val="24"/>
          <w:highlight w:val="none"/>
        </w:rPr>
        <w:t xml:space="preserve">. </w:t>
      </w:r>
      <w:r>
        <w:rPr>
          <w:rFonts w:ascii="Times New Roman" w:hAnsi="Times New Roman"/>
          <w:b/>
          <w:color w:val="000000"/>
          <w:sz w:val="24"/>
          <w:szCs w:val="24"/>
          <w:highlight w:val="none"/>
        </w:rPr>
        <w:t xml:space="preserve">Порядок оплаты комиссионного вознаграждения </w:t>
      </w:r>
      <w:r>
        <w:rPr>
          <w:rFonts w:ascii="Times New Roman" w:hAnsi="Times New Roman"/>
          <w:b/>
          <w:color w:val="000000"/>
          <w:sz w:val="24"/>
          <w:szCs w:val="24"/>
          <w:highlight w:val="none"/>
        </w:rPr>
        <w:br/>
        <w:t xml:space="preserve">и предоставления услуг в рамках ТП</w:t>
      </w:r>
      <w:r>
        <w:rPr>
          <w:b/>
          <w:color w:val="000000"/>
          <w:highlight w:val="none"/>
        </w:rPr>
      </w:r>
      <w:r>
        <w:rPr>
          <w:b/>
          <w:color w:val="000000"/>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8.1.</w:t>
      </w:r>
      <w:r>
        <w:rPr>
          <w:rFonts w:ascii="Times New Roman" w:hAnsi="Times New Roman"/>
          <w:color w:val="000000"/>
          <w:sz w:val="24"/>
          <w:szCs w:val="24"/>
          <w:highlight w:val="none"/>
        </w:rPr>
        <w:tab/>
        <w:t xml:space="preserve">Оплата комиссионного вознаграждения Банка за предоставленные услуги </w:t>
      </w:r>
      <w:r>
        <w:rPr>
          <w:rFonts w:ascii="Times New Roman" w:hAnsi="Times New Roman"/>
          <w:color w:val="000000"/>
          <w:sz w:val="24"/>
          <w:szCs w:val="24"/>
          <w:highlight w:val="none"/>
        </w:rPr>
        <w:br/>
        <w:t xml:space="preserve">по Договору РКО производится путем списания Банком суммы комиссионного вознаграждения со Счета (кроме Счетов, по которым в соответствии с настоящими Условиями оплата комиссионного вознаграждения Банка производится с иного счет</w:t>
      </w:r>
      <w:r>
        <w:rPr>
          <w:rFonts w:ascii="Times New Roman" w:hAnsi="Times New Roman"/>
          <w:color w:val="000000"/>
          <w:sz w:val="24"/>
          <w:szCs w:val="24"/>
          <w:highlight w:val="none"/>
        </w:rPr>
        <w:t xml:space="preserve">а) в срок и в размерах, установленных Тарифами Банка, в том числе платы за фактическое возмещение телеграфных расходов в соответствии с текущими тарифами Банка России. В случае недостаточности денежных средств на Счете, по которому совершена операция и(или</w:t>
      </w:r>
      <w:r>
        <w:rPr>
          <w:rFonts w:ascii="Times New Roman" w:hAnsi="Times New Roman"/>
          <w:color w:val="000000"/>
          <w:sz w:val="24"/>
          <w:szCs w:val="24"/>
          <w:highlight w:val="none"/>
        </w:rPr>
        <w:t xml:space="preserve">) представлена услуга, денежные средства списываются с иного Счета (кроме Счетов, по которым в соответствии с законодательством Российской Федерации запрещено списание денежных средств на указанные цели, и счетов по депозиту). В случае если валюта иного Сч</w:t>
      </w:r>
      <w:r>
        <w:rPr>
          <w:rFonts w:ascii="Times New Roman" w:hAnsi="Times New Roman"/>
          <w:color w:val="000000"/>
          <w:sz w:val="24"/>
          <w:szCs w:val="24"/>
          <w:highlight w:val="none"/>
        </w:rPr>
        <w:t xml:space="preserve">ета отлична от валюты задолженности Клиента по оплате комиссионного вознаграждения, Банк осуществляет конвертацию денежных средств в сумме, эквивалентной сумме задолженности Клиента по курсу Банка России на день осуществления конвертации денежных средств. </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sz w:val="24"/>
          <w:szCs w:val="24"/>
          <w:highlight w:val="none"/>
        </w:rPr>
        <w:t xml:space="preserve">В течение срока действия Договора РКО Банк списывает оплату комиссионного вознаграждения Банка за предоставленные услуги по Договору РКО с иного расчетног</w:t>
      </w:r>
      <w:r>
        <w:rPr>
          <w:rFonts w:ascii="Times New Roman" w:hAnsi="Times New Roman"/>
          <w:sz w:val="24"/>
          <w:szCs w:val="24"/>
          <w:highlight w:val="none"/>
        </w:rPr>
        <w:t xml:space="preserve">о счета (кроме банковских счетов, по которым в соответствии с законодательством Российской Федерации запрещено списание денежных средств на цели взимания комиссионного вознаграждения Банка, и счетов по депозиту), открытого в том же филиале Банка, в случае </w:t>
      </w:r>
      <w:r>
        <w:rPr>
          <w:rFonts w:ascii="Times New Roman" w:hAnsi="Times New Roman"/>
          <w:sz w:val="24"/>
          <w:szCs w:val="24"/>
          <w:highlight w:val="none"/>
        </w:rPr>
        <w:t xml:space="preserve">предоставления Клиентом в Банк Заявления о списании комиссионного вознаграждения с иного расчетного счета Клиента, открытого в Банке, в рамках Договора РКО (Приложение 14 к настоящим Условиям).</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Банк имеет право в одностороннем порядке вносить изменения в Тарифы Банка, в ТП, в т.ч. прекращать прием на обслуживание в рамках Архивных ТП. </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Об изменении Условий (включая приложения к ним), Тарифов Банка </w:t>
      </w:r>
      <w:r>
        <w:rPr>
          <w:rFonts w:ascii="Times New Roman" w:hAnsi="Times New Roman"/>
          <w:color w:val="000000"/>
          <w:sz w:val="24"/>
          <w:szCs w:val="24"/>
          <w:highlight w:val="none"/>
        </w:rPr>
        <w:t xml:space="preserve">и тарифов по ТП/Архивным ТП/о признании тарифного плана Архивным ТП Банк не позднее, чем за 10 рабочих дней до вступления изменений в силу уведомляет Клиента путем размещения соответствующей информации на официальном сайте Банка в сети Интернет по адресу: </w:t>
      </w:r>
      <w:hyperlink r:id="rId13" w:tooltip="http://www.rshb.ru" w:history="1">
        <w:r>
          <w:rPr>
            <w:rFonts w:ascii="Times New Roman" w:hAnsi="Times New Roman"/>
            <w:color w:val="000000"/>
            <w:sz w:val="24"/>
            <w:szCs w:val="24"/>
            <w:highlight w:val="none"/>
          </w:rPr>
          <w:t xml:space="preserve">www.rshb.ru</w:t>
        </w:r>
      </w:hyperlink>
      <w:r>
        <w:rPr>
          <w:rFonts w:ascii="Times New Roman" w:hAnsi="Times New Roman"/>
          <w:color w:val="000000"/>
          <w:sz w:val="24"/>
          <w:szCs w:val="24"/>
          <w:highlight w:val="none"/>
        </w:rPr>
        <w:t xml:space="preserve">, в помещениях Банка, его региональных филиалов и представительств, а также другими способа</w:t>
      </w:r>
      <w:r>
        <w:rPr>
          <w:rFonts w:ascii="Times New Roman" w:hAnsi="Times New Roman"/>
          <w:color w:val="000000"/>
          <w:sz w:val="24"/>
          <w:szCs w:val="24"/>
          <w:highlight w:val="none"/>
        </w:rPr>
        <w:t xml:space="preserve">ми по выбору Банка. Изменения, вносимые Банком, вступают в силу для всех Клиентов, начиная со дня, следующего за днем истечения срока, указанного в настоящем пункте, либо в конкретную дату, указанную Банком, но не ранее указанного в настоящем пункте срока.</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Услуги Банка, перечисленные в ТП/Архивном ТП, предоставляются Банком в объеме и по тарифам, установленным ТП/Архивном ТП, в</w:t>
      </w:r>
      <w:r>
        <w:rPr>
          <w:rFonts w:ascii="Times New Roman" w:hAnsi="Times New Roman"/>
          <w:color w:val="000000"/>
          <w:sz w:val="24"/>
          <w:szCs w:val="24"/>
          <w:highlight w:val="none"/>
        </w:rPr>
        <w:t xml:space="preserve"> течение срока действия Договора РКО или до истечения срока действия ТП согласно условиям ТП. Услуги Банка, не перечисленные в ТП/Архивном ТП, предоставляются Клиенту на основании условий Договора РКО, иных заключенных с Клиентом договоров и Тарифов Банка.</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Услуги Банка, включенные в ТП/Архивный ТП и требующие после предоставления </w:t>
      </w:r>
      <w:r>
        <w:rPr>
          <w:rFonts w:ascii="Times New Roman" w:hAnsi="Times New Roman"/>
          <w:color w:val="000000"/>
          <w:sz w:val="24"/>
          <w:szCs w:val="24"/>
          <w:highlight w:val="none"/>
        </w:rPr>
        <w:br/>
        <w:t xml:space="preserve">в Банк Заявления о присоединении к Единому сервисному договору/Заявления о присоединении к Условиям осуществления мероприятий по оформлению отдельных договорных отношений</w:t>
      </w:r>
      <w:r>
        <w:rPr>
          <w:rFonts w:ascii="Times New Roman" w:hAnsi="Times New Roman"/>
          <w:color w:val="000000"/>
          <w:sz w:val="24"/>
          <w:szCs w:val="24"/>
          <w:highlight w:val="none"/>
          <w:vertAlign w:val="superscript"/>
        </w:rPr>
        <w:footnoteReference w:id="44"/>
      </w:r>
      <w:r>
        <w:rPr>
          <w:rFonts w:ascii="Times New Roman" w:hAnsi="Times New Roman"/>
          <w:color w:val="000000"/>
          <w:sz w:val="24"/>
          <w:szCs w:val="24"/>
          <w:highlight w:val="none"/>
        </w:rPr>
        <w:t xml:space="preserve">, предоставляются Банком только в случае представления соответствующих документов и оформления договорных отношений. Условия предоставления указанных услуг начинают действовать с даты, следующей за днем подписания соответствующих договоров с Банком</w:t>
      </w:r>
      <w:r>
        <w:rPr>
          <w:rFonts w:ascii="Times New Roman" w:hAnsi="Times New Roman"/>
          <w:color w:val="000000"/>
          <w:sz w:val="24"/>
          <w:szCs w:val="24"/>
          <w:highlight w:val="none"/>
          <w:vertAlign w:val="superscript"/>
        </w:rPr>
        <w:footnoteReference w:id="45"/>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Комиссионное вознаграждение за услуги Банка, включенные в ТП/Архивный ТП, взимается в размере и в сроки, предусмотренные ТП/Архивным ТП. Комиссионное вознаграждение за услуги, не перечисленные в ТП/Архивном ТП, взимается Банком </w:t>
      </w:r>
      <w:r>
        <w:rPr>
          <w:rFonts w:ascii="Times New Roman" w:hAnsi="Times New Roman"/>
          <w:color w:val="000000"/>
          <w:sz w:val="24"/>
          <w:szCs w:val="24"/>
          <w:highlight w:val="none"/>
        </w:rPr>
        <w:br/>
        <w:t xml:space="preserve">в соответствии с Тарифами Банка</w:t>
      </w:r>
      <w:r>
        <w:rPr>
          <w:rFonts w:ascii="Times New Roman" w:hAnsi="Times New Roman"/>
          <w:color w:val="000000"/>
          <w:sz w:val="24"/>
          <w:szCs w:val="24"/>
          <w:highlight w:val="none"/>
        </w:rPr>
        <w:t xml:space="preserve">/Договором эквайринга. В случае прекращения действия ТП обслуживание Клиента осуществляется в соответствии с Тарифами Банка/Договором эквайринга.</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rPr>
          <w:rFonts w:ascii="Times New Roman" w:hAnsi="Times New Roman"/>
          <w:sz w:val="24"/>
          <w:szCs w:val="24"/>
          <w:highlight w:val="none"/>
        </w:rPr>
      </w:pPr>
      <w:r>
        <w:rPr>
          <w:rFonts w:ascii="Times New Roman" w:hAnsi="Times New Roman"/>
          <w:sz w:val="24"/>
          <w:szCs w:val="24"/>
          <w:highlight w:val="none"/>
          <w:lang w:eastAsia="ru-RU"/>
        </w:rPr>
        <w:t xml:space="preserve">В случае внесения Банком в одностороннем порядке изменений в установленный Клиенту ТП (изменение лимитов операций, размера стоимости ТП, включения/исключения отдельных услуг в рамках ТП и ины</w:t>
      </w:r>
      <w:r>
        <w:rPr>
          <w:rFonts w:ascii="Times New Roman" w:hAnsi="Times New Roman"/>
          <w:sz w:val="24"/>
          <w:szCs w:val="24"/>
          <w:highlight w:val="none"/>
          <w:lang w:eastAsia="ru-RU"/>
        </w:rPr>
        <w:t xml:space="preserve">х изменений условий ТП), при отсутствии письменного Заявления Клиента о переходе на обслуживание на другой ТП/Тарифы Банка на дату вступления в силу изменений, Банк продолжает обслуживание Счета(ов) Клиента в рамках установленного ТП, на новых условиях ТП.</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sz w:val="24"/>
          <w:szCs w:val="24"/>
          <w:highlight w:val="none"/>
          <w:lang w:eastAsia="ru-RU"/>
        </w:rPr>
        <w:t xml:space="preserve">В случае отмены Банком установленного </w:t>
      </w:r>
      <w:r>
        <w:rPr>
          <w:rFonts w:ascii="Times New Roman" w:hAnsi="Times New Roman"/>
          <w:sz w:val="24"/>
          <w:szCs w:val="24"/>
          <w:highlight w:val="none"/>
          <w:lang w:eastAsia="ru-RU"/>
        </w:rPr>
        <w:t xml:space="preserve">Клиенту ТП, при отсутствии письменного Заявления Клиента о смене ТП/переходе на обслуживание в рамках Тарифов Банка на дату отмены ТП Банк в одностороннем порядке переводит обслуживание Счета Клиента на обслуживание в рамках Тарифов Банка с даты отмены ТП.</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highlight w:val="none"/>
        </w:rPr>
      </w:pPr>
      <w:r>
        <w:rPr>
          <w:rFonts w:ascii="Times New Roman" w:hAnsi="Times New Roman"/>
          <w:color w:val="000000"/>
          <w:sz w:val="24"/>
          <w:szCs w:val="24"/>
          <w:highlight w:val="none"/>
        </w:rPr>
        <w:t xml:space="preserve">8.2.</w:t>
      </w:r>
      <w:r>
        <w:rPr>
          <w:rFonts w:ascii="Times New Roman" w:hAnsi="Times New Roman"/>
          <w:color w:val="000000"/>
          <w:sz w:val="24"/>
          <w:szCs w:val="24"/>
          <w:highlight w:val="none"/>
        </w:rPr>
        <w:tab/>
      </w:r>
      <w:r>
        <w:rPr>
          <w:rFonts w:ascii="Times New Roman" w:hAnsi="Times New Roman" w:eastAsia="Times New Roman"/>
          <w:color w:val="000000"/>
          <w:sz w:val="24"/>
          <w:szCs w:val="24"/>
          <w:highlight w:val="none"/>
          <w:lang w:eastAsia="ru-RU"/>
        </w:rPr>
        <w:t xml:space="preserve">При заключении Договора РКО с видом счета «расчетный» Клиент вправе осуществить выбор условий оплаты комиссионного вознаграждения: ТП</w:t>
      </w:r>
      <w:r>
        <w:rPr>
          <w:rFonts w:ascii="Times New Roman" w:hAnsi="Times New Roman" w:eastAsia="Times New Roman"/>
          <w:color w:val="000000"/>
          <w:sz w:val="24"/>
          <w:szCs w:val="24"/>
          <w:highlight w:val="none"/>
          <w:vertAlign w:val="superscript"/>
          <w:lang w:eastAsia="ru-RU"/>
        </w:rPr>
        <w:footnoteReference w:id="46"/>
      </w:r>
      <w:r>
        <w:rPr>
          <w:rFonts w:ascii="Times New Roman" w:hAnsi="Times New Roman" w:eastAsia="Times New Roman"/>
          <w:color w:val="000000"/>
          <w:sz w:val="24"/>
          <w:szCs w:val="24"/>
          <w:highlight w:val="none"/>
          <w:lang w:eastAsia="ru-RU"/>
        </w:rPr>
        <w:t xml:space="preserve"> или Тарифы Банка путем проставления соответствующей отметки в Заявлении о присоединении к Единому сервисному договору/Заявлении о присоединении к Условиям.</w:t>
      </w:r>
      <w:r>
        <w:rPr>
          <w:rFonts w:ascii="Times New Roman" w:hAnsi="Times New Roman" w:eastAsia="Times New Roman"/>
          <w:color w:val="000000"/>
          <w:sz w:val="24"/>
          <w:szCs w:val="24"/>
          <w:highlight w:val="none"/>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lang w:eastAsia="ru-RU"/>
        </w:rPr>
        <w:t xml:space="preserve">Условия обслуживания Счета в рамках ТП вступают в силу в день оплаты Клиентом стоимости ТП и комиссионного вознаграждения за смену ТП (при наличии установленного </w:t>
      </w:r>
      <w:r>
        <w:rPr>
          <w:rFonts w:ascii="Times New Roman" w:hAnsi="Times New Roman" w:eastAsia="Times New Roman"/>
          <w:color w:val="000000"/>
          <w:sz w:val="24"/>
          <w:szCs w:val="24"/>
          <w:highlight w:val="none"/>
          <w:lang w:eastAsia="ru-RU"/>
        </w:rPr>
        <w:t xml:space="preserve">тарифа) и действуют в течение срока действия Договора РКО или до истечения срока действия ТП согласно условиям ТП/смены ТП по инициативе Клиента. В</w:t>
      </w:r>
      <w:r>
        <w:rPr>
          <w:rFonts w:ascii="Times New Roman" w:hAnsi="Times New Roman" w:eastAsia="Times New Roman"/>
          <w:color w:val="000000"/>
          <w:sz w:val="24"/>
          <w:szCs w:val="24"/>
          <w:highlight w:val="none"/>
          <w:lang w:eastAsia="ru-RU"/>
        </w:rPr>
        <w:t xml:space="preserve"> случае неоплаты Клиентом стоимости ТП при открытии Счета Банк, не позднее рабочего дня, следующего за днем установленного срока оплаты стоимости ТП, взимает комиссионное вознаграждение за открытие Счета в размере, предусмотренном разделом 1 Тарифов Банка.</w:t>
      </w:r>
      <w:r>
        <w:rPr>
          <w:rFonts w:ascii="Times New Roman" w:hAnsi="Times New Roman" w:eastAsia="Times New Roman"/>
          <w:color w:val="000000"/>
          <w:sz w:val="24"/>
          <w:szCs w:val="24"/>
          <w:highlight w:val="none"/>
        </w:rPr>
      </w:r>
      <w:r>
        <w:rPr>
          <w:rFonts w:ascii="Times New Roman" w:hAnsi="Times New Roman" w:eastAsia="Times New Roman"/>
          <w:color w:val="000000"/>
          <w:sz w:val="24"/>
          <w:szCs w:val="24"/>
          <w:highlight w:val="none"/>
        </w:rPr>
      </w:r>
    </w:p>
    <w:p>
      <w:pPr>
        <w:ind w:firstLine="709"/>
        <w:jc w:val="both"/>
        <w:spacing w:after="0" w:line="240" w:lineRule="auto"/>
        <w:tabs>
          <w:tab w:val="left" w:pos="1134" w:leader="none"/>
          <w:tab w:val="left" w:pos="1276"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ТП «Агростарт»/«Агророст»/«Агропремиум» может быть предоставлен только Клиентам, которые отнесены Банком к Клиентам сегмента АПК. </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276"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Принадлежность Клиента к сегменту АПК определяется по совокупности следующих критериев:</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426" w:leader="none"/>
          <w:tab w:val="left" w:pos="1134" w:leader="none"/>
        </w:tabs>
        <w:rPr>
          <w:rFonts w:ascii="Times New Roman" w:hAnsi="Times New Roman"/>
          <w:sz w:val="24"/>
          <w:szCs w:val="24"/>
          <w:highlight w:val="none"/>
        </w:rPr>
      </w:pPr>
      <w:r>
        <w:rPr>
          <w:rFonts w:ascii="Times New Roman" w:hAnsi="Times New Roman"/>
          <w:iCs/>
          <w:sz w:val="24"/>
          <w:szCs w:val="24"/>
          <w:highlight w:val="none"/>
        </w:rPr>
        <w:t xml:space="preserve">-</w:t>
      </w:r>
      <w:r>
        <w:rPr>
          <w:rFonts w:ascii="Times New Roman" w:hAnsi="Times New Roman"/>
          <w:iCs/>
          <w:sz w:val="24"/>
          <w:szCs w:val="24"/>
          <w:highlight w:val="none"/>
        </w:rPr>
        <w:tab/>
        <w:t xml:space="preserve">Клиент является юридическим лицом (за исключением финансовой организации), крестьянским (фермерским) хозяйством, независимо от правового статуса</w:t>
      </w:r>
      <w:r>
        <w:rPr>
          <w:rFonts w:ascii="Times New Roman" w:hAnsi="Times New Roman"/>
          <w:iCs/>
          <w:sz w:val="24"/>
          <w:szCs w:val="24"/>
          <w:highlight w:val="none"/>
          <w:vertAlign w:val="superscript"/>
        </w:rPr>
        <w:footnoteReference w:id="47"/>
      </w:r>
      <w:r>
        <w:rPr>
          <w:rFonts w:ascii="Times New Roman" w:hAnsi="Times New Roman"/>
          <w:iCs/>
          <w:sz w:val="24"/>
          <w:szCs w:val="24"/>
          <w:highlight w:val="none"/>
        </w:rPr>
        <w:t xml:space="preserve">, индивидуальным предпринимателем</w:t>
      </w:r>
      <w:r>
        <w:rPr>
          <w:rFonts w:ascii="Times New Roman" w:hAnsi="Times New Roman" w:eastAsia="Times New Roman"/>
          <w:sz w:val="24"/>
          <w:szCs w:val="24"/>
          <w:highlight w:val="none"/>
          <w:lang w:eastAsia="ru-RU"/>
        </w:rPr>
        <w:t xml:space="preserve">;</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426" w:leader="none"/>
          <w:tab w:val="left" w:pos="1134" w:leader="none"/>
          <w:tab w:val="left" w:pos="1276" w:leader="none"/>
        </w:tabs>
        <w:rPr>
          <w:rFonts w:ascii="Times New Roman" w:hAnsi="Times New Roman" w:eastAsia="Times New Roman"/>
          <w:iCs/>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r>
      <w:r>
        <w:rPr>
          <w:rFonts w:ascii="Times New Roman" w:hAnsi="Times New Roman" w:eastAsia="Times New Roman"/>
          <w:iCs/>
          <w:sz w:val="24"/>
          <w:szCs w:val="24"/>
          <w:highlight w:val="none"/>
          <w:lang w:eastAsia="ru-RU"/>
        </w:rPr>
        <w:t xml:space="preserve">деятельность Клиента соответствует основным кодам вида экономической деятельности (далее – ОКВЭД), связанным с АПК, согласно Общероссийскому классификатору видов экономической деятельности, указанным в условиях ТП «Агростарт»/«Агророст»/«Агропремиум».</w:t>
      </w:r>
      <w:r>
        <w:rPr>
          <w:rFonts w:ascii="Times New Roman" w:hAnsi="Times New Roman" w:eastAsia="Times New Roman"/>
          <w:sz w:val="24"/>
          <w:szCs w:val="24"/>
          <w:highlight w:val="none"/>
          <w:lang w:eastAsia="ru-RU"/>
        </w:rPr>
        <w:t xml:space="preserve"> </w:t>
      </w:r>
      <w:r>
        <w:rPr>
          <w:rFonts w:ascii="Times New Roman" w:hAnsi="Times New Roman" w:eastAsia="Times New Roman"/>
          <w:iCs/>
          <w:sz w:val="24"/>
          <w:szCs w:val="24"/>
          <w:highlight w:val="none"/>
        </w:rPr>
      </w:r>
      <w:r>
        <w:rPr>
          <w:rFonts w:ascii="Times New Roman" w:hAnsi="Times New Roman" w:eastAsia="Times New Roman"/>
          <w:iCs/>
          <w:sz w:val="24"/>
          <w:szCs w:val="24"/>
          <w:highlight w:val="none"/>
        </w:rPr>
      </w:r>
    </w:p>
    <w:p>
      <w:pPr>
        <w:ind w:firstLine="709"/>
        <w:jc w:val="both"/>
        <w:spacing w:after="0" w:line="240" w:lineRule="auto"/>
        <w:tabs>
          <w:tab w:val="left" w:pos="1134" w:leader="none"/>
        </w:tabs>
        <w:rPr>
          <w:rFonts w:ascii="Times New Roman" w:hAnsi="Times New Roman" w:eastAsia="Times New Roman"/>
          <w:iCs/>
          <w:sz w:val="24"/>
          <w:szCs w:val="24"/>
          <w:highlight w:val="none"/>
        </w:rPr>
      </w:pPr>
      <w:r>
        <w:rPr>
          <w:rFonts w:ascii="Times New Roman" w:hAnsi="Times New Roman" w:eastAsia="Times New Roman"/>
          <w:iCs/>
          <w:sz w:val="24"/>
          <w:szCs w:val="24"/>
          <w:highlight w:val="none"/>
          <w:lang w:eastAsia="ru-RU"/>
        </w:rPr>
        <w:t xml:space="preserve">ТП «Агростарт» может быть подключен только новому Клиен</w:t>
      </w:r>
      <w:r>
        <w:rPr>
          <w:rFonts w:ascii="Times New Roman" w:hAnsi="Times New Roman" w:eastAsia="Times New Roman"/>
          <w:iCs/>
          <w:sz w:val="24"/>
          <w:szCs w:val="24"/>
          <w:highlight w:val="none"/>
          <w:lang w:eastAsia="ru-RU"/>
        </w:rPr>
        <w:t xml:space="preserve">ту, не имеющему на момент открытия Счета в валюте Российской Федерации, к которому планируется подключить ТП «Агростарт», Счетов в валюте Российской Федерации и/или иностранной валюте в рамках одного филиала/ВСП Банка, и все ранее открытые Счета которого (</w:t>
      </w:r>
      <w:r>
        <w:rPr>
          <w:rFonts w:ascii="Times New Roman" w:hAnsi="Times New Roman" w:eastAsia="Times New Roman"/>
          <w:iCs/>
          <w:sz w:val="24"/>
          <w:szCs w:val="24"/>
          <w:highlight w:val="none"/>
          <w:lang w:eastAsia="ru-RU"/>
        </w:rPr>
        <w:t xml:space="preserve">если они открывались), были закрыты Клиентом/Банком более 12 (двенадцати) месяцев назад, при заключении Договора РКО. ТП «Агростарт» предоставляется Клиенту на срок до 12 (двенадцати) календарных месяцев и может быть подключен к Счету не более одного раза.</w:t>
      </w:r>
      <w:r>
        <w:rPr>
          <w:rFonts w:ascii="Times New Roman" w:hAnsi="Times New Roman" w:eastAsia="Times New Roman"/>
          <w:iCs/>
          <w:sz w:val="24"/>
          <w:szCs w:val="24"/>
          <w:highlight w:val="none"/>
        </w:rPr>
      </w:r>
      <w:r>
        <w:rPr>
          <w:rFonts w:ascii="Times New Roman" w:hAnsi="Times New Roman" w:eastAsia="Times New Roman"/>
          <w:iCs/>
          <w:sz w:val="24"/>
          <w:szCs w:val="24"/>
          <w:highlight w:val="none"/>
        </w:rPr>
      </w:r>
    </w:p>
    <w:p>
      <w:pPr>
        <w:ind w:firstLine="709"/>
        <w:jc w:val="both"/>
        <w:spacing w:after="0" w:line="240" w:lineRule="auto"/>
        <w:tabs>
          <w:tab w:val="left" w:pos="1134" w:leader="none"/>
        </w:tabs>
        <w:rPr>
          <w:rFonts w:ascii="Times New Roman" w:hAnsi="Times New Roman" w:eastAsia="Times New Roman"/>
          <w:sz w:val="24"/>
          <w:szCs w:val="24"/>
          <w:highlight w:val="none"/>
        </w:rPr>
      </w:pPr>
      <w:r>
        <w:rPr>
          <w:rFonts w:ascii="Times New Roman" w:hAnsi="Times New Roman" w:eastAsia="Times New Roman"/>
          <w:bCs/>
          <w:sz w:val="24"/>
          <w:szCs w:val="24"/>
          <w:highlight w:val="none"/>
          <w:lang w:eastAsia="ru-RU"/>
        </w:rPr>
        <w:t xml:space="preserve">ТП «Агророст» </w:t>
      </w:r>
      <w:r>
        <w:rPr>
          <w:rFonts w:ascii="Times New Roman" w:hAnsi="Times New Roman" w:eastAsia="Times New Roman"/>
          <w:iCs/>
          <w:sz w:val="24"/>
          <w:szCs w:val="24"/>
          <w:highlight w:val="none"/>
          <w:lang w:eastAsia="ru-RU"/>
        </w:rPr>
        <w:t xml:space="preserve">предоставляется Клиенту </w:t>
      </w:r>
      <w:r>
        <w:rPr>
          <w:rFonts w:ascii="Times New Roman" w:hAnsi="Times New Roman" w:eastAsia="Times New Roman"/>
          <w:sz w:val="24"/>
          <w:szCs w:val="24"/>
          <w:highlight w:val="none"/>
          <w:lang w:eastAsia="ru-RU"/>
        </w:rPr>
        <w:t xml:space="preserve">в случаях, если такой Клиент соответствует одному из следующих условий: </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709" w:leader="none"/>
          <w:tab w:val="left" w:pos="2552"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 Клиент является новым Клиентом Банка,</w:t>
      </w:r>
      <w:r>
        <w:rPr>
          <w:rFonts w:ascii="Times New Roman" w:hAnsi="Times New Roman" w:eastAsia="Times New Roman"/>
          <w:sz w:val="24"/>
          <w:szCs w:val="24"/>
          <w:highlight w:val="none"/>
          <w:lang w:eastAsia="ru-RU"/>
        </w:rPr>
        <w:t xml:space="preserve"> </w:t>
      </w:r>
      <w:r>
        <w:rPr>
          <w:rFonts w:ascii="Times New Roman" w:hAnsi="Times New Roman" w:eastAsia="Times New Roman"/>
          <w:bCs/>
          <w:sz w:val="24"/>
          <w:szCs w:val="24"/>
          <w:highlight w:val="none"/>
          <w:lang w:eastAsia="ru-RU"/>
        </w:rPr>
        <w:t xml:space="preserve">т.е. на момент открытия Счета в валюте Российской Федерации, к которому планируется подключить ТП «Агророст», отсутствуют другие Счета в валюте Российской Федерации и/или иностранной валюте, открытые </w:t>
      </w:r>
      <w:r>
        <w:rPr>
          <w:rFonts w:ascii="Times New Roman" w:hAnsi="Times New Roman" w:eastAsia="Times New Roman"/>
          <w:bCs/>
          <w:sz w:val="24"/>
          <w:szCs w:val="24"/>
          <w:highlight w:val="none"/>
          <w:lang w:eastAsia="ru-RU"/>
        </w:rPr>
        <w:br/>
        <w:t xml:space="preserve">в рамках одного филиала/ВСП Банка;</w:t>
      </w:r>
      <w:r>
        <w:rPr>
          <w:rFonts w:ascii="Times New Roman" w:hAnsi="Times New Roman" w:eastAsia="Times New Roman"/>
          <w:bCs/>
          <w:sz w:val="24"/>
          <w:szCs w:val="24"/>
          <w:highlight w:val="none"/>
        </w:rPr>
      </w:r>
      <w:r>
        <w:rPr>
          <w:rFonts w:ascii="Times New Roman" w:hAnsi="Times New Roman" w:eastAsia="Times New Roman"/>
          <w:bCs/>
          <w:sz w:val="24"/>
          <w:szCs w:val="24"/>
          <w:highlight w:val="none"/>
        </w:rPr>
      </w:r>
    </w:p>
    <w:p>
      <w:pPr>
        <w:ind w:firstLine="709"/>
        <w:jc w:val="both"/>
        <w:spacing w:after="0" w:line="240" w:lineRule="auto"/>
        <w:tabs>
          <w:tab w:val="left" w:pos="709" w:leader="none"/>
          <w:tab w:val="left" w:pos="2552"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 Клиент является действующим Клиентом Банка, обслуживающимся в рамках ТП «Агростарт» и оформившим заявление о смене ТП «Агростарт» на ТП «Агророст» </w:t>
      </w:r>
      <w:r>
        <w:rPr>
          <w:rFonts w:ascii="Times New Roman" w:hAnsi="Times New Roman" w:eastAsia="Times New Roman"/>
          <w:bCs/>
          <w:sz w:val="24"/>
          <w:szCs w:val="24"/>
          <w:highlight w:val="none"/>
          <w:lang w:eastAsia="ru-RU"/>
        </w:rPr>
        <w:br/>
        <w:t xml:space="preserve">в установленном в Банке порядке.</w:t>
      </w:r>
      <w:r>
        <w:rPr>
          <w:rFonts w:ascii="Times New Roman" w:hAnsi="Times New Roman" w:eastAsia="Times New Roman"/>
          <w:bCs/>
          <w:sz w:val="24"/>
          <w:szCs w:val="24"/>
          <w:highlight w:val="none"/>
        </w:rPr>
      </w:r>
      <w:r>
        <w:rPr>
          <w:rFonts w:ascii="Times New Roman" w:hAnsi="Times New Roman" w:eastAsia="Times New Roman"/>
          <w:bCs/>
          <w:sz w:val="24"/>
          <w:szCs w:val="24"/>
          <w:highlight w:val="none"/>
        </w:rPr>
      </w:r>
    </w:p>
    <w:p>
      <w:pPr>
        <w:ind w:firstLine="709"/>
        <w:jc w:val="both"/>
        <w:spacing w:after="0" w:line="240" w:lineRule="auto"/>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ТП «Агропремиум» предоставляется Клиенту в случаях, если такой Клиент соответствует одному из следующих условий: </w:t>
      </w:r>
      <w:r>
        <w:rPr>
          <w:rFonts w:ascii="Times New Roman" w:hAnsi="Times New Roman" w:eastAsia="Times New Roman"/>
          <w:bCs/>
          <w:sz w:val="24"/>
          <w:szCs w:val="24"/>
          <w:highlight w:val="none"/>
        </w:rPr>
      </w:r>
      <w:r>
        <w:rPr>
          <w:rFonts w:ascii="Times New Roman" w:hAnsi="Times New Roman" w:eastAsia="Times New Roman"/>
          <w:bCs/>
          <w:sz w:val="24"/>
          <w:szCs w:val="24"/>
          <w:highlight w:val="none"/>
        </w:rPr>
      </w:r>
    </w:p>
    <w:p>
      <w:pPr>
        <w:ind w:firstLine="709"/>
        <w:jc w:val="both"/>
        <w:spacing w:after="0" w:line="240" w:lineRule="auto"/>
        <w:tabs>
          <w:tab w:val="left" w:pos="709" w:leader="none"/>
          <w:tab w:val="left" w:pos="2552"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 Клиент является нов</w:t>
      </w:r>
      <w:r>
        <w:rPr>
          <w:rFonts w:ascii="Times New Roman" w:hAnsi="Times New Roman" w:eastAsia="Times New Roman"/>
          <w:bCs/>
          <w:sz w:val="24"/>
          <w:szCs w:val="24"/>
          <w:highlight w:val="none"/>
          <w:lang w:eastAsia="ru-RU"/>
        </w:rPr>
        <w:t xml:space="preserve">ым Клиентом Банка, т.е. на момент открытия Счета в валюте Российской Федерации, к которому планируется подключить ТП «Агропремиум», отсутствуют другие Счета в валюте Российской Федерации и/или иностранной валюте, открытые в рамках одного филиала/ВСП Банка;</w:t>
      </w:r>
      <w:r>
        <w:rPr>
          <w:rFonts w:ascii="Times New Roman" w:hAnsi="Times New Roman" w:eastAsia="Times New Roman"/>
          <w:bCs/>
          <w:sz w:val="24"/>
          <w:szCs w:val="24"/>
          <w:highlight w:val="none"/>
        </w:rPr>
      </w:r>
      <w:r>
        <w:rPr>
          <w:rFonts w:ascii="Times New Roman" w:hAnsi="Times New Roman" w:eastAsia="Times New Roman"/>
          <w:bCs/>
          <w:sz w:val="24"/>
          <w:szCs w:val="24"/>
          <w:highlight w:val="none"/>
        </w:rPr>
      </w:r>
    </w:p>
    <w:p>
      <w:pPr>
        <w:ind w:firstLine="709"/>
        <w:jc w:val="both"/>
        <w:spacing w:after="0" w:line="240" w:lineRule="auto"/>
        <w:tabs>
          <w:tab w:val="left" w:pos="709" w:leader="none"/>
          <w:tab w:val="left" w:pos="2552"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 Клиент является действующим Клиентом Банка, обслуживающимся в рамках ТП «Агростарт»/«Агророст» и оформившим заявление о смене ТП «Агростарт»/«Агророст» </w:t>
      </w:r>
      <w:r>
        <w:rPr>
          <w:rFonts w:ascii="Times New Roman" w:hAnsi="Times New Roman" w:eastAsia="Times New Roman"/>
          <w:bCs/>
          <w:sz w:val="24"/>
          <w:szCs w:val="24"/>
          <w:highlight w:val="none"/>
          <w:lang w:eastAsia="ru-RU"/>
        </w:rPr>
        <w:br/>
        <w:t xml:space="preserve">на ТП «Агропремиум» в установленном в Банке порядке.</w:t>
      </w:r>
      <w:r>
        <w:rPr>
          <w:rFonts w:ascii="Times New Roman" w:hAnsi="Times New Roman" w:eastAsia="Times New Roman"/>
          <w:bCs/>
          <w:sz w:val="24"/>
          <w:szCs w:val="24"/>
          <w:highlight w:val="none"/>
        </w:rPr>
      </w:r>
      <w:r>
        <w:rPr>
          <w:rFonts w:ascii="Times New Roman" w:hAnsi="Times New Roman" w:eastAsia="Times New Roman"/>
          <w:bCs/>
          <w:sz w:val="24"/>
          <w:szCs w:val="24"/>
          <w:highlight w:val="none"/>
        </w:rPr>
      </w:r>
    </w:p>
    <w:p>
      <w:pPr>
        <w:ind w:firstLine="709"/>
        <w:jc w:val="both"/>
        <w:spacing w:after="0" w:line="240" w:lineRule="auto"/>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Подключение ТП «Агророст»/«Агропремиум» действующему Клиенту осуществляется только в случае перехода на данные ТП в следующем порядке:</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993"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tab/>
        <w:t xml:space="preserve">на ТП «Агророст» возможен переход только с ТП «Агростарт», переход с других ТП/Архивных ТП и Тарифов Банка не осуществляется;</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 на ТП «Агропремиум» возможен переход только с ТП «Агростарт»/«Агророст», переход с других ТП/Архивных ТП и Тарифов Банка не осуществляется.</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42" w:leader="none"/>
          <w:tab w:val="left" w:pos="1418" w:leader="none"/>
        </w:tabs>
        <w:rPr>
          <w:rFonts w:ascii="Times New Roman" w:hAnsi="Times New Roman" w:eastAsia="Times New Roman"/>
          <w:sz w:val="24"/>
          <w:szCs w:val="24"/>
          <w:highlight w:val="none"/>
        </w:rPr>
      </w:pPr>
      <w:r>
        <w:rPr>
          <w:rFonts w:ascii="Times New Roman" w:hAnsi="Times New Roman" w:eastAsia="Times New Roman"/>
          <w:iCs/>
          <w:sz w:val="24"/>
          <w:szCs w:val="24"/>
          <w:highlight w:val="none"/>
          <w:lang w:eastAsia="ru-RU"/>
        </w:rPr>
        <w:t xml:space="preserve">ТП «Базовый лайт» может быть подключен как новому Клиенту, не имеющему </w:t>
      </w:r>
      <w:r>
        <w:rPr>
          <w:rFonts w:ascii="Times New Roman" w:hAnsi="Times New Roman" w:eastAsia="Times New Roman"/>
          <w:iCs/>
          <w:sz w:val="24"/>
          <w:szCs w:val="24"/>
          <w:highlight w:val="none"/>
          <w:lang w:eastAsia="ru-RU"/>
        </w:rPr>
        <w:br/>
        <w:t xml:space="preserve">на момент открытия Счета в валюте Российской Федерации, к которому планируется подключить ТП «Агростарт», Счетов в валюте Российской Федерации и/или иностранной валюте в рамках </w:t>
      </w:r>
      <w:r>
        <w:rPr>
          <w:rFonts w:ascii="Times New Roman" w:hAnsi="Times New Roman" w:eastAsia="Times New Roman"/>
          <w:iCs/>
          <w:sz w:val="24"/>
          <w:szCs w:val="24"/>
          <w:highlight w:val="none"/>
          <w:lang w:eastAsia="ru-RU"/>
        </w:rPr>
        <w:t xml:space="preserve">одного филиала/ВСП Банка и все ранее открытые Счета которого (если они открывались) были закрыты Клиентом/Банком более 12 (двенадцати) месяцев назад, при заключении Договора РКО, так и действующему Клиенту, имеющему в Банке не более одного открытого Счета</w:t>
      </w:r>
      <w:r>
        <w:rPr>
          <w:rFonts w:ascii="Times New Roman" w:hAnsi="Times New Roman" w:eastAsia="Times New Roman"/>
          <w:iCs/>
          <w:sz w:val="24"/>
          <w:szCs w:val="24"/>
          <w:highlight w:val="none"/>
          <w:lang w:eastAsia="ru-RU"/>
        </w:rPr>
        <w:t xml:space="preserve"> в валюте Российской Федерации в рамках одного филиала/ВСП Банка, по которому отсутствовали расходные операции в течение 3 (трёх) месяцев до даты подключения к Счету ТП «Базовый лайт» и к которому на дату подключения ТП «Базовый лайт» не подключен иной ТП.</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lang w:eastAsia="ru-RU"/>
        </w:rPr>
        <w:t xml:space="preserve">ТП «Базовый комфорт»/«Агростарт» может быть подключен только новому Клиенту, не имеющему банковских счетов в рамках одного филиала/ВСП Банка при заключении Договора РКО. </w:t>
      </w:r>
      <w:r>
        <w:rPr>
          <w:rFonts w:ascii="Times New Roman" w:hAnsi="Times New Roman" w:eastAsia="Times New Roman"/>
          <w:color w:val="000000"/>
          <w:sz w:val="24"/>
          <w:szCs w:val="24"/>
          <w:highlight w:val="none"/>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lang w:eastAsia="ru-RU"/>
        </w:rPr>
        <w:t xml:space="preserve">При открытии Клиентом второго и/или последующего Счета в валюте Российской Федерации </w:t>
      </w:r>
      <w:r>
        <w:rPr>
          <w:rFonts w:ascii="Times New Roman" w:hAnsi="Times New Roman" w:eastAsia="Times New Roman"/>
          <w:color w:val="000000" w:themeColor="text1"/>
          <w:sz w:val="24"/>
          <w:szCs w:val="24"/>
          <w:highlight w:val="none"/>
          <w:lang w:eastAsia="ru-RU"/>
        </w:rPr>
        <w:t xml:space="preserve">и/или в иностранной валюте</w:t>
      </w:r>
      <w:r>
        <w:rPr>
          <w:rFonts w:ascii="Times New Roman" w:hAnsi="Times New Roman" w:eastAsia="Times New Roman"/>
          <w:color w:val="000000" w:themeColor="text1"/>
          <w:sz w:val="24"/>
          <w:szCs w:val="24"/>
          <w:highlight w:val="none"/>
          <w:lang w:eastAsia="ru-RU"/>
        </w:rPr>
        <w:t xml:space="preserve"> </w:t>
      </w:r>
      <w:r>
        <w:rPr>
          <w:rFonts w:ascii="Times New Roman" w:hAnsi="Times New Roman" w:eastAsia="Times New Roman"/>
          <w:color w:val="000000"/>
          <w:sz w:val="24"/>
          <w:szCs w:val="24"/>
          <w:highlight w:val="none"/>
          <w:lang w:eastAsia="ru-RU"/>
        </w:rPr>
        <w:t xml:space="preserve">в рамках одного филиала/ВСП Банка Счет, который ранее был подключен к ТП «Базовый лайт»/«Базовый комфорт»</w:t>
      </w:r>
      <w:r>
        <w:rPr>
          <w:rFonts w:ascii="Times New Roman" w:hAnsi="Times New Roman" w:eastAsia="Times New Roman"/>
          <w:sz w:val="24"/>
          <w:szCs w:val="24"/>
          <w:highlight w:val="none"/>
          <w:lang w:eastAsia="ru-RU"/>
        </w:rPr>
        <w:t xml:space="preserve">/</w:t>
      </w:r>
      <w:r>
        <w:rPr>
          <w:rFonts w:ascii="Times New Roman" w:hAnsi="Times New Roman" w:eastAsia="Times New Roman"/>
          <w:color w:val="000000"/>
          <w:sz w:val="24"/>
          <w:szCs w:val="24"/>
          <w:highlight w:val="none"/>
          <w:lang w:eastAsia="ru-RU"/>
        </w:rPr>
        <w:t xml:space="preserve">«Агростарт»/«Агророст»/ «Агропремиум», переводится на обслуживание по стандартным Тарифам Банка без заявления Клиента. Перевод </w:t>
      </w:r>
      <w:r>
        <w:rPr>
          <w:rFonts w:ascii="Times New Roman" w:hAnsi="Times New Roman" w:eastAsia="Times New Roman"/>
          <w:color w:val="000000"/>
          <w:sz w:val="24"/>
          <w:szCs w:val="24"/>
          <w:highlight w:val="none"/>
          <w:lang w:eastAsia="ru-RU"/>
        </w:rPr>
        <w:t xml:space="preserve">осуществляется со дня, следующего за датой окончания текущего календарного месяца обслуживания по ТП «Базовый лайт»/«Базовый комфорт»/«Агростарт»/«Агророст»/«Агропремиум», в котором Клиент открыл второй и/или последующий Счет в валюте Российской Федерации.</w:t>
      </w:r>
      <w:r>
        <w:rPr>
          <w:rFonts w:ascii="Times New Roman" w:hAnsi="Times New Roman" w:eastAsia="Times New Roman"/>
          <w:color w:val="000000"/>
          <w:sz w:val="24"/>
          <w:szCs w:val="24"/>
          <w:highlight w:val="none"/>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lang w:eastAsia="ru-RU"/>
        </w:rPr>
        <w:t xml:space="preserve">ТП «Базовый лайт» предоставляется Клиенту на срок до 6 (шести) календарных месяцев.</w:t>
      </w:r>
      <w:r>
        <w:rPr>
          <w:rFonts w:ascii="Times New Roman" w:hAnsi="Times New Roman" w:eastAsia="Times New Roman"/>
          <w:color w:val="000000"/>
          <w:sz w:val="24"/>
          <w:szCs w:val="24"/>
          <w:highlight w:val="none"/>
        </w:rPr>
      </w:r>
      <w:r>
        <w:rPr>
          <w:rFonts w:ascii="Times New Roman" w:hAnsi="Times New Roman" w:eastAsia="Times New Roman"/>
          <w:color w:val="000000"/>
          <w:sz w:val="24"/>
          <w:szCs w:val="24"/>
          <w:highlight w:val="none"/>
        </w:rPr>
      </w:r>
    </w:p>
    <w:p>
      <w:pPr>
        <w:ind w:firstLine="709"/>
        <w:jc w:val="both"/>
        <w:spacing w:after="0" w:line="240" w:lineRule="auto"/>
        <w:tabs>
          <w:tab w:val="left" w:pos="851" w:leader="none"/>
          <w:tab w:val="left" w:pos="1276" w:leader="none"/>
        </w:tabs>
        <w:rPr>
          <w:rFonts w:ascii="Times New Roman" w:hAnsi="Times New Roman"/>
          <w:color w:val="000000"/>
          <w:sz w:val="24"/>
          <w:szCs w:val="24"/>
          <w:highlight w:val="none"/>
        </w:rPr>
      </w:pPr>
      <w:r>
        <w:rPr>
          <w:rFonts w:ascii="Times New Roman" w:hAnsi="Times New Roman" w:eastAsia="Times New Roman"/>
          <w:iCs/>
          <w:sz w:val="24"/>
          <w:szCs w:val="24"/>
          <w:highlight w:val="none"/>
          <w:lang w:eastAsia="ru-RU"/>
        </w:rPr>
        <w:t xml:space="preserve">ТП </w:t>
      </w:r>
      <w:r>
        <w:rPr>
          <w:rFonts w:ascii="Times New Roman" w:hAnsi="Times New Roman" w:eastAsia="Times New Roman"/>
          <w:sz w:val="24"/>
          <w:szCs w:val="24"/>
          <w:highlight w:val="none"/>
          <w:lang w:eastAsia="ru-RU"/>
        </w:rPr>
        <w:t xml:space="preserve">«Агростарт» </w:t>
      </w:r>
      <w:r>
        <w:rPr>
          <w:rFonts w:ascii="Times New Roman" w:hAnsi="Times New Roman" w:eastAsia="Times New Roman"/>
          <w:iCs/>
          <w:sz w:val="24"/>
          <w:szCs w:val="24"/>
          <w:highlight w:val="none"/>
          <w:lang w:eastAsia="ru-RU"/>
        </w:rPr>
        <w:t xml:space="preserve">предоставляется Клиенту на срок до 12 (двенадцати) календарных месяцев и может быть подключен к Счету не более одного раза.</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lang w:eastAsia="ru-RU"/>
        </w:rPr>
        <w:t xml:space="preserve">ТП для экспортно-ориентированных компаний АПК представляется Клиентам, соответствующим условиям отнесения к экспортно-ориентированным компаниям агропромышленного комплекса, указанным в ТП для экспортно-ориентированных компаний АПК.</w:t>
      </w:r>
      <w:r>
        <w:rPr>
          <w:rFonts w:ascii="Times New Roman" w:hAnsi="Times New Roman" w:eastAsia="Times New Roman"/>
          <w:color w:val="000000"/>
          <w:sz w:val="24"/>
          <w:szCs w:val="24"/>
          <w:highlight w:val="none"/>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lang w:eastAsia="ru-RU"/>
        </w:rPr>
        <w:t xml:space="preserve">ТП «Расчетный эконом</w:t>
      </w:r>
      <w:r>
        <w:rPr>
          <w:rFonts w:ascii="Times New Roman" w:hAnsi="Times New Roman" w:eastAsia="Times New Roman"/>
          <w:color w:val="000000"/>
          <w:sz w:val="24"/>
          <w:szCs w:val="24"/>
          <w:highlight w:val="none"/>
          <w:lang w:eastAsia="ru-RU"/>
        </w:rPr>
        <w:t xml:space="preserve">»/«Расчетный стандарт»</w:t>
      </w:r>
      <w:r>
        <w:rPr>
          <w:rFonts w:ascii="Times New Roman" w:hAnsi="Times New Roman" w:eastAsia="Times New Roman"/>
          <w:color w:val="000000"/>
          <w:sz w:val="24"/>
          <w:szCs w:val="24"/>
          <w:highlight w:val="none"/>
          <w:lang w:eastAsia="ru-RU"/>
        </w:rPr>
        <w:t xml:space="preserve"> для экспортно-ориентированных компаний АПК</w:t>
      </w:r>
      <w:r>
        <w:rPr>
          <w:rFonts w:ascii="Times New Roman" w:hAnsi="Times New Roman" w:eastAsia="Times New Roman"/>
          <w:sz w:val="24"/>
          <w:szCs w:val="24"/>
          <w:highlight w:val="none"/>
          <w:lang w:eastAsia="ru-RU"/>
        </w:rPr>
        <w:t xml:space="preserve"> </w:t>
      </w:r>
      <w:r>
        <w:rPr>
          <w:rFonts w:ascii="Times New Roman" w:hAnsi="Times New Roman" w:eastAsia="Times New Roman"/>
          <w:color w:val="000000"/>
          <w:sz w:val="24"/>
          <w:szCs w:val="24"/>
          <w:highlight w:val="none"/>
          <w:lang w:eastAsia="ru-RU"/>
        </w:rPr>
        <w:t xml:space="preserve">может быть подключен как к ранее открытому Счету Клиента, так и к новому Счету, открываемому действующему Клиенту или Клиенту, не имеющему в Банке банковских счетов при заключении Договора РКО.</w:t>
      </w:r>
      <w:r>
        <w:rPr>
          <w:rFonts w:ascii="Times New Roman" w:hAnsi="Times New Roman" w:eastAsia="Times New Roman"/>
          <w:color w:val="000000"/>
          <w:sz w:val="24"/>
          <w:szCs w:val="24"/>
          <w:highlight w:val="none"/>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iCs/>
          <w:color w:val="000000"/>
          <w:sz w:val="24"/>
          <w:szCs w:val="24"/>
          <w:highlight w:val="none"/>
        </w:rPr>
      </w:pPr>
      <w:r>
        <w:rPr>
          <w:rFonts w:ascii="Times New Roman" w:hAnsi="Times New Roman" w:eastAsia="Times New Roman"/>
          <w:iCs/>
          <w:color w:val="000000"/>
          <w:sz w:val="24"/>
          <w:szCs w:val="24"/>
          <w:highlight w:val="none"/>
          <w:lang w:eastAsia="ru-RU"/>
        </w:rPr>
        <w:t xml:space="preserve">ТП «Всегда сезон» подключается только новому Клиенту Банка, т.е. не имеющему </w:t>
      </w:r>
      <w:r>
        <w:rPr>
          <w:rFonts w:ascii="Times New Roman" w:hAnsi="Times New Roman" w:eastAsia="Times New Roman"/>
          <w:iCs/>
          <w:color w:val="000000"/>
          <w:sz w:val="24"/>
          <w:szCs w:val="24"/>
          <w:highlight w:val="none"/>
          <w:lang w:eastAsia="ru-RU"/>
        </w:rPr>
        <w:br/>
        <w:t xml:space="preserve">на момент открытия Счета в валюте Российской Федерации, к которому планируется подключить ТП «Всегда сезон»:</w:t>
      </w:r>
      <w:r>
        <w:rPr>
          <w:rFonts w:ascii="Times New Roman" w:hAnsi="Times New Roman" w:eastAsia="Times New Roman"/>
          <w:iCs/>
          <w:color w:val="000000"/>
          <w:sz w:val="24"/>
          <w:szCs w:val="24"/>
          <w:highlight w:val="none"/>
        </w:rPr>
      </w:r>
      <w:r>
        <w:rPr>
          <w:rFonts w:ascii="Times New Roman" w:hAnsi="Times New Roman" w:eastAsia="Times New Roman"/>
          <w:iCs/>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iCs/>
          <w:color w:val="000000"/>
          <w:sz w:val="24"/>
          <w:szCs w:val="24"/>
          <w:highlight w:val="none"/>
        </w:rPr>
      </w:pPr>
      <w:r>
        <w:rPr>
          <w:rFonts w:ascii="Times New Roman" w:hAnsi="Times New Roman" w:eastAsia="Times New Roman"/>
          <w:iCs/>
          <w:color w:val="000000"/>
          <w:sz w:val="24"/>
          <w:szCs w:val="24"/>
          <w:highlight w:val="none"/>
          <w:lang w:eastAsia="ru-RU"/>
        </w:rPr>
        <w:t xml:space="preserve">- других действующих расчетных Счетов в валюте Российской Федерации и/или иностранной валюте в рамках одного филиала/ВСП Банка и все ранее открытые Счета (если они открывались) были закрыты Клиентом/Банком более 3 (трех) календарных месяцев назад;</w:t>
      </w:r>
      <w:r>
        <w:rPr>
          <w:rFonts w:ascii="Times New Roman" w:hAnsi="Times New Roman" w:eastAsia="Times New Roman"/>
          <w:iCs/>
          <w:color w:val="000000"/>
          <w:sz w:val="24"/>
          <w:szCs w:val="24"/>
          <w:highlight w:val="none"/>
        </w:rPr>
      </w:r>
      <w:r>
        <w:rPr>
          <w:rFonts w:ascii="Times New Roman" w:hAnsi="Times New Roman" w:eastAsia="Times New Roman"/>
          <w:iCs/>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iCs/>
          <w:color w:val="000000"/>
          <w:sz w:val="24"/>
          <w:szCs w:val="24"/>
          <w:highlight w:val="none"/>
        </w:rPr>
      </w:pPr>
      <w:r>
        <w:rPr>
          <w:rFonts w:ascii="Times New Roman" w:hAnsi="Times New Roman" w:eastAsia="Times New Roman"/>
          <w:iCs/>
          <w:color w:val="000000"/>
          <w:sz w:val="24"/>
          <w:szCs w:val="24"/>
          <w:highlight w:val="none"/>
          <w:lang w:eastAsia="ru-RU"/>
        </w:rPr>
        <w:t xml:space="preserve">- действующих Договоров/Догов</w:t>
      </w:r>
      <w:r>
        <w:rPr>
          <w:rFonts w:ascii="Times New Roman" w:hAnsi="Times New Roman" w:eastAsia="Times New Roman"/>
          <w:iCs/>
          <w:color w:val="000000"/>
          <w:sz w:val="24"/>
          <w:szCs w:val="24"/>
          <w:highlight w:val="none"/>
          <w:lang w:eastAsia="ru-RU"/>
        </w:rPr>
        <w:t xml:space="preserve">оров эквайринга в рамках ТП «Всегда сезон» в рамках одного филиала/ВСП Банка и все ранее действующие Договоры/Договоры эквайринга в рамках ТП «Всегда сезон» (если они открывались), были расторгнуты Клиентом/Банком более 3 (трех) календарных месяцев назад. </w:t>
      </w:r>
      <w:r>
        <w:rPr>
          <w:rFonts w:ascii="Times New Roman" w:hAnsi="Times New Roman" w:eastAsia="Times New Roman"/>
          <w:iCs/>
          <w:color w:val="000000"/>
          <w:sz w:val="24"/>
          <w:szCs w:val="24"/>
          <w:highlight w:val="none"/>
        </w:rPr>
      </w:r>
      <w:r>
        <w:rPr>
          <w:rFonts w:ascii="Times New Roman" w:hAnsi="Times New Roman" w:eastAsia="Times New Roman"/>
          <w:iCs/>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iCs/>
          <w:color w:val="000000"/>
          <w:sz w:val="24"/>
          <w:szCs w:val="24"/>
          <w:highlight w:val="none"/>
        </w:rPr>
      </w:pPr>
      <w:r>
        <w:rPr>
          <w:rFonts w:ascii="Times New Roman" w:hAnsi="Times New Roman" w:eastAsia="Times New Roman"/>
          <w:iCs/>
          <w:color w:val="000000"/>
          <w:sz w:val="24"/>
          <w:szCs w:val="24"/>
          <w:highlight w:val="none"/>
          <w:lang w:eastAsia="ru-RU"/>
        </w:rPr>
        <w:t xml:space="preserve">Предоставление Клиентам ТП «Всегда сезон» осуществляется с обязательным заключением Договора эквайринга в рамках ТП «Всегда сезон». В рамках ТП «Всегда сезон» выдача обор</w:t>
      </w:r>
      <w:r>
        <w:rPr>
          <w:rFonts w:ascii="Times New Roman" w:hAnsi="Times New Roman" w:eastAsia="Times New Roman"/>
          <w:iCs/>
          <w:color w:val="000000"/>
          <w:sz w:val="24"/>
          <w:szCs w:val="24"/>
          <w:highlight w:val="none"/>
          <w:lang w:eastAsia="ru-RU"/>
        </w:rPr>
        <w:t xml:space="preserve">удования осуществляется Партнером Банка. При подключении ТП «Всегда сезон» предоставление оборудования для проведения операций эквайринга проводится на основании отдельного Договора на оказание услуг, заключенного договора между Клиентом и Партнером Банка.</w:t>
      </w:r>
      <w:r>
        <w:rPr>
          <w:rFonts w:ascii="Times New Roman" w:hAnsi="Times New Roman" w:eastAsia="Times New Roman"/>
          <w:iCs/>
          <w:color w:val="000000"/>
          <w:sz w:val="24"/>
          <w:szCs w:val="24"/>
          <w:highlight w:val="none"/>
        </w:rPr>
      </w:r>
      <w:r>
        <w:rPr>
          <w:rFonts w:ascii="Times New Roman" w:hAnsi="Times New Roman" w:eastAsia="Times New Roman"/>
          <w:iCs/>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iCs/>
          <w:color w:val="000000"/>
          <w:sz w:val="24"/>
          <w:szCs w:val="24"/>
          <w:highlight w:val="none"/>
          <w:lang w:eastAsia="ru-RU"/>
        </w:rPr>
        <w:t xml:space="preserve">ТП «Все просто!» подключается только новому Клиенту Банка, т.е. не имеющему </w:t>
      </w:r>
      <w:r>
        <w:rPr>
          <w:rFonts w:ascii="Times New Roman" w:hAnsi="Times New Roman" w:eastAsia="Times New Roman"/>
          <w:iCs/>
          <w:color w:val="000000"/>
          <w:sz w:val="24"/>
          <w:szCs w:val="24"/>
          <w:highlight w:val="none"/>
          <w:lang w:eastAsia="ru-RU"/>
        </w:rPr>
        <w:br/>
        <w:t xml:space="preserve">на момент открытия Счета в валюте Российской Федерации, к которому планируется подключить ТП «Все просто!»</w:t>
      </w:r>
      <w:r>
        <w:rPr>
          <w:rFonts w:ascii="Times New Roman" w:hAnsi="Times New Roman" w:eastAsia="Times New Roman"/>
          <w:iCs/>
          <w:color w:val="000000"/>
          <w:sz w:val="24"/>
          <w:szCs w:val="24"/>
          <w:highlight w:val="none"/>
          <w:lang w:eastAsia="ru-RU"/>
        </w:rPr>
        <w:t xml:space="preserve"> других действующих расчетных счетов в рублях Российской Федерации и/или иностранной валюте в рамках одного филиала/ВСП Банка и все ранее открытые расчетные счета (если они открывались) были закрыты Клиентом/Банком более 3 (трех) календарных месяцев назад.</w:t>
      </w:r>
      <w:r>
        <w:rPr>
          <w:rFonts w:ascii="Times New Roman" w:hAnsi="Times New Roman" w:eastAsia="Times New Roman"/>
          <w:color w:val="000000"/>
          <w:sz w:val="24"/>
          <w:szCs w:val="24"/>
          <w:highlight w:val="none"/>
        </w:rPr>
      </w:r>
      <w:r>
        <w:rPr>
          <w:rFonts w:ascii="Times New Roman" w:hAnsi="Times New Roman" w:eastAsia="Times New Roman"/>
          <w:color w:val="000000"/>
          <w:sz w:val="24"/>
          <w:szCs w:val="24"/>
          <w:highlight w:val="none"/>
        </w:rPr>
      </w:r>
    </w:p>
    <w:p>
      <w:pPr>
        <w:pStyle w:val="1900"/>
        <w:contextualSpacing w:val="0"/>
        <w:ind w:firstLine="709"/>
        <w:jc w:val="both"/>
        <w:keepLines/>
        <w:spacing w:before="0" w:after="0" w:afterAutospacing="0" w:line="240" w:lineRule="auto"/>
        <w:tabs>
          <w:tab w:val="left" w:pos="1276" w:leader="none"/>
        </w:tabs>
        <w:rPr>
          <w:rFonts w:ascii="Times New Roman" w:hAnsi="Times New Roman" w:cs="Times New Roman"/>
          <w:color w:val="000000" w:themeColor="text1"/>
          <w:highlight w:val="none"/>
        </w:rPr>
        <w:suppressLineNumbers w:val="0"/>
      </w:pPr>
      <w:r>
        <w:rPr>
          <w:rFonts w:ascii="Times New Roman" w:hAnsi="Times New Roman" w:eastAsia="Times New Roman" w:cs="Times New Roman"/>
          <w:color w:val="000000" w:themeColor="text1"/>
          <w:sz w:val="24"/>
          <w:szCs w:val="24"/>
          <w:highlight w:val="none"/>
        </w:rPr>
      </w:r>
      <w:r>
        <w:rPr>
          <w:rFonts w:ascii="Times New Roman" w:hAnsi="Times New Roman" w:eastAsia="Times New Roman" w:cs="Times New Roman"/>
          <w:color w:val="000000" w:themeColor="text1"/>
          <w:sz w:val="24"/>
          <w:szCs w:val="24"/>
          <w:highlight w:val="none"/>
          <w:lang w:val="ru-RU"/>
        </w:rPr>
        <w:t xml:space="preserve">ТП «Меню возможностей» подключается Клиенту, вид деятельности (основной или дополнительный) которого соответствует</w:t>
      </w:r>
      <w:r>
        <w:rPr>
          <w:rFonts w:ascii="Times New Roman" w:hAnsi="Times New Roman" w:eastAsia="Times New Roman" w:cs="Times New Roman"/>
          <w:color w:val="000000" w:themeColor="text1"/>
          <w:sz w:val="24"/>
          <w:szCs w:val="24"/>
          <w:highlight w:val="none"/>
        </w:rPr>
        <w:t xml:space="preserve">  кодам вида деятельности</w:t>
      </w:r>
      <w:r>
        <w:rPr>
          <w:rFonts w:ascii="Times New Roman" w:hAnsi="Times New Roman" w:eastAsia="Times New Roman" w:cs="Times New Roman"/>
          <w:color w:val="000000" w:themeColor="text1"/>
          <w:sz w:val="24"/>
          <w:szCs w:val="24"/>
          <w:highlight w:val="none"/>
          <w:lang w:val="ru-RU"/>
        </w:rPr>
        <w:t xml:space="preserve">, </w:t>
      </w:r>
      <w:r>
        <w:rPr>
          <w:rFonts w:ascii="Times New Roman" w:hAnsi="Times New Roman" w:eastAsia="Times New Roman" w:cs="Times New Roman"/>
          <w:color w:val="000000" w:themeColor="text1"/>
          <w:sz w:val="24"/>
          <w:szCs w:val="24"/>
          <w:highlight w:val="none"/>
        </w:rPr>
        <w:t xml:space="preserve">указанным</w:t>
      </w:r>
      <w:r>
        <w:rPr>
          <w:rFonts w:ascii="Times New Roman" w:hAnsi="Times New Roman" w:eastAsia="Times New Roman" w:cs="Times New Roman"/>
          <w:color w:val="000000" w:themeColor="text1"/>
          <w:sz w:val="24"/>
          <w:szCs w:val="24"/>
          <w:highlight w:val="none"/>
          <w:lang w:val="ru-RU"/>
        </w:rPr>
        <w:t xml:space="preserve"> </w:t>
      </w:r>
      <w:r>
        <w:rPr>
          <w:rFonts w:ascii="Times New Roman" w:hAnsi="Times New Roman" w:eastAsia="Times New Roman" w:cs="Times New Roman"/>
          <w:color w:val="000000" w:themeColor="text1"/>
          <w:sz w:val="24"/>
          <w:szCs w:val="24"/>
          <w:highlight w:val="none"/>
          <w:lang w:val="ru-RU"/>
        </w:rPr>
        <w:t xml:space="preserve">в</w:t>
        <w:br/>
      </w:r>
      <w:r>
        <w:rPr>
          <w:rFonts w:ascii="Times New Roman" w:hAnsi="Times New Roman" w:eastAsia="Times New Roman" w:cs="Times New Roman"/>
          <w:color w:val="000000" w:themeColor="text1"/>
          <w:sz w:val="24"/>
          <w:szCs w:val="24"/>
          <w:highlight w:val="none"/>
        </w:rPr>
        <w:t xml:space="preserve">ТП </w:t>
      </w:r>
      <w:r>
        <w:rPr>
          <w:rFonts w:ascii="Times New Roman" w:hAnsi="Times New Roman" w:eastAsia="Times New Roman" w:cs="Times New Roman"/>
          <w:color w:val="000000" w:themeColor="text1"/>
          <w:sz w:val="24"/>
          <w:szCs w:val="24"/>
          <w:highlight w:val="none"/>
          <w:lang w:val="ru-RU"/>
        </w:rPr>
        <w:t xml:space="preserve">«Меню возможностей</w:t>
      </w:r>
      <w:r>
        <w:rPr>
          <w:rFonts w:ascii="Times New Roman" w:hAnsi="Times New Roman" w:eastAsia="Times New Roman" w:cs="Times New Roman"/>
          <w:color w:val="000000" w:themeColor="text1"/>
          <w:sz w:val="24"/>
          <w:szCs w:val="24"/>
          <w:highlight w:val="none"/>
          <w:lang w:val="ru-RU"/>
        </w:rPr>
        <w:t xml:space="preserve">»</w:t>
      </w:r>
      <w:r>
        <w:rPr>
          <w:rFonts w:ascii="Times New Roman" w:hAnsi="Times New Roman" w:eastAsia="Times New Roman" w:cs="Times New Roman"/>
          <w:color w:val="000000" w:themeColor="text1"/>
          <w:sz w:val="24"/>
          <w:szCs w:val="24"/>
          <w:highlight w:val="none"/>
          <w:lang w:val="ru-RU"/>
        </w:rPr>
        <w:t xml:space="preserve">.</w:t>
      </w:r>
      <w:r>
        <w:rPr>
          <w:rFonts w:ascii="Times New Roman" w:hAnsi="Times New Roman" w:cs="Times New Roman"/>
          <w:color w:val="000000" w:themeColor="text1"/>
          <w:highlight w:val="none"/>
        </w:rPr>
      </w:r>
      <w:r>
        <w:rPr>
          <w:rFonts w:ascii="Times New Roman" w:hAnsi="Times New Roman" w:cs="Times New Roman"/>
          <w:color w:val="000000" w:themeColor="text1"/>
          <w:highlight w:val="none"/>
        </w:rPr>
      </w:r>
    </w:p>
    <w:p>
      <w:pPr>
        <w:contextualSpacing w:val="0"/>
        <w:ind w:firstLine="709"/>
        <w:jc w:val="both"/>
        <w:keepLines/>
        <w:spacing w:before="0" w:after="0" w:afterAutospacing="0" w:line="240" w:lineRule="auto"/>
        <w:tabs>
          <w:tab w:val="left" w:pos="0" w:leader="none"/>
          <w:tab w:val="left" w:pos="1276" w:leader="none"/>
          <w:tab w:val="left" w:pos="1418" w:leader="none"/>
        </w:tabs>
        <w:rPr>
          <w:rFonts w:ascii="Times New Roman" w:hAnsi="Times New Roman" w:cs="Times New Roman"/>
          <w:color w:val="000000" w:themeColor="text1"/>
          <w:highlight w:val="none"/>
        </w:rPr>
        <w:suppressLineNumbers w:val="0"/>
      </w:pPr>
      <w:r>
        <w:rPr>
          <w:rFonts w:ascii="Times New Roman" w:hAnsi="Times New Roman" w:eastAsia="Times New Roman" w:cs="Times New Roman"/>
          <w:color w:val="000000" w:themeColor="text1"/>
          <w:sz w:val="24"/>
          <w:szCs w:val="24"/>
          <w:highlight w:val="none"/>
        </w:rPr>
        <w:t xml:space="preserve">ТП «Меню возможностей</w:t>
      </w:r>
      <w:r>
        <w:rPr>
          <w:rFonts w:ascii="Times New Roman" w:hAnsi="Times New Roman" w:eastAsia="Times New Roman" w:cs="Times New Roman"/>
          <w:color w:val="000000" w:themeColor="text1"/>
          <w:sz w:val="24"/>
          <w:szCs w:val="24"/>
          <w:highlight w:val="none"/>
        </w:rPr>
        <w:t xml:space="preserve">»</w:t>
      </w:r>
      <w:r>
        <w:rPr>
          <w:rFonts w:ascii="Times New Roman" w:hAnsi="Times New Roman" w:eastAsia="Times New Roman" w:cs="Times New Roman"/>
          <w:color w:val="000000" w:themeColor="text1"/>
          <w:sz w:val="24"/>
          <w:szCs w:val="24"/>
          <w:highlight w:val="none"/>
        </w:rPr>
        <w:t xml:space="preserve"> предоставляется</w:t>
      </w:r>
      <w:r>
        <w:rPr>
          <w:rFonts w:ascii="Times New Roman" w:hAnsi="Times New Roman" w:eastAsia="Times New Roman" w:cs="Times New Roman"/>
          <w:color w:val="000000" w:themeColor="text1"/>
          <w:sz w:val="24"/>
          <w:szCs w:val="24"/>
          <w:highlight w:val="none"/>
        </w:rPr>
        <w:t xml:space="preserve"> Клиенту</w:t>
      </w:r>
      <w:r>
        <w:rPr>
          <w:rFonts w:ascii="Times New Roman" w:hAnsi="Times New Roman" w:eastAsia="Times New Roman" w:cs="Times New Roman"/>
          <w:color w:val="000000" w:themeColor="text1"/>
          <w:sz w:val="24"/>
          <w:szCs w:val="24"/>
          <w:highlight w:val="none"/>
        </w:rPr>
        <w:t xml:space="preserve"> с</w:t>
      </w:r>
      <w:r>
        <w:rPr>
          <w:rFonts w:ascii="Times New Roman" w:hAnsi="Times New Roman" w:eastAsia="Times New Roman" w:cs="Times New Roman"/>
          <w:color w:val="000000" w:themeColor="text1"/>
          <w:sz w:val="24"/>
          <w:szCs w:val="24"/>
          <w:highlight w:val="none"/>
        </w:rPr>
        <w:t xml:space="preserve"> обязательным</w:t>
      </w:r>
      <w:r>
        <w:rPr>
          <w:rFonts w:ascii="Times New Roman" w:hAnsi="Times New Roman" w:eastAsia="Times New Roman" w:cs="Times New Roman"/>
          <w:color w:val="000000" w:themeColor="text1"/>
          <w:sz w:val="24"/>
          <w:szCs w:val="24"/>
          <w:highlight w:val="none"/>
        </w:rPr>
        <w:t xml:space="preserve"> выбором </w:t>
      </w:r>
      <w:r>
        <w:rPr>
          <w:rFonts w:ascii="Times New Roman" w:hAnsi="Times New Roman" w:eastAsia="Times New Roman" w:cs="Times New Roman"/>
          <w:color w:val="000000" w:themeColor="text1"/>
          <w:sz w:val="24"/>
          <w:szCs w:val="24"/>
          <w:highlight w:val="none"/>
        </w:rPr>
        <w:t xml:space="preserve">Клиентом </w:t>
      </w:r>
      <w:r>
        <w:rPr>
          <w:rFonts w:ascii="Times New Roman" w:hAnsi="Times New Roman" w:eastAsia="Times New Roman" w:cs="Times New Roman"/>
          <w:color w:val="000000" w:themeColor="text1"/>
          <w:sz w:val="24"/>
          <w:szCs w:val="24"/>
          <w:highlight w:val="none"/>
        </w:rPr>
        <w:t xml:space="preserve">подключаемой Опции.</w:t>
      </w:r>
      <w:r>
        <w:rPr>
          <w:rFonts w:ascii="Times New Roman" w:hAnsi="Times New Roman" w:cs="Times New Roman"/>
          <w:color w:val="000000" w:themeColor="text1"/>
          <w:highlight w:val="none"/>
        </w:rPr>
      </w:r>
      <w:r>
        <w:rPr>
          <w:rFonts w:ascii="Times New Roman" w:hAnsi="Times New Roman" w:cs="Times New Roman"/>
          <w:color w:val="000000" w:themeColor="text1"/>
          <w:highlight w:val="none"/>
        </w:rPr>
      </w:r>
    </w:p>
    <w:p>
      <w:pPr>
        <w:pStyle w:val="1900"/>
        <w:contextualSpacing w:val="0"/>
        <w:ind w:firstLine="709"/>
        <w:jc w:val="both"/>
        <w:keepLines/>
        <w:spacing w:before="0" w:after="0" w:afterAutospacing="0" w:line="240" w:lineRule="auto"/>
        <w:tabs>
          <w:tab w:val="left" w:pos="1276" w:leader="none"/>
        </w:tabs>
        <w:rPr>
          <w:rFonts w:ascii="Times New Roman" w:hAnsi="Times New Roman" w:cs="Times New Roman"/>
          <w:color w:val="000000" w:themeColor="text1"/>
          <w:highlight w:val="none"/>
        </w:rPr>
        <w:suppressLineNumbers w:val="0"/>
      </w:pPr>
      <w:r>
        <w:rPr>
          <w:rFonts w:ascii="Times New Roman" w:hAnsi="Times New Roman" w:eastAsia="Times New Roman" w:cs="Times New Roman"/>
          <w:color w:val="000000" w:themeColor="text1"/>
          <w:sz w:val="24"/>
          <w:szCs w:val="24"/>
          <w:highlight w:val="none"/>
        </w:rPr>
      </w:r>
      <w:r>
        <w:rPr>
          <w:rFonts w:ascii="Times New Roman" w:hAnsi="Times New Roman" w:eastAsia="Times New Roman" w:cs="Times New Roman"/>
          <w:color w:val="000000" w:themeColor="text1"/>
          <w:sz w:val="24"/>
          <w:szCs w:val="24"/>
          <w:highlight w:val="none"/>
        </w:rPr>
        <w:t xml:space="preserve">Е</w:t>
      </w:r>
      <w:r>
        <w:rPr>
          <w:rFonts w:ascii="Times New Roman" w:hAnsi="Times New Roman" w:eastAsia="Times New Roman" w:cs="Times New Roman"/>
          <w:color w:val="000000" w:themeColor="text1"/>
          <w:sz w:val="24"/>
          <w:szCs w:val="24"/>
          <w:highlight w:val="none"/>
        </w:rPr>
        <w:t xml:space="preserve">сли по условиям выбранной Клиентом Опции</w:t>
      </w:r>
      <w:r>
        <w:rPr>
          <w:rFonts w:ascii="Times New Roman" w:hAnsi="Times New Roman" w:eastAsia="Times New Roman" w:cs="Times New Roman"/>
          <w:color w:val="000000" w:themeColor="text1"/>
          <w:sz w:val="24"/>
          <w:szCs w:val="24"/>
          <w:highlight w:val="none"/>
        </w:rPr>
        <w:t xml:space="preserve"> </w:t>
      </w:r>
      <w:r>
        <w:rPr>
          <w:rFonts w:ascii="Times New Roman" w:hAnsi="Times New Roman" w:eastAsia="Times New Roman" w:cs="Times New Roman"/>
          <w:color w:val="000000" w:themeColor="text1"/>
          <w:sz w:val="24"/>
          <w:szCs w:val="24"/>
          <w:highlight w:val="none"/>
        </w:rPr>
        <w:t xml:space="preserve">требуется обязательное заключение </w:t>
      </w:r>
      <w:r>
        <w:rPr>
          <w:rFonts w:ascii="Times New Roman" w:hAnsi="Times New Roman" w:eastAsia="Times New Roman" w:cs="Times New Roman"/>
          <w:color w:val="000000" w:themeColor="text1"/>
          <w:sz w:val="24"/>
          <w:szCs w:val="24"/>
          <w:highlight w:val="none"/>
        </w:rPr>
        <w:t xml:space="preserve">Д</w:t>
      </w:r>
      <w:r>
        <w:rPr>
          <w:rFonts w:ascii="Times New Roman" w:hAnsi="Times New Roman" w:eastAsia="Times New Roman" w:cs="Times New Roman"/>
          <w:color w:val="000000" w:themeColor="text1"/>
          <w:sz w:val="24"/>
          <w:szCs w:val="24"/>
          <w:highlight w:val="none"/>
        </w:rPr>
        <w:t xml:space="preserve">оговора эквайринга, Опция ТП «Меню возможностей» </w:t>
      </w:r>
      <w:r>
        <w:rPr>
          <w:rFonts w:ascii="Times New Roman" w:hAnsi="Times New Roman" w:eastAsia="Times New Roman" w:cs="Times New Roman"/>
          <w:color w:val="000000" w:themeColor="text1"/>
          <w:sz w:val="24"/>
          <w:szCs w:val="24"/>
          <w:highlight w:val="none"/>
          <w:lang w:val="ru-RU"/>
        </w:rPr>
        <w:t xml:space="preserve">подключается Клиенту, вид деятельности торговых точек которого, соответствует</w:t>
      </w:r>
      <w:r>
        <w:rPr>
          <w:rFonts w:ascii="Times New Roman" w:hAnsi="Times New Roman" w:eastAsia="Times New Roman" w:cs="Times New Roman"/>
          <w:color w:val="000000" w:themeColor="text1"/>
          <w:sz w:val="24"/>
          <w:szCs w:val="24"/>
          <w:highlight w:val="none"/>
          <w:lang w:val="ru-RU"/>
        </w:rPr>
        <w:t xml:space="preserve"> </w:t>
      </w:r>
      <w:r>
        <w:rPr>
          <w:rFonts w:ascii="Times New Roman" w:hAnsi="Times New Roman" w:eastAsia="Times New Roman" w:cs="Times New Roman"/>
          <w:color w:val="000000" w:themeColor="text1"/>
          <w:sz w:val="24"/>
          <w:szCs w:val="24"/>
          <w:highlight w:val="none"/>
        </w:rPr>
        <w:t xml:space="preserve">виду деятельности торговой точки, указанному в </w:t>
      </w:r>
      <w:r>
        <w:rPr>
          <w:rFonts w:ascii="Times New Roman" w:hAnsi="Times New Roman" w:eastAsia="Times New Roman" w:cs="Times New Roman"/>
          <w:color w:val="000000" w:themeColor="text1"/>
          <w:sz w:val="24"/>
          <w:szCs w:val="24"/>
          <w:highlight w:val="none"/>
        </w:rPr>
        <w:t xml:space="preserve">соответствующей</w:t>
      </w:r>
      <w:r>
        <w:rPr>
          <w:rFonts w:ascii="Times New Roman" w:hAnsi="Times New Roman" w:eastAsia="Times New Roman" w:cs="Times New Roman"/>
          <w:color w:val="000000" w:themeColor="text1"/>
          <w:sz w:val="24"/>
          <w:szCs w:val="24"/>
          <w:highlight w:val="none"/>
        </w:rPr>
        <w:t xml:space="preserve"> </w:t>
      </w:r>
      <w:r>
        <w:rPr>
          <w:rFonts w:ascii="Times New Roman" w:hAnsi="Times New Roman" w:eastAsia="Times New Roman" w:cs="Times New Roman"/>
          <w:color w:val="000000" w:themeColor="text1"/>
          <w:sz w:val="24"/>
          <w:szCs w:val="24"/>
          <w:highlight w:val="none"/>
          <w14:ligatures w14:val="none"/>
        </w:rPr>
        <w:t xml:space="preserve">Опции ТП </w:t>
      </w:r>
      <w:r>
        <w:rPr>
          <w:rFonts w:ascii="Times New Roman" w:hAnsi="Times New Roman" w:eastAsia="Times New Roman" w:cs="Times New Roman"/>
          <w:color w:val="000000" w:themeColor="text1"/>
          <w:sz w:val="24"/>
          <w:szCs w:val="24"/>
          <w:highlight w:val="none"/>
        </w:rPr>
        <w:t xml:space="preserve">«</w:t>
      </w:r>
      <w:r>
        <w:rPr>
          <w:rFonts w:ascii="Times New Roman" w:hAnsi="Times New Roman" w:eastAsia="Times New Roman" w:cs="Times New Roman"/>
          <w:color w:val="000000" w:themeColor="text1"/>
          <w:sz w:val="24"/>
          <w:szCs w:val="24"/>
          <w:highlight w:val="none"/>
        </w:rPr>
        <w:t xml:space="preserve">Меню возможностей»</w:t>
      </w:r>
      <w:r>
        <w:rPr>
          <w:rFonts w:ascii="Times New Roman" w:hAnsi="Times New Roman" w:eastAsia="Times New Roman" w:cs="Times New Roman"/>
          <w:color w:val="000000" w:themeColor="text1"/>
          <w:sz w:val="24"/>
          <w:szCs w:val="24"/>
          <w:highlight w:val="none"/>
        </w:rPr>
        <w:t xml:space="preserve">.</w:t>
      </w:r>
      <w:r>
        <w:rPr>
          <w:rFonts w:ascii="Times New Roman" w:hAnsi="Times New Roman" w:cs="Times New Roman"/>
          <w:color w:val="000000" w:themeColor="text1"/>
          <w:highlight w:val="none"/>
        </w:rPr>
      </w:r>
      <w:r>
        <w:rPr>
          <w:rFonts w:ascii="Times New Roman" w:hAnsi="Times New Roman" w:cs="Times New Roman"/>
          <w:color w:val="000000" w:themeColor="text1"/>
          <w:highlight w:val="none"/>
        </w:rPr>
      </w:r>
    </w:p>
    <w:p>
      <w:pPr>
        <w:pStyle w:val="1900"/>
        <w:contextualSpacing w:val="0"/>
        <w:ind w:firstLine="709"/>
        <w:jc w:val="both"/>
        <w:keepLines/>
        <w:spacing w:before="0" w:after="0" w:afterAutospacing="0" w:line="240" w:lineRule="auto"/>
        <w:tabs>
          <w:tab w:val="left" w:pos="1276" w:leader="none"/>
        </w:tabs>
        <w:rPr>
          <w:rFonts w:ascii="Times New Roman" w:hAnsi="Times New Roman" w:cs="Times New Roman"/>
          <w:color w:val="000000" w:themeColor="text1"/>
          <w:highlight w:val="none"/>
        </w:rPr>
        <w:suppressLineNumbers w:val="0"/>
      </w:pPr>
      <w:r>
        <w:rPr>
          <w:rFonts w:ascii="Times New Roman" w:hAnsi="Times New Roman" w:eastAsia="Times New Roman" w:cs="Times New Roman"/>
          <w:color w:val="000000" w:themeColor="text1"/>
          <w:sz w:val="24"/>
          <w:szCs w:val="24"/>
          <w:highlight w:val="none"/>
        </w:rPr>
        <w:t xml:space="preserve">ТП «Меню </w:t>
      </w:r>
      <w:r>
        <w:rPr>
          <w:rFonts w:ascii="Times New Roman" w:hAnsi="Times New Roman" w:eastAsia="Times New Roman" w:cs="Times New Roman"/>
          <w:color w:val="000000" w:themeColor="text1"/>
          <w:sz w:val="24"/>
          <w:szCs w:val="24"/>
          <w:highlight w:val="none"/>
        </w:rPr>
        <w:t xml:space="preserve">возможностей</w:t>
      </w:r>
      <w:r>
        <w:rPr>
          <w:rFonts w:ascii="Times New Roman" w:hAnsi="Times New Roman" w:eastAsia="Times New Roman" w:cs="Times New Roman"/>
          <w:color w:val="000000" w:themeColor="text1"/>
          <w:sz w:val="24"/>
          <w:szCs w:val="24"/>
          <w:highlight w:val="none"/>
        </w:rPr>
        <w:t xml:space="preserve">» </w:t>
      </w:r>
      <w:r>
        <w:rPr>
          <w:rFonts w:ascii="Times New Roman" w:hAnsi="Times New Roman" w:eastAsia="Times New Roman" w:cs="Times New Roman"/>
          <w:color w:val="000000" w:themeColor="text1"/>
          <w:sz w:val="24"/>
          <w:szCs w:val="24"/>
          <w:highlight w:val="none"/>
        </w:rPr>
        <w:t xml:space="preserve">может быть подключен</w:t>
      </w:r>
      <w:r>
        <w:rPr>
          <w:rFonts w:ascii="Times New Roman" w:hAnsi="Times New Roman" w:eastAsia="Times New Roman" w:cs="Times New Roman"/>
          <w:color w:val="000000" w:themeColor="text1"/>
          <w:sz w:val="24"/>
          <w:szCs w:val="24"/>
          <w:highlight w:val="none"/>
        </w:rPr>
        <w:t xml:space="preserve"> следующим категориям Клиентов:</w:t>
      </w:r>
      <w:r>
        <w:rPr>
          <w:rFonts w:ascii="Times New Roman" w:hAnsi="Times New Roman" w:cs="Times New Roman"/>
          <w:color w:val="000000" w:themeColor="text1"/>
          <w:highlight w:val="none"/>
        </w:rPr>
      </w:r>
      <w:r>
        <w:rPr>
          <w:rFonts w:ascii="Times New Roman" w:hAnsi="Times New Roman" w:cs="Times New Roman"/>
          <w:color w:val="000000" w:themeColor="text1"/>
          <w:highlight w:val="none"/>
        </w:rPr>
      </w:r>
    </w:p>
    <w:p>
      <w:pPr>
        <w:pStyle w:val="1900"/>
        <w:contextualSpacing w:val="0"/>
        <w:ind w:firstLine="709"/>
        <w:jc w:val="both"/>
        <w:keepLines/>
        <w:spacing w:before="0" w:after="0" w:afterAutospacing="0" w:line="240" w:lineRule="auto"/>
        <w:tabs>
          <w:tab w:val="left" w:pos="1276" w:leader="none"/>
        </w:tabs>
        <w:rPr>
          <w:rFonts w:ascii="Times New Roman" w:hAnsi="Times New Roman" w:cs="Times New Roman"/>
          <w:color w:val="000000" w:themeColor="text1"/>
          <w:highlight w:val="none"/>
        </w:rPr>
        <w:suppressLineNumbers w:val="0"/>
      </w:pPr>
      <w:r>
        <w:rPr>
          <w:rFonts w:ascii="Times New Roman" w:hAnsi="Times New Roman" w:eastAsia="Times New Roman" w:cs="Times New Roman"/>
          <w:color w:val="000000" w:themeColor="text1"/>
          <w:sz w:val="24"/>
          <w:szCs w:val="24"/>
          <w:highlight w:val="none"/>
        </w:rPr>
        <w:t xml:space="preserve">- новым Клиентам</w:t>
      </w:r>
      <w:r>
        <w:rPr>
          <w:rFonts w:ascii="Times New Roman" w:hAnsi="Times New Roman" w:eastAsia="Times New Roman" w:cs="Times New Roman"/>
          <w:color w:val="000000" w:themeColor="text1"/>
          <w:sz w:val="24"/>
          <w:szCs w:val="24"/>
          <w:highlight w:val="none"/>
        </w:rPr>
        <w:t xml:space="preserve">, </w:t>
      </w:r>
      <w:r>
        <w:rPr>
          <w:rFonts w:ascii="Times New Roman" w:hAnsi="Times New Roman" w:eastAsia="Times New Roman" w:cs="Times New Roman"/>
          <w:color w:val="000000" w:themeColor="text1"/>
          <w:sz w:val="24"/>
          <w:szCs w:val="24"/>
          <w:highlight w:val="none"/>
        </w:rPr>
        <w:t xml:space="preserve">у которых на момент открытия Счета, к которому планируется подключить ТП «Меню </w:t>
      </w:r>
      <w:r>
        <w:rPr>
          <w:rFonts w:ascii="Times New Roman" w:hAnsi="Times New Roman" w:eastAsia="Times New Roman" w:cs="Times New Roman"/>
          <w:color w:val="000000" w:themeColor="text1"/>
          <w:sz w:val="24"/>
          <w:szCs w:val="24"/>
          <w:highlight w:val="none"/>
        </w:rPr>
        <w:t xml:space="preserve">возможностей</w:t>
      </w:r>
      <w:r>
        <w:rPr>
          <w:rFonts w:ascii="Times New Roman" w:hAnsi="Times New Roman" w:eastAsia="Times New Roman" w:cs="Times New Roman"/>
          <w:color w:val="000000" w:themeColor="text1"/>
          <w:sz w:val="24"/>
          <w:szCs w:val="24"/>
          <w:highlight w:val="none"/>
        </w:rPr>
        <w:t xml:space="preserve">», отсутствуют другие открытые Счета</w:t>
      </w:r>
      <w:r>
        <w:rPr>
          <w:rFonts w:ascii="Times New Roman" w:hAnsi="Times New Roman" w:eastAsia="Times New Roman" w:cs="Times New Roman"/>
          <w:color w:val="000000" w:themeColor="text1"/>
          <w:sz w:val="24"/>
          <w:szCs w:val="24"/>
          <w:highlight w:val="none"/>
        </w:rPr>
        <w:t xml:space="preserve">;</w:t>
      </w:r>
      <w:r>
        <w:rPr>
          <w:rFonts w:ascii="Times New Roman" w:hAnsi="Times New Roman" w:cs="Times New Roman"/>
          <w:color w:val="000000" w:themeColor="text1"/>
          <w:highlight w:val="none"/>
        </w:rPr>
      </w:r>
      <w:r>
        <w:rPr>
          <w:rFonts w:ascii="Times New Roman" w:hAnsi="Times New Roman" w:cs="Times New Roman"/>
          <w:color w:val="000000" w:themeColor="text1"/>
          <w:highlight w:val="none"/>
        </w:rPr>
      </w:r>
    </w:p>
    <w:p>
      <w:pPr>
        <w:pStyle w:val="1900"/>
        <w:contextualSpacing w:val="0"/>
        <w:ind w:left="0" w:right="0" w:firstLine="709"/>
        <w:jc w:val="both"/>
        <w:keepLines/>
        <w:spacing w:before="0" w:after="0" w:afterAutospacing="0" w:line="240" w:lineRule="auto"/>
        <w:tabs>
          <w:tab w:val="left" w:pos="709" w:leader="none"/>
        </w:tabs>
        <w:rPr>
          <w:rFonts w:ascii="Times New Roman" w:hAnsi="Times New Roman" w:cs="Times New Roman"/>
          <w:color w:val="000000" w:themeColor="text1"/>
          <w:highlight w:val="none"/>
        </w:rPr>
        <w:suppressLineNumbers w:val="0"/>
      </w:pPr>
      <w:r>
        <w:rPr>
          <w:rFonts w:ascii="Times New Roman" w:hAnsi="Times New Roman" w:eastAsia="Times New Roman" w:cs="Times New Roman"/>
          <w:color w:val="000000" w:themeColor="text1"/>
          <w:sz w:val="24"/>
          <w:szCs w:val="24"/>
          <w:highlight w:val="none"/>
        </w:rPr>
        <w:t xml:space="preserve">- действующим </w:t>
      </w:r>
      <w:r>
        <w:rPr>
          <w:rFonts w:ascii="Times New Roman" w:hAnsi="Times New Roman" w:eastAsia="Times New Roman" w:cs="Times New Roman"/>
          <w:color w:val="000000" w:themeColor="text1"/>
          <w:sz w:val="24"/>
          <w:szCs w:val="24"/>
          <w:highlight w:val="none"/>
        </w:rPr>
        <w:t xml:space="preserve">Клиентам, имеющим в Банке расчетный(-ые) счет(-а), </w:t>
      </w:r>
      <w:r>
        <w:rPr>
          <w:rFonts w:ascii="Times New Roman" w:hAnsi="Times New Roman" w:eastAsia="Times New Roman" w:cs="Times New Roman"/>
          <w:color w:val="000000" w:themeColor="text1"/>
          <w:sz w:val="24"/>
          <w:szCs w:val="24"/>
          <w:highlight w:val="none"/>
        </w:rPr>
        <w:t xml:space="preserve">начиная с даты, указанной в ТП «Меню возможностей»</w:t>
      </w:r>
      <w:r>
        <w:rPr>
          <w:rFonts w:ascii="Times New Roman" w:hAnsi="Times New Roman" w:eastAsia="Times New Roman" w:cs="Times New Roman"/>
          <w:color w:val="000000" w:themeColor="text1"/>
          <w:sz w:val="24"/>
          <w:szCs w:val="24"/>
          <w:highlight w:val="none"/>
        </w:rPr>
        <w:t xml:space="preserve">.</w:t>
      </w:r>
      <w:r>
        <w:rPr>
          <w:rFonts w:ascii="Times New Roman" w:hAnsi="Times New Roman" w:cs="Times New Roman"/>
          <w:color w:val="000000" w:themeColor="text1"/>
          <w:highlight w:val="none"/>
        </w:rPr>
      </w:r>
      <w:r>
        <w:rPr>
          <w:rFonts w:ascii="Times New Roman" w:hAnsi="Times New Roman" w:cs="Times New Roman"/>
          <w:color w:val="000000" w:themeColor="text1"/>
          <w:highlight w:val="none"/>
        </w:rPr>
      </w:r>
    </w:p>
    <w:p>
      <w:pPr>
        <w:ind w:firstLine="709"/>
        <w:jc w:val="both"/>
        <w:spacing w:after="0" w:afterAutospacing="0" w:line="240" w:lineRule="auto"/>
        <w:rPr>
          <w:rFonts w:ascii="Times New Roman" w:hAnsi="Times New Roman" w:cs="Times New Roman"/>
          <w:color w:val="000000" w:themeColor="text1"/>
          <w:highlight w:val="none"/>
        </w:rPr>
      </w:pPr>
      <w:r>
        <w:rPr>
          <w:rFonts w:ascii="Times New Roman" w:hAnsi="Times New Roman" w:eastAsia="Times New Roman" w:cs="Times New Roman"/>
          <w:color w:val="000000" w:themeColor="text1"/>
          <w:sz w:val="24"/>
          <w:szCs w:val="24"/>
          <w:highlight w:val="none"/>
        </w:rPr>
        <w:t xml:space="preserve">ТП «Меню возможностей» предоставляется на ограниченный период, установленный ТП</w:t>
      </w:r>
      <w:r>
        <w:rPr>
          <w:rFonts w:ascii="Times New Roman" w:hAnsi="Times New Roman" w:eastAsia="Times New Roman" w:cs="Times New Roman"/>
          <w:color w:val="000000" w:themeColor="text1"/>
          <w:sz w:val="24"/>
          <w:szCs w:val="24"/>
          <w:highlight w:val="none"/>
        </w:rPr>
        <w:t xml:space="preserve"> </w:t>
      </w:r>
      <w:r>
        <w:rPr>
          <w:rFonts w:ascii="Times New Roman" w:hAnsi="Times New Roman" w:eastAsia="Times New Roman" w:cs="Times New Roman"/>
          <w:color w:val="000000" w:themeColor="text1"/>
          <w:sz w:val="24"/>
          <w:szCs w:val="24"/>
          <w:highlight w:val="none"/>
        </w:rPr>
        <w:t xml:space="preserve">«Меню возможностей»</w:t>
      </w:r>
      <w:r>
        <w:rPr>
          <w:rFonts w:ascii="Times New Roman" w:hAnsi="Times New Roman" w:eastAsia="Times New Roman" w:cs="Times New Roman"/>
          <w:color w:val="000000" w:themeColor="text1"/>
          <w:sz w:val="24"/>
          <w:szCs w:val="24"/>
          <w:highlight w:val="none"/>
        </w:rPr>
        <w:t xml:space="preserve">. </w:t>
      </w:r>
      <w:r>
        <w:rPr>
          <w:rFonts w:ascii="Times New Roman" w:hAnsi="Times New Roman" w:eastAsia="Times New Roman" w:cs="Times New Roman"/>
          <w:color w:val="000000" w:themeColor="text1"/>
          <w:sz w:val="24"/>
          <w:szCs w:val="24"/>
          <w:highlight w:val="none"/>
        </w:rPr>
        <w:t xml:space="preserve">Обслуживание по выбранной Клиентом Опции осуществляется ограниченный период, установленный ТП «Меню возможностей».</w:t>
      </w:r>
      <w:r>
        <w:rPr>
          <w:rFonts w:ascii="Times New Roman" w:hAnsi="Times New Roman" w:eastAsia="Times New Roman" w:cs="Times New Roman"/>
          <w:color w:val="000000" w:themeColor="text1"/>
          <w:sz w:val="24"/>
          <w:szCs w:val="24"/>
          <w:highlight w:val="none"/>
        </w:rPr>
        <w:t xml:space="preserve"> При истечении срока действия условий ТП «Меню возможностей»</w:t>
      </w:r>
      <w:r>
        <w:rPr>
          <w:rFonts w:ascii="Times New Roman" w:hAnsi="Times New Roman" w:eastAsia="Times New Roman" w:cs="Times New Roman"/>
          <w:color w:val="000000" w:themeColor="text1"/>
          <w:sz w:val="24"/>
          <w:szCs w:val="24"/>
          <w:highlight w:val="none"/>
        </w:rPr>
        <w:t xml:space="preserve">/Опции</w:t>
      </w:r>
      <w:r>
        <w:rPr>
          <w:rFonts w:ascii="Times New Roman" w:hAnsi="Times New Roman" w:eastAsia="Times New Roman" w:cs="Times New Roman"/>
          <w:color w:val="000000" w:themeColor="text1"/>
          <w:sz w:val="24"/>
          <w:szCs w:val="24"/>
          <w:highlight w:val="none"/>
        </w:rPr>
        <w:t xml:space="preserve"> </w:t>
      </w:r>
      <w:r>
        <w:rPr>
          <w:rFonts w:ascii="Times New Roman" w:hAnsi="Times New Roman" w:eastAsia="Times New Roman" w:cs="Times New Roman"/>
          <w:color w:val="000000" w:themeColor="text1"/>
          <w:sz w:val="24"/>
          <w:szCs w:val="24"/>
          <w:highlight w:val="none"/>
          <w14:ligatures w14:val="none"/>
        </w:rPr>
        <w:t xml:space="preserve">или прекращении обслуживания Клиента в рамках Опции/ТП </w:t>
      </w:r>
      <w:r>
        <w:rPr>
          <w:rFonts w:ascii="Times New Roman" w:hAnsi="Times New Roman" w:eastAsia="Times New Roman" w:cs="Times New Roman"/>
          <w:color w:val="000000" w:themeColor="text1"/>
          <w:sz w:val="24"/>
          <w:szCs w:val="24"/>
          <w:highlight w:val="none"/>
        </w:rPr>
        <w:t xml:space="preserve">«Меню возможностей»</w:t>
      </w:r>
      <w:r>
        <w:rPr>
          <w:rFonts w:ascii="Times New Roman" w:hAnsi="Times New Roman" w:eastAsia="Times New Roman" w:cs="Times New Roman"/>
          <w:color w:val="000000" w:themeColor="text1"/>
          <w:sz w:val="24"/>
          <w:szCs w:val="24"/>
          <w:highlight w:val="none"/>
        </w:rPr>
        <w:t xml:space="preserve">,</w:t>
      </w:r>
      <w:r>
        <w:rPr>
          <w:rFonts w:ascii="Times New Roman" w:hAnsi="Times New Roman" w:eastAsia="Times New Roman" w:cs="Times New Roman"/>
          <w:color w:val="000000" w:themeColor="text1"/>
          <w:sz w:val="24"/>
          <w:szCs w:val="24"/>
          <w:highlight w:val="none"/>
        </w:rPr>
        <w:t xml:space="preserve"> </w:t>
      </w:r>
      <w:r>
        <w:rPr>
          <w:rFonts w:ascii="Times New Roman" w:hAnsi="Times New Roman" w:eastAsia="Times New Roman" w:cs="Times New Roman"/>
          <w:color w:val="000000" w:themeColor="text1"/>
          <w:sz w:val="24"/>
          <w:szCs w:val="24"/>
          <w:highlight w:val="none"/>
        </w:rPr>
        <w:t xml:space="preserve">обслуживание Клиента </w:t>
      </w:r>
      <w:r>
        <w:rPr>
          <w:rFonts w:ascii="Times New Roman" w:hAnsi="Times New Roman" w:eastAsia="Times New Roman" w:cs="Times New Roman"/>
          <w:color w:val="000000" w:themeColor="text1"/>
          <w:sz w:val="24"/>
          <w:szCs w:val="24"/>
          <w:highlight w:val="none"/>
          <w:lang w:val="ru-RU"/>
        </w:rPr>
        <w:t xml:space="preserve">по всем услугам</w:t>
      </w:r>
      <w:r>
        <w:rPr>
          <w:rFonts w:ascii="Times New Roman" w:hAnsi="Times New Roman" w:eastAsia="Times New Roman" w:cs="Times New Roman"/>
          <w:color w:val="000000" w:themeColor="text1"/>
          <w:sz w:val="24"/>
          <w:szCs w:val="24"/>
          <w:highlight w:val="none"/>
          <w:lang w:val="ru-RU"/>
        </w:rPr>
        <w:t xml:space="preserve">,</w:t>
      </w:r>
      <w:r>
        <w:rPr>
          <w:rFonts w:ascii="Times New Roman" w:hAnsi="Times New Roman" w:eastAsia="Times New Roman" w:cs="Times New Roman"/>
          <w:color w:val="000000" w:themeColor="text1"/>
          <w:sz w:val="24"/>
          <w:szCs w:val="24"/>
          <w:highlight w:val="none"/>
          <w:lang w:val="ru-RU"/>
        </w:rPr>
        <w:t xml:space="preserve"> включенным в ТП </w:t>
      </w:r>
      <w:r>
        <w:rPr>
          <w:rFonts w:ascii="Times New Roman" w:hAnsi="Times New Roman" w:eastAsia="Times New Roman" w:cs="Times New Roman"/>
          <w:color w:val="000000" w:themeColor="text1"/>
          <w:sz w:val="24"/>
          <w:szCs w:val="24"/>
          <w:highlight w:val="none"/>
        </w:rPr>
        <w:t xml:space="preserve">«Меню возможностей»</w:t>
      </w:r>
      <w:r>
        <w:rPr>
          <w:rFonts w:ascii="Times New Roman" w:hAnsi="Times New Roman" w:eastAsia="Times New Roman" w:cs="Times New Roman"/>
          <w:color w:val="000000" w:themeColor="text1"/>
          <w:sz w:val="24"/>
          <w:szCs w:val="24"/>
          <w:highlight w:val="none"/>
        </w:rPr>
        <w:t xml:space="preserve">,</w:t>
      </w:r>
      <w:r>
        <w:rPr>
          <w:rFonts w:ascii="Times New Roman" w:hAnsi="Times New Roman" w:eastAsia="Times New Roman" w:cs="Times New Roman"/>
          <w:color w:val="000000" w:themeColor="text1"/>
          <w:sz w:val="24"/>
          <w:szCs w:val="24"/>
          <w:highlight w:val="none"/>
        </w:rPr>
        <w:t xml:space="preserve"> </w:t>
      </w:r>
      <w:r>
        <w:rPr>
          <w:rFonts w:ascii="Times New Roman" w:hAnsi="Times New Roman" w:eastAsia="Times New Roman" w:cs="Times New Roman"/>
          <w:color w:val="000000" w:themeColor="text1"/>
          <w:sz w:val="24"/>
          <w:szCs w:val="24"/>
          <w:highlight w:val="none"/>
        </w:rPr>
        <w:t xml:space="preserve">осуществляется</w:t>
      </w:r>
      <w:r>
        <w:rPr>
          <w:rFonts w:ascii="Times New Roman" w:hAnsi="Times New Roman" w:eastAsia="Times New Roman" w:cs="Times New Roman"/>
          <w:color w:val="000000" w:themeColor="text1"/>
          <w:sz w:val="24"/>
          <w:szCs w:val="24"/>
          <w:highlight w:val="none"/>
        </w:rPr>
        <w:t xml:space="preserve"> </w:t>
      </w:r>
      <w:r>
        <w:rPr>
          <w:rFonts w:ascii="Times New Roman" w:hAnsi="Times New Roman" w:eastAsia="Times New Roman" w:cs="Times New Roman"/>
          <w:color w:val="000000" w:themeColor="text1"/>
          <w:sz w:val="24"/>
          <w:szCs w:val="24"/>
          <w:highlight w:val="none"/>
        </w:rPr>
        <w:t xml:space="preserve">в соответствии с Тарифами</w:t>
      </w:r>
      <w:r>
        <w:rPr>
          <w:rFonts w:ascii="Times New Roman" w:hAnsi="Times New Roman" w:eastAsia="Times New Roman" w:cs="Times New Roman"/>
          <w:color w:val="000000" w:themeColor="text1"/>
          <w:sz w:val="24"/>
          <w:szCs w:val="24"/>
          <w:highlight w:val="none"/>
        </w:rPr>
        <w:t xml:space="preserve"> Банка</w:t>
      </w:r>
      <w:r>
        <w:rPr>
          <w:rFonts w:ascii="Times New Roman" w:hAnsi="Times New Roman" w:eastAsia="Times New Roman" w:cs="Times New Roman"/>
          <w:color w:val="000000" w:themeColor="text1"/>
          <w:sz w:val="24"/>
          <w:szCs w:val="24"/>
          <w:highlight w:val="none"/>
        </w:rPr>
        <w:t xml:space="preserve">.</w:t>
      </w:r>
      <w:r>
        <w:rPr>
          <w:rFonts w:ascii="Times New Roman" w:hAnsi="Times New Roman" w:cs="Times New Roman"/>
          <w:color w:val="000000" w:themeColor="text1"/>
          <w:highlight w:val="none"/>
        </w:rPr>
      </w:r>
      <w:r>
        <w:rPr>
          <w:rFonts w:ascii="Times New Roman" w:hAnsi="Times New Roman" w:cs="Times New Roman"/>
          <w:color w:val="000000" w:themeColor="text1"/>
          <w:highlight w:val="none"/>
        </w:rPr>
      </w:r>
    </w:p>
    <w:p>
      <w:pPr>
        <w:ind w:firstLine="709"/>
        <w:jc w:val="both"/>
        <w:spacing w:after="0" w:afterAutospacing="0" w:line="240" w:lineRule="auto"/>
        <w:tabs>
          <w:tab w:val="left" w:pos="0" w:leader="none"/>
          <w:tab w:val="left" w:pos="1276" w:leader="none"/>
          <w:tab w:val="left" w:pos="1418" w:leader="none"/>
        </w:tabs>
        <w:rPr>
          <w:rFonts w:ascii="Times New Roman" w:hAnsi="Times New Roman" w:cs="Times New Roman"/>
          <w:color w:val="000000"/>
          <w:sz w:val="24"/>
          <w:szCs w:val="24"/>
          <w:highlight w:val="none"/>
        </w:rPr>
      </w:pPr>
      <w:r>
        <w:rPr>
          <w:rFonts w:ascii="Times New Roman" w:hAnsi="Times New Roman" w:eastAsia="Times New Roman" w:cs="Times New Roman"/>
          <w:color w:val="000000" w:themeColor="text1"/>
          <w:sz w:val="24"/>
          <w:szCs w:val="24"/>
          <w:highlight w:val="none"/>
        </w:rPr>
        <w:t xml:space="preserve">Если по условиям выбранной Клиентом Опции требуется соблюден</w:t>
      </w:r>
      <w:r>
        <w:rPr>
          <w:rFonts w:ascii="Times New Roman" w:hAnsi="Times New Roman" w:eastAsia="Times New Roman" w:cs="Times New Roman"/>
          <w:color w:val="000000" w:themeColor="text1"/>
          <w:sz w:val="24"/>
          <w:szCs w:val="24"/>
          <w:highlight w:val="none"/>
        </w:rPr>
        <w:t xml:space="preserve">ие Клиентом определенных условий, установленных ТП «Меню возможностей» и/или Опцией, то при нарушении Клиентом установленных условий, обслуживание Клиента по всем услугам, включенным в ТП «Меню возможностей», осуществляется в соответствии с Тарифами Банка.</w:t>
      </w:r>
      <w:r>
        <w:rPr>
          <w:rFonts w:ascii="Times New Roman" w:hAnsi="Times New Roman" w:cs="Times New Roman"/>
          <w:color w:val="000000"/>
          <w:sz w:val="24"/>
          <w:szCs w:val="24"/>
          <w:highlight w:val="none"/>
        </w:rPr>
      </w:r>
      <w:r>
        <w:rPr>
          <w:rFonts w:ascii="Times New Roman" w:hAnsi="Times New Roman" w:cs="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lang w:eastAsia="ru-RU"/>
        </w:rPr>
        <w:t xml:space="preserve">Условия настоящего пункта являются заранее данным акцептом, который представлен Клиентом Банку без ограничения по количеству расчетных документов Банка, по сумме </w:t>
      </w:r>
      <w:r>
        <w:rPr>
          <w:rFonts w:ascii="Times New Roman" w:hAnsi="Times New Roman" w:eastAsia="Times New Roman"/>
          <w:color w:val="000000"/>
          <w:sz w:val="24"/>
          <w:szCs w:val="24"/>
          <w:highlight w:val="none"/>
          <w:lang w:eastAsia="ru-RU"/>
        </w:rPr>
        <w:br/>
        <w:t xml:space="preserve">и требованиям из обязательств, вытекающих из Договора РКО, с возможностью частичного </w:t>
      </w:r>
      <w:r>
        <w:rPr>
          <w:rFonts w:ascii="Times New Roman" w:hAnsi="Times New Roman" w:eastAsia="Times New Roman"/>
          <w:color w:val="000000"/>
          <w:sz w:val="24"/>
          <w:szCs w:val="24"/>
          <w:highlight w:val="none"/>
          <w:lang w:eastAsia="ru-RU"/>
        </w:rPr>
        <w:t xml:space="preserve">исполнения расчетных документов Банка (в том числе банковского ордера). Комиссионное вознаграждение по п. 2.1 ТП «Базовый лайт»/«Базовый комфорт»/«Агростарт»/«Агророст»/ «Агропремиум»/«Расчетный эконом»/«Расчетный станда</w:t>
      </w:r>
      <w:r>
        <w:rPr>
          <w:rFonts w:ascii="Times New Roman" w:hAnsi="Times New Roman" w:eastAsia="Times New Roman"/>
          <w:color w:val="000000"/>
          <w:sz w:val="24"/>
          <w:szCs w:val="24"/>
          <w:highlight w:val="none"/>
          <w:lang w:eastAsia="ru-RU"/>
        </w:rPr>
        <w:t xml:space="preserve">рт»/«Расчетно-кассовый оптима»/</w:t>
      </w:r>
      <w:r>
        <w:rPr>
          <w:rFonts w:ascii="Times New Roman" w:hAnsi="Times New Roman" w:eastAsia="Times New Roman"/>
          <w:color w:val="000000"/>
          <w:sz w:val="24"/>
          <w:szCs w:val="24"/>
          <w:highlight w:val="none"/>
          <w:lang w:eastAsia="ru-RU"/>
        </w:rPr>
        <w:t xml:space="preserve">для экспортно-ориентированных компаний АПК/</w:t>
      </w:r>
      <w:r>
        <w:rPr>
          <w:rFonts w:ascii="Times New Roman" w:hAnsi="Times New Roman" w:eastAsia="Times New Roman"/>
          <w:sz w:val="24"/>
          <w:szCs w:val="24"/>
          <w:highlight w:val="none"/>
          <w:lang w:eastAsia="ru-RU"/>
        </w:rPr>
        <w:t xml:space="preserve">«Первый торговый»/«Бизнес-сервис»</w:t>
      </w:r>
      <w:r>
        <w:rPr>
          <w:rFonts w:ascii="Times New Roman" w:hAnsi="Times New Roman" w:eastAsia="Times New Roman"/>
          <w:color w:val="000000"/>
          <w:sz w:val="24"/>
          <w:szCs w:val="24"/>
          <w:highlight w:val="none"/>
          <w:lang w:eastAsia="ru-RU"/>
        </w:rPr>
        <w:t xml:space="preserve"> </w:t>
      </w:r>
      <w:r>
        <w:rPr>
          <w:rFonts w:ascii="Times New Roman" w:hAnsi="Times New Roman" w:eastAsia="Times New Roman"/>
          <w:sz w:val="24"/>
          <w:szCs w:val="24"/>
          <w:highlight w:val="none"/>
          <w:lang w:eastAsia="ru-RU"/>
        </w:rPr>
        <w:t xml:space="preserve">/Всегда сезон»/</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t xml:space="preserve">Все просто!</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t xml:space="preserve"> </w:t>
      </w:r>
      <w:r>
        <w:rPr>
          <w:rFonts w:ascii="Times New Roman" w:hAnsi="Times New Roman" w:eastAsia="Times New Roman"/>
          <w:color w:val="000000"/>
          <w:sz w:val="24"/>
          <w:szCs w:val="24"/>
          <w:highlight w:val="none"/>
          <w:lang w:eastAsia="ru-RU"/>
        </w:rPr>
        <w:t xml:space="preserve">взимается Банком путем списания суммы, причитающейся к уплате, со Счета Клиента без его дополнительных распоряжений с оформлением расчетных документов (в том числе банковского ордера) в следующем порядке:</w:t>
      </w:r>
      <w:r>
        <w:rPr>
          <w:rFonts w:ascii="Times New Roman" w:hAnsi="Times New Roman" w:eastAsia="Times New Roman"/>
          <w:color w:val="000000"/>
          <w:sz w:val="24"/>
          <w:szCs w:val="24"/>
          <w:highlight w:val="none"/>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lang w:eastAsia="ru-RU"/>
        </w:rPr>
        <w:t xml:space="preserve">В случае выбора Клиентом ТП «Расчетный эконом», «Расчетный стандарт» Клиент вправе выбрать Расчетный период, за который он будет оплачивать ст</w:t>
      </w:r>
      <w:r>
        <w:rPr>
          <w:rFonts w:ascii="Times New Roman" w:hAnsi="Times New Roman" w:eastAsia="Times New Roman"/>
          <w:color w:val="000000"/>
          <w:sz w:val="24"/>
          <w:szCs w:val="24"/>
          <w:highlight w:val="none"/>
          <w:lang w:eastAsia="ru-RU"/>
        </w:rPr>
        <w:t xml:space="preserve">оимость ТП, путем проставления соответствующей отметки в Заявлении о присоединении к Единому сервисному договору/Заявлении о присоединении к Условиям/ Заявлении об изменении условий взимания комиссионного вознаграждения в рамках Договора банковского счета.</w:t>
      </w:r>
      <w:r>
        <w:rPr>
          <w:rFonts w:ascii="Times New Roman" w:hAnsi="Times New Roman" w:eastAsia="Times New Roman"/>
          <w:color w:val="000000"/>
          <w:sz w:val="24"/>
          <w:szCs w:val="24"/>
          <w:highlight w:val="none"/>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lang w:eastAsia="ru-RU"/>
        </w:rPr>
        <w:t xml:space="preserve">При этом в случае, если Клиентом выбор Расчетного периода не осуществлен (соответствующая отметка в Заявлении о присоединении к Единому сервисному договору/Заявлении о присоединении к Ус</w:t>
      </w:r>
      <w:r>
        <w:rPr>
          <w:rFonts w:ascii="Times New Roman" w:hAnsi="Times New Roman" w:eastAsia="Times New Roman"/>
          <w:color w:val="000000"/>
          <w:sz w:val="24"/>
          <w:szCs w:val="24"/>
          <w:highlight w:val="none"/>
          <w:lang w:eastAsia="ru-RU"/>
        </w:rPr>
        <w:t xml:space="preserve">ловиям/Заявлении об изменении условий взимания комиссионного вознаграждения в рамках Договора банковского счета отсутствует), Банк взимает комиссионное вознаграждение в размере и порядке, установленном в п. 2.1.1 ТП «Расчетный эконом»/«Расчетный стандарт».</w:t>
      </w:r>
      <w:r>
        <w:rPr>
          <w:rFonts w:ascii="Times New Roman" w:hAnsi="Times New Roman" w:eastAsia="Times New Roman"/>
          <w:color w:val="000000"/>
          <w:sz w:val="24"/>
          <w:szCs w:val="24"/>
          <w:highlight w:val="none"/>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highlight w:val="none"/>
        </w:rPr>
      </w:pPr>
      <w:r>
        <w:rPr>
          <w:rFonts w:ascii="Times New Roman" w:hAnsi="Times New Roman"/>
          <w:color w:val="000000"/>
          <w:sz w:val="24"/>
          <w:szCs w:val="24"/>
          <w:highlight w:val="none"/>
        </w:rPr>
        <w:t xml:space="preserve">В случае выбора Клие</w:t>
      </w:r>
      <w:r>
        <w:rPr>
          <w:rFonts w:ascii="Times New Roman" w:hAnsi="Times New Roman"/>
          <w:color w:val="000000"/>
          <w:sz w:val="24"/>
          <w:szCs w:val="24"/>
          <w:highlight w:val="none"/>
        </w:rPr>
        <w:t xml:space="preserve">нтом ТП «Базовый комфорт»/</w:t>
      </w:r>
      <w:r>
        <w:rPr>
          <w:rFonts w:ascii="Times New Roman" w:hAnsi="Times New Roman"/>
          <w:color w:val="000000"/>
          <w:sz w:val="24"/>
          <w:szCs w:val="24"/>
          <w:highlight w:val="none"/>
        </w:rPr>
        <w:t xml:space="preserve">для экспортно-ориентированных компаний АПК/«Агророст»/«Агропремиум»/Всегда сезон»/ «Все просто!» или если для ТП «Расчетный эконом»/«Расчетный стандарт» Клиентом выбор расчетного периода не осуще</w:t>
      </w:r>
      <w:r>
        <w:rPr>
          <w:rFonts w:ascii="Times New Roman" w:hAnsi="Times New Roman"/>
          <w:color w:val="000000"/>
          <w:sz w:val="24"/>
          <w:szCs w:val="24"/>
          <w:highlight w:val="none"/>
        </w:rPr>
        <w:t xml:space="preserve">ствлен (соответствующая отметка в Заявлении о присоединении к Единому сервисному договору/Заявлении о присоединении к Условиям/Заявлении об изменении условий взимания комиссионного вознаграждения в рамках Договора банковского счета отсутствует) согласно п.</w:t>
      </w:r>
      <w:r>
        <w:rPr>
          <w:rFonts w:ascii="Times New Roman" w:hAnsi="Times New Roman"/>
          <w:color w:val="000000"/>
          <w:sz w:val="24"/>
          <w:szCs w:val="24"/>
          <w:highlight w:val="none"/>
        </w:rPr>
        <w:t xml:space="preserve"> 2.1 ТП «Базовый комфорт»/</w:t>
      </w:r>
      <w:r>
        <w:rPr>
          <w:rFonts w:ascii="Times New Roman" w:hAnsi="Times New Roman"/>
          <w:color w:val="000000"/>
          <w:sz w:val="24"/>
          <w:szCs w:val="24"/>
          <w:highlight w:val="none"/>
        </w:rPr>
        <w:t xml:space="preserve">для экспортно-ориентированных компаний АПК/«Агророст»/«Агропремиум»/«Всегда сезон»/«Все просто!» и п. </w:t>
      </w:r>
      <w:r>
        <w:rPr>
          <w:rFonts w:ascii="Times New Roman" w:hAnsi="Times New Roman"/>
          <w:color w:val="000000"/>
          <w:sz w:val="24"/>
          <w:szCs w:val="24"/>
          <w:highlight w:val="none"/>
        </w:rPr>
        <w:t xml:space="preserve">2.1.1 ТП «Расчетный эконом»/ «Расчетный стандарт», комиссионное вознаграждение взимается Банком не позднее четвертого рабочего дня, следующего за днем заключения Договора РКО/смены ТП/Архивного ТП и далее ежемесячно, в первый рабочий день текущего месяца. </w:t>
      </w:r>
      <w:r>
        <w:rPr>
          <w:rFonts w:ascii="Times New Roman" w:hAnsi="Times New Roman" w:eastAsia="Times New Roman"/>
          <w:color w:val="000000"/>
          <w:sz w:val="24"/>
          <w:szCs w:val="24"/>
          <w:highlight w:val="none"/>
          <w:lang w:eastAsia="ru-RU"/>
        </w:rPr>
        <w:t xml:space="preserve">В случае подключен</w:t>
      </w:r>
      <w:r>
        <w:rPr>
          <w:rFonts w:ascii="Times New Roman" w:hAnsi="Times New Roman" w:eastAsia="Times New Roman"/>
          <w:color w:val="000000"/>
          <w:sz w:val="24"/>
          <w:szCs w:val="24"/>
          <w:highlight w:val="none"/>
          <w:lang w:eastAsia="ru-RU"/>
        </w:rPr>
        <w:t xml:space="preserve">ия ТП в течение последних 5 (пяти) рабочих дней календарного месяца комиссионное вознаграждение взимается Банком не позднее последнего рабочего дня текущего календарного месяца. В случае неоплаты стоимости ТП «Базовый комфорт»/«Расчетный эконом»/«Расчетный</w:t>
      </w:r>
      <w:r>
        <w:rPr>
          <w:rFonts w:ascii="Times New Roman" w:hAnsi="Times New Roman" w:eastAsia="Times New Roman"/>
          <w:color w:val="000000"/>
          <w:sz w:val="24"/>
          <w:szCs w:val="24"/>
          <w:highlight w:val="none"/>
          <w:lang w:eastAsia="ru-RU"/>
        </w:rPr>
        <w:t xml:space="preserve"> стандарт»/</w:t>
      </w:r>
      <w:r>
        <w:rPr>
          <w:rFonts w:ascii="Times New Roman" w:hAnsi="Times New Roman" w:eastAsia="Times New Roman"/>
          <w:color w:val="000000"/>
          <w:sz w:val="24"/>
          <w:szCs w:val="24"/>
          <w:highlight w:val="none"/>
          <w:lang w:eastAsia="ru-RU"/>
        </w:rPr>
        <w:t xml:space="preserve">для экспортно-ориентированных компаний АПК/«Агророст»/ «Агропремиум»</w:t>
      </w:r>
      <w:r>
        <w:rPr>
          <w:rFonts w:ascii="Times New Roman" w:hAnsi="Times New Roman" w:eastAsia="Times New Roman"/>
          <w:color w:val="000000"/>
          <w:sz w:val="24"/>
          <w:szCs w:val="24"/>
          <w:highlight w:val="none"/>
          <w:lang w:eastAsia="ru-RU"/>
        </w:rPr>
        <w:t xml:space="preserve">/</w:t>
      </w:r>
      <w:r>
        <w:rPr>
          <w:rFonts w:ascii="Times New Roman" w:hAnsi="Times New Roman" w:eastAsia="Times New Roman"/>
          <w:color w:val="000000"/>
          <w:sz w:val="24"/>
          <w:szCs w:val="24"/>
          <w:highlight w:val="none"/>
          <w:lang w:eastAsia="ru-RU"/>
        </w:rPr>
        <w:t xml:space="preserve">«</w:t>
      </w:r>
      <w:r>
        <w:rPr>
          <w:rFonts w:ascii="Times New Roman" w:hAnsi="Times New Roman" w:eastAsia="Times New Roman"/>
          <w:color w:val="000000"/>
          <w:sz w:val="24"/>
          <w:szCs w:val="24"/>
          <w:highlight w:val="none"/>
          <w:lang w:eastAsia="ru-RU"/>
        </w:rPr>
        <w:t xml:space="preserve">Всегда сезон»/</w:t>
      </w:r>
      <w:r>
        <w:rPr>
          <w:rFonts w:ascii="Times New Roman" w:hAnsi="Times New Roman" w:eastAsia="Times New Roman"/>
          <w:color w:val="000000"/>
          <w:sz w:val="24"/>
          <w:szCs w:val="24"/>
          <w:highlight w:val="none"/>
          <w:lang w:eastAsia="ru-RU"/>
        </w:rPr>
        <w:t xml:space="preserve">«</w:t>
      </w:r>
      <w:r>
        <w:rPr>
          <w:rFonts w:ascii="Times New Roman" w:hAnsi="Times New Roman" w:eastAsia="Times New Roman"/>
          <w:color w:val="000000"/>
          <w:sz w:val="24"/>
          <w:szCs w:val="24"/>
          <w:highlight w:val="none"/>
          <w:lang w:eastAsia="ru-RU"/>
        </w:rPr>
        <w:t xml:space="preserve">Все просто!</w:t>
      </w:r>
      <w:r>
        <w:rPr>
          <w:rFonts w:ascii="Times New Roman" w:hAnsi="Times New Roman" w:eastAsia="Times New Roman"/>
          <w:color w:val="000000"/>
          <w:sz w:val="24"/>
          <w:szCs w:val="24"/>
          <w:highlight w:val="none"/>
          <w:lang w:eastAsia="ru-RU"/>
        </w:rPr>
        <w:t xml:space="preserve">»</w:t>
      </w:r>
      <w:r>
        <w:rPr>
          <w:rFonts w:ascii="Times New Roman" w:hAnsi="Times New Roman" w:eastAsia="Times New Roman"/>
          <w:color w:val="000000"/>
          <w:sz w:val="24"/>
          <w:szCs w:val="24"/>
          <w:highlight w:val="none"/>
          <w:lang w:eastAsia="ru-RU"/>
        </w:rPr>
        <w:t xml:space="preserve"> в установленный срок подключение ТП к Счету не осуществляется, Счет Клиента обслуживается в соответствии с Тарифами Банка/Договором эквайринга. При этом Банк, не позднее рабочего дня, следующего за днем установленного срока оплаты стоимости ТП</w:t>
      </w:r>
      <w:r>
        <w:rPr>
          <w:rFonts w:ascii="Times New Roman" w:hAnsi="Times New Roman" w:eastAsia="Times New Roman"/>
          <w:color w:val="000000"/>
          <w:sz w:val="24"/>
          <w:szCs w:val="24"/>
          <w:highlight w:val="none"/>
          <w:lang w:eastAsia="ru-RU"/>
        </w:rPr>
        <w:t xml:space="preserve">, взимает комиссионное вознаграждение за открытие Счета в размере, предусмотренном Тарифами Банка за услугу «открытие счета». В случае выбора Клиентом ТП «Базовый лайт» подключение Клиента к ТП должно быть осуществлено Банком не позднее дня открытия Счета.</w:t>
      </w:r>
      <w:r>
        <w:rPr>
          <w:rFonts w:ascii="Times New Roman" w:hAnsi="Times New Roman" w:eastAsia="Times New Roman"/>
          <w:color w:val="000000"/>
          <w:sz w:val="24"/>
          <w:szCs w:val="24"/>
          <w:highlight w:val="none"/>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lang w:eastAsia="ru-RU"/>
        </w:rPr>
        <w:t xml:space="preserve">При подключении Клиента к ТП</w:t>
      </w:r>
      <w:r>
        <w:rPr>
          <w:rFonts w:ascii="Times New Roman" w:hAnsi="Times New Roman" w:eastAsia="Times New Roman"/>
          <w:sz w:val="24"/>
          <w:szCs w:val="24"/>
          <w:highlight w:val="none"/>
          <w:lang w:eastAsia="ru-RU"/>
        </w:rPr>
        <w:t xml:space="preserve"> </w:t>
      </w:r>
      <w:r>
        <w:rPr>
          <w:rFonts w:ascii="Times New Roman" w:hAnsi="Times New Roman" w:eastAsia="Times New Roman"/>
          <w:color w:val="000000"/>
          <w:sz w:val="24"/>
          <w:szCs w:val="24"/>
          <w:highlight w:val="none"/>
          <w:lang w:eastAsia="ru-RU"/>
        </w:rPr>
        <w:t xml:space="preserve">с ежемесячной оплатой стоимости до 15 (пятнадцатого) числа (включительно) текущего календарного месяца, комиссионное вознаграждение за неполный текущий календарный месяц взимается Банком в полном объеме. При подключении Кл</w:t>
      </w:r>
      <w:r>
        <w:rPr>
          <w:rFonts w:ascii="Times New Roman" w:hAnsi="Times New Roman" w:eastAsia="Times New Roman"/>
          <w:color w:val="000000"/>
          <w:sz w:val="24"/>
          <w:szCs w:val="24"/>
          <w:highlight w:val="none"/>
          <w:lang w:eastAsia="ru-RU"/>
        </w:rPr>
        <w:t xml:space="preserve">иента к ТП с ежемесячной оплатой стоимости после 15 (пятнадцатого) числа текущего календарного месяца, комиссионное вознаграждение за первый неполный календарный месяц взимается Банком в размере 50% от суммы вознаграждения, указанного в соответствующем ТП.</w:t>
      </w:r>
      <w:r>
        <w:rPr>
          <w:rFonts w:ascii="Times New Roman" w:hAnsi="Times New Roman" w:eastAsia="Times New Roman"/>
          <w:color w:val="000000"/>
          <w:sz w:val="24"/>
          <w:szCs w:val="24"/>
          <w:highlight w:val="none"/>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lang w:eastAsia="ru-RU"/>
        </w:rPr>
        <w:t xml:space="preserve">В случае наличия в течение календарного месяца, по состоянию на начало каждого операционного дня, остатка денежных средств на Счете в размере, установленном Архивным ТП, комиссионное вознаграждение за ведение Счета, причитающиеся к уплате Клиентом </w:t>
      </w:r>
      <w:r>
        <w:rPr>
          <w:rFonts w:ascii="Times New Roman" w:hAnsi="Times New Roman" w:eastAsia="Times New Roman"/>
          <w:color w:val="000000"/>
          <w:sz w:val="24"/>
          <w:szCs w:val="24"/>
          <w:highlight w:val="none"/>
          <w:lang w:eastAsia="ru-RU"/>
        </w:rPr>
        <w:br/>
        <w:t xml:space="preserve">в следующем календарном месяце, Банком не взимается.</w:t>
      </w:r>
      <w:r>
        <w:rPr>
          <w:rFonts w:ascii="Times New Roman" w:hAnsi="Times New Roman" w:eastAsia="Times New Roman"/>
          <w:color w:val="000000"/>
          <w:sz w:val="24"/>
          <w:szCs w:val="24"/>
          <w:highlight w:val="none"/>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lang w:eastAsia="ru-RU"/>
        </w:rPr>
        <w:t xml:space="preserve">В случае обслуживания Клиента в рамках ТП для экспортно-ориентированных компаний АПК и наличии у Клиента действующей банковской гарантии, выданной Банком в соответствии </w:t>
      </w:r>
      <w:r>
        <w:rPr>
          <w:rFonts w:ascii="Times New Roman" w:hAnsi="Times New Roman" w:eastAsia="Times New Roman"/>
          <w:color w:val="000000"/>
          <w:sz w:val="24"/>
          <w:szCs w:val="24"/>
          <w:highlight w:val="none"/>
          <w:lang w:eastAsia="ru-RU"/>
        </w:rPr>
        <w:t xml:space="preserve">с налоговым</w:t>
      </w:r>
      <w:r>
        <w:rPr>
          <w:rFonts w:ascii="Times New Roman" w:hAnsi="Times New Roman" w:eastAsia="Times New Roman"/>
          <w:color w:val="000000"/>
          <w:sz w:val="24"/>
          <w:szCs w:val="24"/>
          <w:highlight w:val="none"/>
          <w:vertAlign w:val="superscript"/>
          <w:lang w:eastAsia="ru-RU"/>
        </w:rPr>
        <w:footnoteReference w:id="48"/>
      </w:r>
      <w:r>
        <w:rPr>
          <w:rFonts w:ascii="Times New Roman" w:hAnsi="Times New Roman" w:eastAsia="Times New Roman"/>
          <w:color w:val="000000"/>
          <w:sz w:val="24"/>
          <w:szCs w:val="24"/>
          <w:highlight w:val="none"/>
          <w:lang w:eastAsia="ru-RU"/>
        </w:rPr>
        <w:t xml:space="preserve"> и таможенным</w:t>
      </w:r>
      <w:r>
        <w:rPr>
          <w:rFonts w:ascii="Times New Roman" w:hAnsi="Times New Roman" w:eastAsia="Times New Roman"/>
          <w:color w:val="000000"/>
          <w:sz w:val="24"/>
          <w:szCs w:val="24"/>
          <w:highlight w:val="none"/>
          <w:vertAlign w:val="superscript"/>
          <w:lang w:eastAsia="ru-RU"/>
        </w:rPr>
        <w:footnoteReference w:id="49"/>
      </w:r>
      <w:r>
        <w:rPr>
          <w:rFonts w:ascii="Times New Roman" w:hAnsi="Times New Roman" w:eastAsia="Times New Roman"/>
          <w:color w:val="000000"/>
          <w:sz w:val="24"/>
          <w:szCs w:val="24"/>
          <w:highlight w:val="none"/>
          <w:vertAlign w:val="superscript"/>
          <w:lang w:eastAsia="ru-RU"/>
        </w:rPr>
        <w:t xml:space="preserve"> </w:t>
      </w:r>
      <w:r>
        <w:rPr>
          <w:rFonts w:ascii="Times New Roman" w:hAnsi="Times New Roman" w:eastAsia="Times New Roman"/>
          <w:color w:val="000000"/>
          <w:sz w:val="24"/>
          <w:szCs w:val="24"/>
          <w:highlight w:val="none"/>
          <w:lang w:eastAsia="ru-RU"/>
        </w:rPr>
        <w:t xml:space="preserve">законодательством Российской Федерации,</w:t>
      </w:r>
      <w:r>
        <w:rPr>
          <w:rFonts w:ascii="Times New Roman" w:hAnsi="Times New Roman" w:eastAsia="Times New Roman"/>
          <w:color w:val="000000"/>
          <w:sz w:val="24"/>
          <w:szCs w:val="24"/>
          <w:highlight w:val="none"/>
          <w:lang w:eastAsia="ru-RU"/>
        </w:rPr>
        <w:t xml:space="preserve"> комиссионное вознаграждение, причитающееся к уплате Клиентом в соответствии с п. 2.1 ТП для экспортно-ориентированных компаний АПК, не взимается Банком в течение срока действия банковской гарантии (на период с даты ее выдачи по дату прекращения гарантии).</w:t>
      </w:r>
      <w:r>
        <w:rPr>
          <w:rFonts w:ascii="Times New Roman" w:hAnsi="Times New Roman" w:eastAsia="Times New Roman"/>
          <w:color w:val="000000"/>
          <w:sz w:val="24"/>
          <w:szCs w:val="24"/>
          <w:highlight w:val="none"/>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lang w:eastAsia="ru-RU"/>
        </w:rPr>
        <w:t xml:space="preserve">В случае выбора Клиентом в рамках ТП «Расчетный эконом»/Расчетный стандарт» Расчетного периода путем проставления соответствующей отметки в Заявлении о присоединении к Единому сервисному договору/Зая</w:t>
      </w:r>
      <w:r>
        <w:rPr>
          <w:rFonts w:ascii="Times New Roman" w:hAnsi="Times New Roman" w:eastAsia="Times New Roman"/>
          <w:color w:val="000000"/>
          <w:sz w:val="24"/>
          <w:szCs w:val="24"/>
          <w:highlight w:val="none"/>
          <w:lang w:eastAsia="ru-RU"/>
        </w:rPr>
        <w:t xml:space="preserve">влении о присоединении к Условиям/Заявлении об изменении условий взимания комиссионного вознаграждения в рамках Договора банковского счета оплата стоимости ТП согласно п.п. 2.1.2-2.1.5 ТП «Расчетный эконом»/»Расчетный стандарт» взимается Банком не позднее </w:t>
      </w:r>
      <w:r>
        <w:rPr>
          <w:rFonts w:ascii="Times New Roman" w:hAnsi="Times New Roman" w:eastAsia="Times New Roman"/>
          <w:color w:val="000000"/>
          <w:sz w:val="24"/>
          <w:szCs w:val="24"/>
          <w:highlight w:val="none"/>
          <w:lang w:eastAsia="ru-RU"/>
        </w:rPr>
        <w:t xml:space="preserve">четвертого </w:t>
      </w:r>
      <w:r>
        <w:rPr>
          <w:rFonts w:ascii="Times New Roman" w:hAnsi="Times New Roman" w:eastAsia="Times New Roman"/>
          <w:color w:val="000000"/>
          <w:sz w:val="24"/>
          <w:szCs w:val="24"/>
          <w:highlight w:val="none"/>
          <w:lang w:eastAsia="ru-RU"/>
        </w:rPr>
        <w:t xml:space="preserve">рабочего дня, следующего за днем заключения Договора РКО/смены ТП, и далее – в первый рабочий день каждого Расчетного периода.</w:t>
      </w:r>
      <w:r>
        <w:rPr>
          <w:rFonts w:ascii="Times New Roman" w:hAnsi="Times New Roman" w:eastAsia="Times New Roman"/>
          <w:color w:val="000000"/>
          <w:sz w:val="24"/>
          <w:szCs w:val="24"/>
          <w:highlight w:val="none"/>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lang w:eastAsia="ru-RU"/>
        </w:rPr>
        <w:t xml:space="preserve">Комиссио</w:t>
      </w:r>
      <w:r>
        <w:rPr>
          <w:rFonts w:ascii="Times New Roman" w:hAnsi="Times New Roman" w:eastAsia="Times New Roman"/>
          <w:color w:val="000000"/>
          <w:sz w:val="24"/>
          <w:szCs w:val="24"/>
          <w:highlight w:val="none"/>
          <w:lang w:eastAsia="ru-RU"/>
        </w:rPr>
        <w:t xml:space="preserve">нное вознаграждение по п. 2.1 ТП для экспортно-ориентированных компаний АПК со Счета, открытого в иностранной валюте, взимается Банком в рублевом эквиваленте, пересчитываемом по курсу Банка России, действующем на дату взимания комиссионного вознаграждения.</w:t>
      </w:r>
      <w:r>
        <w:rPr>
          <w:rFonts w:ascii="Times New Roman" w:hAnsi="Times New Roman" w:eastAsia="Times New Roman"/>
          <w:color w:val="000000"/>
          <w:sz w:val="24"/>
          <w:szCs w:val="24"/>
          <w:highlight w:val="none"/>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lang w:eastAsia="ru-RU"/>
        </w:rPr>
        <w:t xml:space="preserve">Комиссионное вознаграждение за смену ТП в соответствии с п. 2.6 ТП «Расчетный стандарт»</w:t>
      </w:r>
      <w:r>
        <w:rPr>
          <w:rFonts w:ascii="Times New Roman" w:hAnsi="Times New Roman" w:eastAsia="Times New Roman"/>
          <w:iCs/>
          <w:sz w:val="24"/>
          <w:szCs w:val="24"/>
          <w:highlight w:val="none"/>
          <w:lang w:eastAsia="ru-RU"/>
        </w:rPr>
        <w:t xml:space="preserve">/</w:t>
      </w:r>
      <w:r>
        <w:rPr>
          <w:rFonts w:ascii="Times New Roman" w:hAnsi="Times New Roman" w:eastAsia="Times New Roman"/>
          <w:sz w:val="24"/>
          <w:szCs w:val="24"/>
          <w:highlight w:val="none"/>
          <w:lang w:eastAsia="ru-RU"/>
        </w:rPr>
        <w:t xml:space="preserve">«Первый торговый»</w:t>
      </w:r>
      <w:r>
        <w:rPr>
          <w:rFonts w:ascii="Times New Roman" w:hAnsi="Times New Roman" w:eastAsia="Times New Roman"/>
          <w:color w:val="000000"/>
          <w:sz w:val="24"/>
          <w:szCs w:val="24"/>
          <w:highlight w:val="none"/>
          <w:lang w:eastAsia="ru-RU"/>
        </w:rPr>
        <w:t xml:space="preserve">, п. 2.7 ТП «Расчетно-кассовый оптима»/</w:t>
      </w:r>
      <w:r>
        <w:rPr>
          <w:rFonts w:ascii="Times New Roman" w:hAnsi="Times New Roman" w:eastAsia="Times New Roman"/>
          <w:sz w:val="24"/>
          <w:szCs w:val="24"/>
          <w:highlight w:val="none"/>
          <w:lang w:eastAsia="ru-RU"/>
        </w:rPr>
        <w:t xml:space="preserve">«Бизнес-сервис»</w:t>
      </w:r>
      <w:r>
        <w:rPr>
          <w:rFonts w:ascii="Times New Roman" w:hAnsi="Times New Roman" w:eastAsia="Times New Roman"/>
          <w:color w:val="000000"/>
          <w:sz w:val="24"/>
          <w:szCs w:val="24"/>
          <w:highlight w:val="none"/>
          <w:lang w:eastAsia="ru-RU"/>
        </w:rPr>
        <w:t xml:space="preserve"> </w:t>
      </w:r>
      <w:r>
        <w:rPr>
          <w:rFonts w:ascii="Times New Roman" w:hAnsi="Times New Roman" w:eastAsia="Times New Roman"/>
          <w:color w:val="000000"/>
          <w:sz w:val="24"/>
          <w:szCs w:val="24"/>
          <w:highlight w:val="none"/>
          <w:lang w:eastAsia="ru-RU"/>
        </w:rPr>
        <w:br/>
        <w:t xml:space="preserve">и оплата стоимости нового ТП взимаются Банком в первый рабочий день вступления в силу нового ТП. При этом, если денежных средств на Счете достаточно только на оплату комиссионного вознаграждения за смену ТП, </w:t>
      </w:r>
      <w:r>
        <w:rPr>
          <w:rFonts w:ascii="Times New Roman" w:hAnsi="Times New Roman" w:eastAsia="Times New Roman"/>
          <w:color w:val="000000"/>
          <w:sz w:val="24"/>
          <w:szCs w:val="24"/>
          <w:highlight w:val="none"/>
          <w:lang w:eastAsia="ru-RU"/>
        </w:rPr>
        <w:t xml:space="preserve">то в день вступления в силу нового ТП Банк производит смену ТП, но приостанавливает оказание услуг в рамках нового ТП до оплаты Клиентом стоимости нового ТП и предоставляет Клиенту услуги, перечисленные в новом ТП, за плату, предусмотренную Тарифами Банка.</w:t>
      </w:r>
      <w:r>
        <w:rPr>
          <w:rFonts w:ascii="Times New Roman" w:hAnsi="Times New Roman" w:eastAsia="Times New Roman"/>
          <w:color w:val="000000"/>
          <w:sz w:val="24"/>
          <w:szCs w:val="24"/>
          <w:highlight w:val="none"/>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lang w:eastAsia="ru-RU"/>
        </w:rPr>
        <w:t xml:space="preserve">В случае подключения ТП «Расчетный эконом», «Расчетный стандарт», для экспортно-ориентированных компаний АПК, «Агророст», «Агропремиум» к действующему Счету:</w:t>
      </w:r>
      <w:r>
        <w:rPr>
          <w:rFonts w:ascii="Times New Roman" w:hAnsi="Times New Roman" w:eastAsia="Times New Roman"/>
          <w:color w:val="000000"/>
          <w:sz w:val="24"/>
          <w:szCs w:val="24"/>
          <w:highlight w:val="none"/>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lang w:eastAsia="ru-RU"/>
        </w:rPr>
        <w:t xml:space="preserve">-</w:t>
      </w:r>
      <w:r>
        <w:rPr>
          <w:rFonts w:ascii="Times New Roman" w:hAnsi="Times New Roman" w:eastAsia="Times New Roman"/>
          <w:color w:val="000000"/>
          <w:sz w:val="24"/>
          <w:szCs w:val="24"/>
          <w:highlight w:val="none"/>
          <w:lang w:eastAsia="ru-RU"/>
        </w:rPr>
        <w:tab/>
        <w:t xml:space="preserve">в Заявлении о присоединении к Единому сервисному договору/Заявлении о присоединении к Условиям/Заявлении об изменении условий взимания комиссионного вознаграждения в рамках Договора банковского счета Клиентом указывается номер действующего Счета;</w:t>
      </w:r>
      <w:r>
        <w:rPr>
          <w:rFonts w:ascii="Times New Roman" w:hAnsi="Times New Roman" w:eastAsia="Times New Roman"/>
          <w:color w:val="000000"/>
          <w:sz w:val="24"/>
          <w:szCs w:val="24"/>
          <w:highlight w:val="none"/>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lang w:eastAsia="ru-RU"/>
        </w:rPr>
        <w:t xml:space="preserve">-</w:t>
      </w:r>
      <w:r>
        <w:rPr>
          <w:rFonts w:ascii="Times New Roman" w:hAnsi="Times New Roman" w:eastAsia="Times New Roman"/>
          <w:color w:val="000000"/>
          <w:sz w:val="24"/>
          <w:szCs w:val="24"/>
          <w:highlight w:val="none"/>
          <w:lang w:eastAsia="ru-RU"/>
        </w:rPr>
        <w:tab/>
        <w:t xml:space="preserve">с момента вступления в силу ТП Банк взимает комиссионное вознаграждение в рамках Договора РКО и оказывает Клиенту услуги в соответствии с выбранным Клиентом ТП.</w:t>
      </w:r>
      <w:r>
        <w:rPr>
          <w:rFonts w:ascii="Times New Roman" w:hAnsi="Times New Roman" w:eastAsia="Times New Roman"/>
          <w:color w:val="000000"/>
          <w:sz w:val="24"/>
          <w:szCs w:val="24"/>
          <w:highlight w:val="none"/>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В случае подключения ТП «Всегда сезон»:</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Предоставление Клиенту ТП «Всегда сезон» осуществляется с обязательным заключением Договора эквайринга </w:t>
      </w:r>
      <w:r>
        <w:rPr>
          <w:rFonts w:ascii="Times New Roman" w:hAnsi="Times New Roman" w:eastAsia="Times New Roman"/>
          <w:iCs/>
          <w:sz w:val="24"/>
          <w:szCs w:val="24"/>
          <w:highlight w:val="none"/>
          <w:lang w:eastAsia="ru-RU"/>
        </w:rPr>
        <w:t xml:space="preserve">в рамках ТП «Всегда сезон»</w:t>
      </w:r>
      <w:r>
        <w:rPr>
          <w:rFonts w:ascii="Times New Roman" w:hAnsi="Times New Roman" w:eastAsia="Times New Roman"/>
          <w:sz w:val="24"/>
          <w:szCs w:val="24"/>
          <w:highlight w:val="none"/>
          <w:lang w:eastAsia="ru-RU"/>
        </w:rPr>
        <w:t xml:space="preserve">. Заключение Договора эквайринга </w:t>
      </w:r>
      <w:r>
        <w:rPr>
          <w:rFonts w:ascii="Times New Roman" w:hAnsi="Times New Roman" w:eastAsia="Times New Roman"/>
          <w:iCs/>
          <w:sz w:val="24"/>
          <w:szCs w:val="24"/>
          <w:highlight w:val="none"/>
          <w:lang w:eastAsia="ru-RU"/>
        </w:rPr>
        <w:t xml:space="preserve">в рамках ТП «Всегда сезон» </w:t>
      </w:r>
      <w:r>
        <w:rPr>
          <w:rFonts w:ascii="Times New Roman" w:hAnsi="Times New Roman" w:eastAsia="Times New Roman"/>
          <w:sz w:val="24"/>
          <w:szCs w:val="24"/>
          <w:highlight w:val="none"/>
          <w:lang w:eastAsia="ru-RU"/>
        </w:rPr>
        <w:t xml:space="preserve">осуществляется путем присоединения Клиента к Условиям эквайринга с обязательным предоставлением в Банк</w:t>
      </w:r>
      <w:r>
        <w:rPr>
          <w:rFonts w:ascii="Times New Roman" w:hAnsi="Times New Roman" w:eastAsia="Times New Roman"/>
          <w:sz w:val="24"/>
          <w:szCs w:val="24"/>
          <w:highlight w:val="none"/>
          <w:lang w:eastAsia="ru-RU"/>
        </w:rPr>
        <w:t xml:space="preserve"> Заявления о присоединении к ЕСД/Заявления о присоединении к Условиям РКО (в случае открытия первого расчетного Счета) с отметкой о выборе ТП «Всегда сезон» и Заявления о присоединении к Условиям, составленных по типовой форме Банка в 2 (двух) экземплярах.</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highlight w:val="none"/>
        </w:rPr>
      </w:pPr>
      <w:r>
        <w:rPr>
          <w:rFonts w:ascii="Times New Roman" w:hAnsi="Times New Roman"/>
          <w:iCs/>
          <w:sz w:val="24"/>
          <w:szCs w:val="24"/>
          <w:highlight w:val="none"/>
        </w:rPr>
        <w:t xml:space="preserve">В</w:t>
      </w:r>
      <w:r>
        <w:rPr>
          <w:rFonts w:ascii="Times New Roman" w:hAnsi="Times New Roman" w:eastAsia="Times New Roman"/>
          <w:sz w:val="24"/>
          <w:szCs w:val="24"/>
          <w:highlight w:val="none"/>
          <w:lang w:eastAsia="ru-RU"/>
        </w:rPr>
        <w:t xml:space="preserve"> случае не предоставления Клиентом согласия на обработку персональных данных, предоставленного Банку по типовой форме Банка ТП </w:t>
      </w:r>
      <w:r>
        <w:rPr>
          <w:rFonts w:ascii="Times New Roman" w:hAnsi="Times New Roman" w:eastAsia="Times New Roman"/>
          <w:iCs/>
          <w:sz w:val="24"/>
          <w:szCs w:val="24"/>
          <w:highlight w:val="none"/>
          <w:lang w:eastAsia="ru-RU"/>
        </w:rPr>
        <w:t xml:space="preserve">«Всегда сезон» </w:t>
      </w:r>
      <w:r>
        <w:rPr>
          <w:rFonts w:ascii="Times New Roman" w:hAnsi="Times New Roman" w:eastAsia="Times New Roman"/>
          <w:sz w:val="24"/>
          <w:szCs w:val="24"/>
          <w:highlight w:val="none"/>
          <w:lang w:eastAsia="ru-RU"/>
        </w:rPr>
        <w:t xml:space="preserve">не подключается, Договор эквайринга в рамках ТП «Всегда сезон» не заключается.</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Клиент в обязательном порядке заполняет разделы 1, 3 (</w:t>
      </w:r>
      <w:r>
        <w:rPr>
          <w:rFonts w:ascii="Times New Roman" w:hAnsi="Times New Roman" w:eastAsia="Times New Roman"/>
          <w:sz w:val="24"/>
          <w:szCs w:val="24"/>
          <w:highlight w:val="none"/>
          <w:lang w:eastAsia="ru-RU"/>
        </w:rPr>
        <w:t xml:space="preserve">в части проставления отметки о согласии), 4 Приложения 2 к Заявлению о присоединении к ЕСД/Приложения 1 к Заявлению о присоединении к Условиям РКО. Услуга эквайринга в рамках ТП «Всегда сезон» предоставляется Клиенту в случае принятия Банком положительного</w:t>
      </w:r>
      <w:r>
        <w:rPr>
          <w:rFonts w:ascii="Times New Roman" w:hAnsi="Times New Roman" w:eastAsia="Times New Roman"/>
          <w:sz w:val="24"/>
          <w:szCs w:val="24"/>
          <w:highlight w:val="none"/>
          <w:lang w:eastAsia="ru-RU"/>
        </w:rPr>
        <w:t xml:space="preserve"> решения о возможности предоставления Клиенту услуг эквайринга. Банк в течение 7 (семи) рабочих дней с даты открытия Счета, к которому подключен ТП «Всегда сезон», принимает решение о возможности предоставления услуг эквайринга в рамках ТП «Всегда сезон». </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Банк имеет право отказать Клиенту в предоставлении услуг эквайринга в рамках ТП «Всегда сезон» без объяснения причин, при этом</w:t>
      </w:r>
      <w:r>
        <w:rPr>
          <w:highlight w:val="none"/>
        </w:rPr>
        <w:t xml:space="preserve"> </w:t>
      </w:r>
      <w:r>
        <w:rPr>
          <w:rFonts w:ascii="Times New Roman" w:hAnsi="Times New Roman" w:eastAsia="Times New Roman"/>
          <w:sz w:val="24"/>
          <w:szCs w:val="24"/>
          <w:highlight w:val="none"/>
          <w:lang w:eastAsia="ru-RU"/>
        </w:rPr>
        <w:t xml:space="preserve">информирование Клиента о невозможности предоставления услуг эквайринга в рамках ТП «Всегда сезон» осуществляется работником Банка в устной форме.</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В случае одобрения </w:t>
      </w:r>
      <w:r>
        <w:rPr>
          <w:rFonts w:ascii="Times New Roman" w:hAnsi="Times New Roman" w:eastAsia="Times New Roman"/>
          <w:sz w:val="24"/>
          <w:szCs w:val="24"/>
          <w:highlight w:val="none"/>
          <w:lang w:eastAsia="ru-RU"/>
        </w:rPr>
        <w:t xml:space="preserve">Банком предоставления услуг эквайринга в рамках ТП «Всегда сезон» Банк предоставляет Клиенту Приложение 2 к Заявлению о присоединении к ЕСД/Приложение 1 к Заявлению о присоединении к Условиям РКО с отметками Банка о номере заключенного Договора эквайринга </w:t>
      </w:r>
      <w:r>
        <w:rPr>
          <w:rFonts w:ascii="Times New Roman" w:hAnsi="Times New Roman" w:eastAsia="Times New Roman"/>
          <w:iCs/>
          <w:sz w:val="24"/>
          <w:szCs w:val="24"/>
          <w:highlight w:val="none"/>
          <w:lang w:eastAsia="ru-RU"/>
        </w:rPr>
        <w:t xml:space="preserve">в рамках ТП «Всегда сезон»</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Партнер Банка прово</w:t>
      </w:r>
      <w:r>
        <w:rPr>
          <w:rFonts w:ascii="Times New Roman" w:hAnsi="Times New Roman" w:eastAsia="Times New Roman"/>
          <w:sz w:val="24"/>
          <w:szCs w:val="24"/>
          <w:highlight w:val="none"/>
          <w:lang w:eastAsia="ru-RU"/>
        </w:rPr>
        <w:t xml:space="preserve">дит мероприятия по заключению с Клиентом Договора на оказание услуг по выдаче оборудования, при этом выдача оборудования Клиенту осуществляется Партнером Банка в срок, указанный в Договоре на оказанные услуги, заключенного между Партнером Банка и Клиентом.</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При несоблюдении объемов оборотов по эквайрингу, предусмотренных ТП «Всегда сезон», Банком взимается дополнительная плата за каждую единиц</w:t>
      </w:r>
      <w:r>
        <w:rPr>
          <w:rFonts w:ascii="Times New Roman" w:hAnsi="Times New Roman" w:eastAsia="Times New Roman"/>
          <w:sz w:val="24"/>
          <w:szCs w:val="24"/>
          <w:highlight w:val="none"/>
          <w:lang w:eastAsia="ru-RU"/>
        </w:rPr>
        <w:t xml:space="preserve">у оборудования, при этом в случае неуплаты данной комиссии два раза подряд, Банк в одностороннем порядке переводит обслуживание Счета Клиента с ТП «Всегда сезон» на Тарифы Банка, Договор эквайринга расторгается, услуги эквайринга Банком не предоставляются.</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Банк имеет право в одностороннем порядке перевести обслуживание Счета Клиента с ТП «Всегда сезон» на Тарифы Банка без заявления Клиента в следующих случаях:</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 в случае принятия Банком отрицательного решения о невозможности предоставления услуг эквайринга в рамках ТП «Всегда сезон» по истечении 30 (тридцати) календарных дней с даты подключения ТП «Всегда сезон», с уведомлением работником Банка в устной форме;</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 в случае отсутствия операций по эквайрингу по полученному Клиентом от Партнера Банка оборудованию в течение 3 (трех) календарных месяцев с даты получения оборудования,</w:t>
      </w:r>
      <w:r>
        <w:rPr>
          <w:highlight w:val="none"/>
        </w:rPr>
        <w:t xml:space="preserve"> </w:t>
      </w:r>
      <w:r>
        <w:rPr>
          <w:rFonts w:ascii="Times New Roman" w:hAnsi="Times New Roman" w:eastAsia="Times New Roman"/>
          <w:sz w:val="24"/>
          <w:szCs w:val="24"/>
          <w:highlight w:val="none"/>
          <w:lang w:eastAsia="ru-RU"/>
        </w:rPr>
        <w:t xml:space="preserve">без направления Банком уведомления;</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993" w:leader="none"/>
          <w:tab w:val="left" w:pos="1418" w:leader="none"/>
        </w:tabs>
        <w:rPr>
          <w:rFonts w:ascii="Times New Roman" w:hAnsi="Times New Roman"/>
          <w:sz w:val="24"/>
          <w:szCs w:val="24"/>
          <w:highlight w:val="none"/>
        </w:rPr>
      </w:pPr>
      <w:r>
        <w:rPr>
          <w:rFonts w:ascii="Times New Roman" w:hAnsi="Times New Roman" w:eastAsia="Times New Roman"/>
          <w:sz w:val="24"/>
          <w:szCs w:val="24"/>
          <w:highlight w:val="none"/>
          <w:lang w:eastAsia="ru-RU"/>
        </w:rPr>
        <w:t xml:space="preserve">- в случае если </w:t>
      </w:r>
      <w:r>
        <w:rPr>
          <w:rFonts w:ascii="Times New Roman" w:hAnsi="Times New Roman"/>
          <w:sz w:val="24"/>
          <w:szCs w:val="24"/>
          <w:highlight w:val="none"/>
        </w:rPr>
        <w:t xml:space="preserve">в течение 3 (трех) календарных месяцев с даты присоединения к ТП «Всегда сезон» Клиент не получил от Партнера Банка оборудование, по причинам, не связанным с заменой оборудования, неисправностью оборудования и иных причин технического характера,</w:t>
      </w:r>
      <w:r>
        <w:rPr>
          <w:highlight w:val="none"/>
        </w:rPr>
        <w:t xml:space="preserve"> </w:t>
      </w:r>
      <w:r>
        <w:rPr>
          <w:rFonts w:ascii="Times New Roman" w:hAnsi="Times New Roman"/>
          <w:sz w:val="24"/>
          <w:szCs w:val="24"/>
          <w:highlight w:val="none"/>
        </w:rPr>
        <w:t xml:space="preserve">без направления Банком уведомления;</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993"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 в случае если Клиент не проводил операции 3 (три) календарных месяца с даты проведения первой операции по полученному оборудованию,</w:t>
      </w:r>
      <w:r>
        <w:rPr>
          <w:highlight w:val="none"/>
        </w:rPr>
        <w:t xml:space="preserve"> </w:t>
      </w:r>
      <w:r>
        <w:rPr>
          <w:rFonts w:ascii="Times New Roman" w:hAnsi="Times New Roman"/>
          <w:sz w:val="24"/>
          <w:szCs w:val="24"/>
          <w:highlight w:val="none"/>
        </w:rPr>
        <w:t xml:space="preserve">без направления Банком уведомления.</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993"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В случае если Клиент не проводил операции по эквайрингу более 3 (т</w:t>
      </w:r>
      <w:r>
        <w:rPr>
          <w:rFonts w:ascii="Times New Roman" w:hAnsi="Times New Roman"/>
          <w:sz w:val="24"/>
          <w:szCs w:val="24"/>
          <w:highlight w:val="none"/>
        </w:rPr>
        <w:t xml:space="preserve">рех) календарных месяцев подряд с момента последней операции по одному/всем полученным комплектам оборудования независимо от факта уплаты дополнительной комиссии за каждую единицу оборудования, установленной п. 2.7.1 ТП «Всегда сезон», при этом, если Клиен</w:t>
      </w:r>
      <w:r>
        <w:rPr>
          <w:rFonts w:ascii="Times New Roman" w:hAnsi="Times New Roman"/>
          <w:sz w:val="24"/>
          <w:szCs w:val="24"/>
          <w:highlight w:val="none"/>
        </w:rPr>
        <w:t xml:space="preserve">том получено несколько комплектов оборудования, и работы проводятся только по одному комплекту с соблюдением условий п. 2.7.1 ТП «Всегда сезон» по оплате комиссий, то перевод обслуживания Счета Клиента с ТП «Всегда сезон» на Тарифы Банка не осуществляется.</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42" w:leader="none"/>
          <w:tab w:val="left" w:pos="1418"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В случае смены ТП «Всегда сезон» взаимодействие по ранее полученному оборудованию Клиент осуществляет с Партнером Банка без участия Банка. </w:t>
      </w:r>
      <w:r>
        <w:rPr>
          <w:rFonts w:ascii="Times New Roman" w:hAnsi="Times New Roman" w:eastAsia="Times New Roman"/>
          <w:bCs/>
          <w:sz w:val="24"/>
          <w:szCs w:val="24"/>
          <w:highlight w:val="none"/>
        </w:rPr>
      </w:r>
      <w:r>
        <w:rPr>
          <w:rFonts w:ascii="Times New Roman" w:hAnsi="Times New Roman" w:eastAsia="Times New Roman"/>
          <w:bCs/>
          <w:sz w:val="24"/>
          <w:szCs w:val="24"/>
          <w:highlight w:val="none"/>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bCs/>
          <w:sz w:val="24"/>
          <w:szCs w:val="24"/>
          <w:highlight w:val="none"/>
          <w:lang w:eastAsia="ru-RU"/>
        </w:rPr>
        <w:t xml:space="preserve">В течение 2 (двух) рабочих дней с даты расторжения Договора на оказание услуг с Партнером Банка Клиент обязан обратиться в Банк для смены ТП «Всегда сезон», при этом в случае не предоставления Клиентом Заявления о смене ТП </w:t>
      </w:r>
      <w:r>
        <w:rPr>
          <w:rFonts w:ascii="Times New Roman" w:hAnsi="Times New Roman"/>
          <w:sz w:val="24"/>
          <w:szCs w:val="24"/>
          <w:highlight w:val="none"/>
        </w:rPr>
        <w:t xml:space="preserve">Банк в одностороннем порядке осуществляет перевод обслуживания Счета Клиента с ТП «Всегда сезон» на Тарифы Банка.</w:t>
      </w:r>
      <w:r>
        <w:rPr>
          <w:rFonts w:ascii="Times New Roman" w:hAnsi="Times New Roman" w:eastAsia="Times New Roman"/>
          <w:color w:val="000000"/>
          <w:sz w:val="24"/>
          <w:szCs w:val="24"/>
          <w:highlight w:val="none"/>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eastAsia="Times New Roman"/>
          <w:color w:val="000000"/>
          <w:sz w:val="24"/>
          <w:szCs w:val="24"/>
          <w:highlight w:val="none"/>
          <w:lang w:eastAsia="ru-RU"/>
        </w:rPr>
        <w:t xml:space="preserve">Одновременное обслуживание Счета в рамках нескольких ТП не допускается.</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8.2.1.</w:t>
      </w:r>
      <w:r>
        <w:rPr>
          <w:rFonts w:ascii="Times New Roman" w:hAnsi="Times New Roman"/>
          <w:color w:val="000000"/>
          <w:sz w:val="24"/>
          <w:szCs w:val="24"/>
          <w:highlight w:val="none"/>
        </w:rPr>
        <w:tab/>
        <w:t xml:space="preserve">Услуги Банка, перечисленные в ТП, предоставляются Банком в объеме </w:t>
      </w:r>
      <w:r>
        <w:rPr>
          <w:rFonts w:ascii="Times New Roman" w:hAnsi="Times New Roman"/>
          <w:color w:val="000000"/>
          <w:sz w:val="24"/>
          <w:szCs w:val="24"/>
          <w:highlight w:val="none"/>
        </w:rPr>
        <w:br/>
        <w:t xml:space="preserve">и по тарифам, установленным ТП</w:t>
      </w:r>
      <w:r>
        <w:rPr>
          <w:rFonts w:ascii="Times New Roman" w:hAnsi="Times New Roman"/>
          <w:color w:val="000000"/>
          <w:sz w:val="24"/>
          <w:szCs w:val="24"/>
          <w:highlight w:val="none"/>
        </w:rPr>
        <w:t xml:space="preserve">/Архивным ТП</w:t>
      </w:r>
      <w:r>
        <w:rPr>
          <w:rFonts w:ascii="Times New Roman" w:hAnsi="Times New Roman"/>
          <w:color w:val="000000"/>
          <w:sz w:val="24"/>
          <w:szCs w:val="24"/>
          <w:highlight w:val="none"/>
        </w:rPr>
        <w:t xml:space="preserve">, в течение срока действия Договора РКО. Услуги Банка, не перечисленные в ТП, предоставляются Клиенту на условиях Договора РКО, иных заключенных с Клиентом договоров и Тарифов Банка</w:t>
      </w:r>
      <w:r>
        <w:rPr>
          <w:rFonts w:ascii="Times New Roman" w:hAnsi="Times New Roman"/>
          <w:color w:val="000000"/>
          <w:sz w:val="24"/>
          <w:szCs w:val="24"/>
          <w:highlight w:val="none"/>
        </w:rPr>
        <w:t xml:space="preserve">/Договора эквайринга</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8.2.2.</w:t>
      </w:r>
      <w:r>
        <w:rPr>
          <w:rFonts w:ascii="Times New Roman" w:hAnsi="Times New Roman"/>
          <w:color w:val="000000"/>
          <w:sz w:val="24"/>
          <w:szCs w:val="24"/>
          <w:highlight w:val="none"/>
        </w:rPr>
        <w:tab/>
        <w:t xml:space="preserve">Услуги Банка, включенные в ТП и требующие после заключения Единого сервисного договора/Договора РКО осуществления мероприятий по оформлению отдельных </w:t>
      </w:r>
      <w:r>
        <w:rPr>
          <w:rFonts w:ascii="Times New Roman" w:hAnsi="Times New Roman"/>
          <w:color w:val="000000"/>
          <w:sz w:val="24"/>
          <w:szCs w:val="24"/>
          <w:highlight w:val="none"/>
        </w:rPr>
        <w:t xml:space="preserve">договорных отношений</w:t>
      </w:r>
      <w:r>
        <w:rPr>
          <w:rFonts w:ascii="Times New Roman" w:hAnsi="Times New Roman"/>
          <w:color w:val="000000"/>
          <w:sz w:val="24"/>
          <w:szCs w:val="24"/>
          <w:highlight w:val="none"/>
          <w:vertAlign w:val="superscript"/>
        </w:rPr>
        <w:footnoteReference w:id="50"/>
      </w:r>
      <w:r>
        <w:rPr>
          <w:rFonts w:ascii="Times New Roman" w:hAnsi="Times New Roman"/>
          <w:color w:val="000000"/>
          <w:sz w:val="24"/>
          <w:szCs w:val="24"/>
          <w:highlight w:val="none"/>
        </w:rPr>
        <w:t xml:space="preserve">, предоставляются Банком только в случае представления соответствующих документов и оформления договорных отношений. Условия предоставления указанных услуг, начинают действовать с даты, следующей за днем подписания соответствующих договоров с Банком</w:t>
      </w:r>
      <w:r>
        <w:rPr>
          <w:rFonts w:ascii="Times New Roman" w:hAnsi="Times New Roman"/>
          <w:color w:val="000000"/>
          <w:sz w:val="24"/>
          <w:szCs w:val="24"/>
          <w:highlight w:val="none"/>
          <w:vertAlign w:val="superscript"/>
        </w:rPr>
        <w:footnoteReference w:id="51"/>
      </w:r>
      <w:r>
        <w:rPr>
          <w:rFonts w:ascii="Times New Roman" w:hAnsi="Times New Roman"/>
          <w:color w:val="000000"/>
          <w:sz w:val="24"/>
          <w:szCs w:val="24"/>
          <w:highlight w:val="none"/>
        </w:rPr>
        <w:t xml:space="preserve">. </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8.2.3.</w:t>
      </w:r>
      <w:r>
        <w:rPr>
          <w:rFonts w:ascii="Times New Roman" w:hAnsi="Times New Roman"/>
          <w:color w:val="000000"/>
          <w:sz w:val="24"/>
          <w:szCs w:val="24"/>
          <w:highlight w:val="none"/>
        </w:rPr>
        <w:tab/>
        <w:t xml:space="preserve">В случае превыше</w:t>
      </w:r>
      <w:r>
        <w:rPr>
          <w:rFonts w:ascii="Times New Roman" w:hAnsi="Times New Roman"/>
          <w:color w:val="000000"/>
          <w:sz w:val="24"/>
          <w:szCs w:val="24"/>
          <w:highlight w:val="none"/>
        </w:rPr>
        <w:t xml:space="preserve">ния лимита операций или максимальной суммы, установленных ТП/Архивным ТП по услуге, комиссионное вознаграждение за операции, совершаемые сверх лимита/максимальной суммы в текущем месяце, взимается в размере, предусмотренном Тарифами Банка по данной услуге.</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8.2.4.</w:t>
      </w:r>
      <w:r>
        <w:rPr>
          <w:rFonts w:ascii="Times New Roman" w:hAnsi="Times New Roman"/>
          <w:color w:val="000000"/>
          <w:sz w:val="24"/>
          <w:szCs w:val="24"/>
          <w:highlight w:val="none"/>
        </w:rPr>
        <w:tab/>
        <w:t xml:space="preserve">При неоплате/частичной неоплате в срок комиссионного вознаграждения, предусмотренного пунктом 2.1.2 ТП «Базовый» и пунктом 2.1.1 ТП «Расчетный» и «Расчетно-кассовый», п. 2.1 ТП «Расчетный эконом»/«Расчетный стандарт»/«</w:t>
      </w:r>
      <w:r>
        <w:rPr>
          <w:rFonts w:ascii="Times New Roman" w:hAnsi="Times New Roman"/>
          <w:color w:val="000000"/>
          <w:sz w:val="24"/>
          <w:szCs w:val="24"/>
          <w:highlight w:val="none"/>
        </w:rPr>
        <w:t xml:space="preserve">Расчетно-кассовый оптима»/</w:t>
      </w:r>
      <w:r>
        <w:rPr>
          <w:rFonts w:ascii="Times New Roman" w:hAnsi="Times New Roman"/>
          <w:color w:val="000000"/>
          <w:sz w:val="24"/>
          <w:szCs w:val="24"/>
          <w:highlight w:val="none"/>
        </w:rPr>
        <w:t xml:space="preserve">для экспортно-ориентированных компаний АПК</w:t>
      </w:r>
      <w:r>
        <w:rPr>
          <w:rFonts w:ascii="Times New Roman" w:hAnsi="Times New Roman"/>
          <w:color w:val="000000"/>
          <w:sz w:val="24"/>
          <w:szCs w:val="24"/>
          <w:highlight w:val="none"/>
        </w:rPr>
        <w:t xml:space="preserve">/«Базовый комфорт»/«Агророст»/«Агропремиум»/«Первый торговый»/ «Бизнес-сервис»</w:t>
      </w:r>
      <w:r>
        <w:rPr>
          <w:rFonts w:ascii="Times New Roman" w:hAnsi="Times New Roman"/>
          <w:color w:val="000000"/>
          <w:sz w:val="24"/>
          <w:szCs w:val="24"/>
          <w:highlight w:val="none"/>
        </w:rPr>
        <w:t xml:space="preserve">/«Всегда сезон»/«Все просто!»</w:t>
      </w:r>
      <w:r>
        <w:rPr>
          <w:rFonts w:ascii="Times New Roman" w:hAnsi="Times New Roman"/>
          <w:color w:val="000000"/>
          <w:sz w:val="24"/>
          <w:szCs w:val="24"/>
          <w:highlight w:val="none"/>
        </w:rPr>
        <w:t xml:space="preserve">, Банк направляет Клиенту уведомление о недостаточности денежных средств на Счете в срок не позднее третьего рабочего дня, следующего за днем, когда сумма указанной комиссии не была уплачена Клиентом. </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8.2.5. В случае неоплаты/частичной неоплаты Клиентом в срок комиссионного вознаграждения, предусмотренного п. 2.1.2 ТП «Базовый», п. 2.1.1 ТП «Расчетный»/ Расчетно-кассовый», п. 2.1 ТП «Расчетный эконом»/«Расчетный стандарт»/«Расчетно-кассовый оптима»/</w:t>
      </w:r>
      <w:r>
        <w:rPr>
          <w:rFonts w:ascii="Times New Roman" w:hAnsi="Times New Roman"/>
          <w:color w:val="000000"/>
          <w:sz w:val="24"/>
          <w:szCs w:val="24"/>
          <w:highlight w:val="none"/>
        </w:rPr>
        <w:t xml:space="preserve"> </w:t>
      </w:r>
      <w:r>
        <w:rPr>
          <w:rFonts w:ascii="Times New Roman" w:hAnsi="Times New Roman"/>
          <w:color w:val="000000"/>
          <w:sz w:val="24"/>
          <w:szCs w:val="24"/>
          <w:highlight w:val="none"/>
        </w:rPr>
        <w:t xml:space="preserve">для экспортно-ориентированных компаний АПК</w:t>
      </w:r>
      <w:r>
        <w:rPr>
          <w:rFonts w:ascii="Times New Roman" w:hAnsi="Times New Roman"/>
          <w:color w:val="000000"/>
          <w:sz w:val="24"/>
          <w:szCs w:val="24"/>
          <w:highlight w:val="none"/>
        </w:rPr>
        <w:t xml:space="preserve">/«Базовый комфорт»/«Агророст»/ «Агропремиум»/«Первый торговый»/ «Бизнес-сервис»</w:t>
      </w:r>
      <w:r>
        <w:rPr>
          <w:rFonts w:ascii="Times New Roman" w:hAnsi="Times New Roman"/>
          <w:color w:val="000000"/>
          <w:sz w:val="24"/>
          <w:szCs w:val="24"/>
          <w:highlight w:val="none"/>
        </w:rPr>
        <w:t xml:space="preserve">/«Всегда сезон»/«Все просто!»</w:t>
      </w:r>
      <w:r>
        <w:rPr>
          <w:rFonts w:ascii="Times New Roman" w:hAnsi="Times New Roman"/>
          <w:color w:val="000000"/>
          <w:sz w:val="24"/>
          <w:szCs w:val="24"/>
          <w:highlight w:val="none"/>
        </w:rPr>
        <w:t xml:space="preserve">, Банк в период со дня, следующего за днем, когда су</w:t>
      </w:r>
      <w:r>
        <w:rPr>
          <w:rFonts w:ascii="Times New Roman" w:hAnsi="Times New Roman"/>
          <w:color w:val="000000"/>
          <w:sz w:val="24"/>
          <w:szCs w:val="24"/>
          <w:highlight w:val="none"/>
        </w:rPr>
        <w:t xml:space="preserve">мма комиссии должна быть уплачена Клиентом согласно условиям ТП, до дня исполнения Клиентом условий ТП об уплате указанного комиссионного вознаграждения, предоставляет Клиенту услуги, перечисленные в ТП/Архивном ТП, за плату, предусмотренную Тарифами Банка</w:t>
      </w:r>
      <w:r>
        <w:rPr>
          <w:rFonts w:ascii="Times New Roman" w:hAnsi="Times New Roman"/>
          <w:color w:val="000000"/>
          <w:sz w:val="24"/>
          <w:szCs w:val="24"/>
          <w:highlight w:val="none"/>
        </w:rPr>
        <w:t xml:space="preserve">/Договором эквайринга</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В случае если на Счете Клиента отсутствовал необходимый остаток денежных средств для списания Банком комиссионного вознаграждения за ведение Счета/оплаты стоимости ТП или в случае истечения срока действия ТП согласно условиям ТП:</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 в течение 3 (трех) месяцев подряд, если комиссионное вознаграждение взимается Банком согласно п. 2.1.2 ТП «Базовый», п. 2.1.1.1 ТП «Расчетный»/«Расчетно-кассовый», </w:t>
      </w:r>
      <w:r>
        <w:rPr>
          <w:rFonts w:ascii="Times New Roman" w:hAnsi="Times New Roman"/>
          <w:color w:val="000000"/>
          <w:sz w:val="24"/>
          <w:szCs w:val="24"/>
          <w:highlight w:val="none"/>
        </w:rPr>
        <w:br/>
        <w:t xml:space="preserve">п. 2.1 ТП «Расчетный эконом»/«Расчетный стандарт»/«Р</w:t>
      </w:r>
      <w:r>
        <w:rPr>
          <w:rFonts w:ascii="Times New Roman" w:hAnsi="Times New Roman"/>
          <w:color w:val="000000"/>
          <w:sz w:val="24"/>
          <w:szCs w:val="24"/>
          <w:highlight w:val="none"/>
        </w:rPr>
        <w:t xml:space="preserve">асчетно-кассовый оптима»/</w:t>
      </w:r>
      <w:r>
        <w:rPr>
          <w:rFonts w:ascii="Times New Roman" w:hAnsi="Times New Roman"/>
          <w:color w:val="000000"/>
          <w:sz w:val="24"/>
          <w:szCs w:val="24"/>
          <w:highlight w:val="none"/>
        </w:rPr>
        <w:t xml:space="preserve">для экспортно-ориентированных компаний АПК</w:t>
      </w:r>
      <w:r>
        <w:rPr>
          <w:rFonts w:ascii="Times New Roman" w:hAnsi="Times New Roman"/>
          <w:color w:val="000000"/>
          <w:sz w:val="24"/>
          <w:szCs w:val="24"/>
          <w:highlight w:val="none"/>
        </w:rPr>
        <w:t xml:space="preserve">/«Базовый комфорт»/«Агророст»/ «Агропремиум»/«Первый торговый»/ «Бизнес-сервис»</w:t>
      </w:r>
      <w:r>
        <w:rPr>
          <w:rFonts w:ascii="Times New Roman" w:hAnsi="Times New Roman"/>
          <w:color w:val="000000"/>
          <w:sz w:val="24"/>
          <w:szCs w:val="24"/>
          <w:highlight w:val="none"/>
        </w:rPr>
        <w:t xml:space="preserve">/«Всегда сезон»/«Все просто!»</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 в течение 3 (трех) месяцев подряд, следующих за истекшим Расч</w:t>
      </w:r>
      <w:r>
        <w:rPr>
          <w:rFonts w:ascii="Times New Roman" w:hAnsi="Times New Roman"/>
          <w:color w:val="000000"/>
          <w:sz w:val="24"/>
          <w:szCs w:val="24"/>
          <w:highlight w:val="none"/>
        </w:rPr>
        <w:t xml:space="preserve">етным периодом, если комиссионное вознаграждение за ведение Счета/оплата стоимости ТП взимается Банком согласно п.п. 2.1.1.2-2.1.1.5 ТП «Расчетный»/«Расчетно-кассовый», п.п. 2.1.2-2.1.5 ТП «Расчетный эконом»/»Расчетный стандарт»/«Расчетно-кассовый оптима»;</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 по истечении 12 (двенадцати) календарных месяцев, если Клиенту предо</w:t>
      </w:r>
      <w:r>
        <w:rPr>
          <w:rFonts w:ascii="Times New Roman" w:hAnsi="Times New Roman"/>
          <w:color w:val="000000"/>
          <w:sz w:val="24"/>
          <w:szCs w:val="24"/>
          <w:highlight w:val="none"/>
        </w:rPr>
        <w:t xml:space="preserve">ставляется ТП «Агростарт» или до истечения 12 (двенадцати) календарных месяцев в случае, если Клиент, Счет которого ранее был подключен к ТП «Агростарт», открыл второй и/или последующие Счета в валюте Российской Федерации в рамках одного филиала/ВСП Банка;</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 по истечении 6 (шести) календарных месяцев, если Клиенту пред</w:t>
      </w:r>
      <w:r>
        <w:rPr>
          <w:rFonts w:ascii="Times New Roman" w:hAnsi="Times New Roman"/>
          <w:color w:val="000000"/>
          <w:sz w:val="24"/>
          <w:szCs w:val="24"/>
          <w:highlight w:val="none"/>
        </w:rPr>
        <w:t xml:space="preserve">оставляется ТП «Базовый лайт» или до истечения 6 (шести) календарных месяцев в случае, если Клиент, Счет которого ранее был подключен к ТП «Базовый лайт» открыл второй и/или последующие Счета в валюте Российской Федерации в рамках одного филиала/ВСП Банка;</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 в случае, если Клиент, Счет которого ранее был подключен к ТП «Базовый комфорт»</w:t>
      </w:r>
      <w:r>
        <w:rPr>
          <w:color w:val="000000"/>
          <w:highlight w:val="none"/>
        </w:rPr>
        <w:t xml:space="preserve"> </w:t>
      </w:r>
      <w:r>
        <w:rPr>
          <w:rFonts w:ascii="Times New Roman" w:hAnsi="Times New Roman"/>
          <w:color w:val="000000"/>
          <w:sz w:val="24"/>
          <w:szCs w:val="24"/>
          <w:highlight w:val="none"/>
        </w:rPr>
        <w:t xml:space="preserve">/«Агростарт»/«Агророст»/«Агропремиум»</w:t>
      </w:r>
      <w:r>
        <w:rPr>
          <w:rFonts w:ascii="Times New Roman" w:hAnsi="Times New Roman"/>
          <w:color w:val="000000"/>
          <w:sz w:val="24"/>
          <w:szCs w:val="24"/>
          <w:highlight w:val="none"/>
        </w:rPr>
        <w:t xml:space="preserve"> открыл второй и/или последующие Счета в валюте Росси</w:t>
      </w:r>
      <w:r>
        <w:rPr>
          <w:rFonts w:ascii="Times New Roman" w:hAnsi="Times New Roman"/>
          <w:color w:val="000000"/>
          <w:sz w:val="24"/>
          <w:szCs w:val="24"/>
          <w:highlight w:val="none"/>
        </w:rPr>
        <w:t xml:space="preserve">йской Федерации </w:t>
      </w:r>
      <w:r>
        <w:rPr>
          <w:rFonts w:ascii="Times New Roman" w:hAnsi="Times New Roman"/>
          <w:color w:val="000000"/>
          <w:sz w:val="24"/>
          <w:szCs w:val="24"/>
          <w:highlight w:val="none"/>
        </w:rPr>
        <w:t xml:space="preserve">в рамках одного филиала/ВСП Банка</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Банк расторгает в одностороннем внесудебном порядке условие о применении ТП </w:t>
      </w:r>
      <w:r>
        <w:rPr>
          <w:rFonts w:ascii="Times New Roman" w:hAnsi="Times New Roman"/>
          <w:color w:val="000000"/>
          <w:sz w:val="24"/>
          <w:szCs w:val="24"/>
          <w:highlight w:val="none"/>
        </w:rPr>
        <w:br/>
        <w:t xml:space="preserve">в рамках услуг, предоставляемых Банком на основании Договора РКО и предоставляет Клиенту услуги, перечисленные в ТП, за плату, предусмотренную Тарифами Банка.</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8.2.6.</w:t>
      </w:r>
      <w:r>
        <w:rPr>
          <w:rFonts w:ascii="Times New Roman" w:hAnsi="Times New Roman"/>
          <w:color w:val="000000"/>
          <w:sz w:val="24"/>
          <w:szCs w:val="24"/>
          <w:highlight w:val="none"/>
        </w:rPr>
        <w:tab/>
        <w:t xml:space="preserve">ТП действует в течение срока действия Договора РКО или до его смены </w:t>
      </w:r>
      <w:r>
        <w:rPr>
          <w:rFonts w:ascii="Times New Roman" w:hAnsi="Times New Roman"/>
          <w:color w:val="000000"/>
          <w:sz w:val="24"/>
          <w:szCs w:val="24"/>
          <w:highlight w:val="none"/>
        </w:rPr>
        <w:br/>
        <w:t xml:space="preserve">на другой ТП/Тарифы Банка.</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8.2.7.</w:t>
      </w:r>
      <w:r>
        <w:rPr>
          <w:rFonts w:ascii="Times New Roman" w:hAnsi="Times New Roman"/>
          <w:color w:val="000000"/>
          <w:sz w:val="24"/>
          <w:szCs w:val="24"/>
          <w:highlight w:val="none"/>
        </w:rPr>
        <w:tab/>
        <w:t xml:space="preserve">В течении </w:t>
      </w:r>
      <w:r>
        <w:rPr>
          <w:rFonts w:ascii="Times New Roman" w:hAnsi="Times New Roman"/>
          <w:color w:val="000000"/>
          <w:sz w:val="24"/>
          <w:szCs w:val="24"/>
          <w:highlight w:val="none"/>
        </w:rPr>
        <w:t xml:space="preserve">срока действия Договора РКО Клиент вправе сменить ТП</w:t>
      </w:r>
      <w:r>
        <w:rPr>
          <w:rFonts w:ascii="Times New Roman" w:hAnsi="Times New Roman"/>
          <w:color w:val="000000"/>
          <w:sz w:val="24"/>
          <w:szCs w:val="24"/>
          <w:highlight w:val="none"/>
          <w:vertAlign w:val="superscript"/>
        </w:rPr>
        <w:footnoteReference w:id="52"/>
      </w:r>
      <w:r>
        <w:rPr>
          <w:rFonts w:ascii="Times New Roman" w:hAnsi="Times New Roman"/>
          <w:color w:val="000000"/>
          <w:sz w:val="24"/>
          <w:szCs w:val="24"/>
          <w:highlight w:val="none"/>
        </w:rPr>
        <w:t xml:space="preserve">/Архивный ТП</w:t>
      </w:r>
      <w:r>
        <w:rPr>
          <w:rFonts w:ascii="Times New Roman" w:hAnsi="Times New Roman"/>
          <w:color w:val="000000"/>
          <w:sz w:val="24"/>
          <w:szCs w:val="24"/>
          <w:highlight w:val="none"/>
          <w:vertAlign w:val="superscript"/>
        </w:rPr>
        <w:footnoteReference w:id="53"/>
      </w:r>
      <w:r>
        <w:rPr>
          <w:rFonts w:ascii="Times New Roman" w:hAnsi="Times New Roman"/>
          <w:color w:val="000000"/>
          <w:sz w:val="24"/>
          <w:szCs w:val="24"/>
          <w:highlight w:val="none"/>
        </w:rPr>
        <w:t xml:space="preserve"> </w:t>
      </w:r>
      <w:r>
        <w:rPr>
          <w:rFonts w:ascii="Times New Roman" w:hAnsi="Times New Roman"/>
          <w:sz w:val="24"/>
          <w:szCs w:val="24"/>
          <w:highlight w:val="none"/>
        </w:rPr>
        <w:t xml:space="preserve">путем предоставления в Подразделение Банка</w:t>
      </w:r>
      <w:r>
        <w:rPr>
          <w:rFonts w:ascii="Times New Roman" w:hAnsi="Times New Roman"/>
          <w:color w:val="000000"/>
          <w:sz w:val="24"/>
          <w:szCs w:val="24"/>
          <w:highlight w:val="none"/>
        </w:rPr>
        <w:t xml:space="preserve"> Заявления об изменении условий взимания комиссионного вознаграждения</w:t>
      </w:r>
      <w:r>
        <w:rPr>
          <w:rFonts w:ascii="Times New Roman" w:hAnsi="Times New Roman"/>
          <w:color w:val="000000"/>
          <w:sz w:val="24"/>
          <w:szCs w:val="24"/>
          <w:highlight w:val="none"/>
        </w:rPr>
        <w:t xml:space="preserve"> в рамках Договора банковского счета (Приложение 11 к настоящим Условиям).</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142" w:leader="none"/>
          <w:tab w:val="left" w:pos="1276" w:leader="none"/>
        </w:tabs>
        <w:rPr>
          <w:rFonts w:ascii="Times New Roman" w:hAnsi="Times New Roman" w:eastAsia="Times New Roman"/>
          <w:sz w:val="24"/>
          <w:szCs w:val="24"/>
          <w:highlight w:val="none"/>
        </w:rPr>
      </w:pPr>
      <w:r>
        <w:rPr>
          <w:rFonts w:ascii="Times New Roman" w:hAnsi="Times New Roman" w:eastAsia="Times New Roman"/>
          <w:bCs/>
          <w:sz w:val="24"/>
          <w:szCs w:val="24"/>
          <w:highlight w:val="none"/>
          <w:lang w:eastAsia="ru-RU"/>
        </w:rPr>
        <w:t xml:space="preserve">Смена ТП осуществляется с учетом следующих ограничений:</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numPr>
          <w:ilvl w:val="0"/>
          <w:numId w:val="36"/>
        </w:numPr>
        <w:ind w:left="0" w:firstLine="709"/>
        <w:jc w:val="both"/>
        <w:spacing w:after="0" w:line="240" w:lineRule="auto"/>
        <w:tabs>
          <w:tab w:val="left" w:pos="0" w:leader="none"/>
          <w:tab w:val="left" w:pos="1276" w:leader="none"/>
          <w:tab w:val="left" w:pos="1701"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на ТП «Базовый лайт»/«Базовый комфорт»/«Агростарт» переход с других ТП </w:t>
      </w:r>
      <w:r>
        <w:rPr>
          <w:rFonts w:ascii="Times New Roman" w:hAnsi="Times New Roman" w:eastAsia="Times New Roman"/>
          <w:bCs/>
          <w:sz w:val="24"/>
          <w:szCs w:val="24"/>
          <w:highlight w:val="none"/>
          <w:lang w:eastAsia="ru-RU"/>
        </w:rPr>
        <w:br/>
        <w:t xml:space="preserve">и Тарифов Банка не осуществляется;</w:t>
      </w:r>
      <w:r>
        <w:rPr>
          <w:rFonts w:ascii="Times New Roman" w:hAnsi="Times New Roman" w:eastAsia="Times New Roman"/>
          <w:bCs/>
          <w:sz w:val="24"/>
          <w:szCs w:val="24"/>
          <w:highlight w:val="none"/>
        </w:rPr>
      </w:r>
      <w:r>
        <w:rPr>
          <w:rFonts w:ascii="Times New Roman" w:hAnsi="Times New Roman" w:eastAsia="Times New Roman"/>
          <w:bCs/>
          <w:sz w:val="24"/>
          <w:szCs w:val="24"/>
          <w:highlight w:val="none"/>
        </w:rPr>
      </w:r>
    </w:p>
    <w:p>
      <w:pPr>
        <w:numPr>
          <w:ilvl w:val="0"/>
          <w:numId w:val="36"/>
        </w:numPr>
        <w:ind w:left="0" w:firstLine="709"/>
        <w:jc w:val="both"/>
        <w:spacing w:after="0" w:line="240" w:lineRule="auto"/>
        <w:tabs>
          <w:tab w:val="left" w:pos="0" w:leader="none"/>
          <w:tab w:val="left" w:pos="1276" w:leader="none"/>
          <w:tab w:val="left" w:pos="1701"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на ТП «Агророст» возможен переход только с ТП «Агростарт», переход с других ТП и Тарифов Банка не осуществляется;</w:t>
      </w:r>
      <w:r>
        <w:rPr>
          <w:rFonts w:ascii="Times New Roman" w:hAnsi="Times New Roman" w:eastAsia="Times New Roman"/>
          <w:bCs/>
          <w:sz w:val="24"/>
          <w:szCs w:val="24"/>
          <w:highlight w:val="none"/>
        </w:rPr>
      </w:r>
      <w:r>
        <w:rPr>
          <w:rFonts w:ascii="Times New Roman" w:hAnsi="Times New Roman" w:eastAsia="Times New Roman"/>
          <w:bCs/>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eastAsia="Times New Roman"/>
          <w:bCs/>
          <w:sz w:val="24"/>
          <w:szCs w:val="24"/>
          <w:highlight w:val="none"/>
          <w:lang w:eastAsia="ru-RU"/>
        </w:rPr>
        <w:t xml:space="preserve">на ТП «Агропремиум» возможен переход только с ТП «Агростарт»/«Агророст», переход с других ТП и Тарифов Банка не осуществляется.</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r>
      <w:r>
        <w:rPr>
          <w:rFonts w:ascii="Times New Roman" w:hAnsi="Times New Roman"/>
          <w:color w:val="000000"/>
          <w:sz w:val="24"/>
          <w:szCs w:val="24"/>
          <w:highlight w:val="none"/>
        </w:rPr>
        <w:t xml:space="preserve">Смена ТП на ТП «Меню возможностей» осуществляется при соблюдении условий подключения ТП «Меню возможностей».</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8.2.8. </w:t>
      </w:r>
      <w:r>
        <w:rPr>
          <w:rFonts w:ascii="Times New Roman" w:hAnsi="Times New Roman"/>
          <w:color w:val="000000"/>
          <w:sz w:val="24"/>
          <w:szCs w:val="24"/>
          <w:highlight w:val="none"/>
        </w:rPr>
        <w:t xml:space="preserve">В случае расторжения Договора РКО/смены ТП или Архивного ТП до окончания оплаченного периода обслуживания в рамках ТП (неполный календарн</w:t>
      </w:r>
      <w:r>
        <w:rPr>
          <w:rFonts w:ascii="Times New Roman" w:hAnsi="Times New Roman"/>
          <w:color w:val="000000"/>
          <w:sz w:val="24"/>
          <w:szCs w:val="24"/>
          <w:highlight w:val="none"/>
        </w:rPr>
        <w:t xml:space="preserve">ый месяц/неполный Расчетный период) комиссионное вознаграждение, списанное Банком в порядке, установленном разделом 8 настоящих Условий, за неиспользованный период времени (неполный календарный месяц/неполный Расчетный период) возврату Клиенту не подлежит.</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8.2.9. В случае если Клиент в рамках Договора РКО обслуживается в рамках ТП «Базовый»/«Базовы</w:t>
      </w:r>
      <w:r>
        <w:rPr>
          <w:rFonts w:ascii="Times New Roman" w:hAnsi="Times New Roman"/>
          <w:color w:val="000000"/>
          <w:sz w:val="24"/>
          <w:szCs w:val="24"/>
          <w:highlight w:val="none"/>
        </w:rPr>
        <w:t xml:space="preserve">й лайт»/«Базовый комфорт»/</w:t>
      </w:r>
      <w:r>
        <w:rPr>
          <w:rFonts w:ascii="Times New Roman" w:hAnsi="Times New Roman"/>
          <w:color w:val="000000"/>
          <w:sz w:val="24"/>
          <w:szCs w:val="24"/>
          <w:highlight w:val="none"/>
        </w:rPr>
        <w:t xml:space="preserve">для экспортно-ориентированных компаний АПК</w:t>
      </w:r>
      <w:r>
        <w:rPr>
          <w:rFonts w:ascii="Times New Roman" w:hAnsi="Times New Roman"/>
          <w:color w:val="000000"/>
          <w:sz w:val="24"/>
          <w:szCs w:val="24"/>
          <w:highlight w:val="none"/>
        </w:rPr>
        <w:t xml:space="preserve">/«Агростарт»/«Агророст»/«Агропремиум»/«Первый торговый»/«Бизнес-сервис»</w:t>
      </w:r>
      <w:r>
        <w:rPr>
          <w:rFonts w:ascii="Times New Roman" w:hAnsi="Times New Roman"/>
          <w:color w:val="000000"/>
          <w:sz w:val="24"/>
          <w:szCs w:val="24"/>
          <w:highlight w:val="none"/>
        </w:rPr>
        <w:t xml:space="preserve"> и ТП «Расчетный»/«Расчетно-кассовый»/«Расчетный эконом»/«Расчетный стандарт»/</w:t>
      </w:r>
      <w:r>
        <w:rPr>
          <w:rFonts w:ascii="Times New Roman" w:hAnsi="Times New Roman"/>
          <w:color w:val="000000"/>
          <w:sz w:val="24"/>
          <w:szCs w:val="24"/>
          <w:highlight w:val="none"/>
        </w:rPr>
        <w:t xml:space="preserve"> </w:t>
      </w:r>
      <w:r>
        <w:rPr>
          <w:rFonts w:ascii="Times New Roman" w:hAnsi="Times New Roman"/>
          <w:color w:val="000000"/>
          <w:sz w:val="24"/>
          <w:szCs w:val="24"/>
          <w:highlight w:val="none"/>
        </w:rPr>
        <w:t xml:space="preserve">«Расчетно-кассовый оптима» с условием взимания комиссионного вознаграждения в размере, установленном п. 2.1.1.1 ТП «Расчетный»/«Расчетно-кассовый»/</w:t>
      </w:r>
      <w:r>
        <w:rPr>
          <w:rFonts w:ascii="Times New Roman" w:hAnsi="Times New Roman"/>
          <w:color w:val="000000"/>
          <w:sz w:val="24"/>
          <w:szCs w:val="24"/>
          <w:highlight w:val="none"/>
        </w:rPr>
        <w:t xml:space="preserve">п.</w:t>
      </w:r>
      <w:r>
        <w:rPr>
          <w:rFonts w:ascii="Times New Roman" w:hAnsi="Times New Roman"/>
          <w:color w:val="000000"/>
          <w:sz w:val="24"/>
          <w:szCs w:val="24"/>
          <w:highlight w:val="none"/>
        </w:rPr>
        <w:t xml:space="preserve"> </w:t>
      </w:r>
      <w:r>
        <w:rPr>
          <w:rFonts w:ascii="Times New Roman" w:hAnsi="Times New Roman"/>
          <w:color w:val="000000"/>
          <w:sz w:val="24"/>
          <w:szCs w:val="24"/>
          <w:highlight w:val="none"/>
        </w:rPr>
        <w:t xml:space="preserve">2.1.2 ТП «Базовый»/</w:t>
      </w:r>
      <w:r>
        <w:rPr>
          <w:rFonts w:ascii="Times New Roman" w:hAnsi="Times New Roman"/>
          <w:color w:val="000000"/>
          <w:sz w:val="24"/>
          <w:szCs w:val="24"/>
          <w:highlight w:val="none"/>
        </w:rPr>
        <w:t xml:space="preserve">п. 2.1.1 «Расчетный эконом»/«Расчетный стандарт»/«Расчетно-кассовый оптима», Заявление об изменении условий взимания комиссионного вознаграждения в рамках Договора банковского счета представляется в срок не позднее, чем за 5</w:t>
      </w:r>
      <w:r>
        <w:rPr>
          <w:rStyle w:val="1864"/>
          <w:rFonts w:ascii="Times New Roman" w:hAnsi="Times New Roman"/>
          <w:color w:val="000000"/>
          <w:sz w:val="24"/>
          <w:szCs w:val="24"/>
          <w:highlight w:val="none"/>
        </w:rPr>
        <w:footnoteReference w:id="54"/>
      </w:r>
      <w:r>
        <w:rPr>
          <w:rFonts w:ascii="Times New Roman" w:hAnsi="Times New Roman"/>
          <w:color w:val="000000"/>
          <w:sz w:val="24"/>
          <w:szCs w:val="24"/>
          <w:highlight w:val="none"/>
        </w:rPr>
        <w:t xml:space="preserve"> рабочих дней до окончания текущего календарного месяца, при этом датой вступления в силу нового ТП будет считаться первое число</w:t>
      </w:r>
      <w:r>
        <w:rPr>
          <w:rStyle w:val="1864"/>
          <w:rFonts w:ascii="Times New Roman" w:hAnsi="Times New Roman"/>
          <w:color w:val="000000"/>
          <w:sz w:val="24"/>
          <w:szCs w:val="24"/>
          <w:highlight w:val="none"/>
        </w:rPr>
        <w:footnoteReference w:id="55"/>
      </w:r>
      <w:r>
        <w:rPr>
          <w:rFonts w:ascii="Times New Roman" w:hAnsi="Times New Roman"/>
          <w:color w:val="000000"/>
          <w:sz w:val="24"/>
          <w:szCs w:val="24"/>
          <w:highlight w:val="none"/>
        </w:rPr>
        <w:t xml:space="preserve"> календарного месяца, следующего за месяцем предоставления в Банк Заявления об изменении условий взимания комиссионног</w:t>
      </w:r>
      <w:r>
        <w:rPr>
          <w:rFonts w:ascii="Times New Roman" w:hAnsi="Times New Roman"/>
          <w:color w:val="000000"/>
          <w:sz w:val="24"/>
          <w:szCs w:val="24"/>
          <w:highlight w:val="none"/>
        </w:rPr>
        <w:t xml:space="preserve">о вознаграждения в рамках Договора банковского счета. При нарушении срока предоставления Заявления об изменении условий взимания комиссионного вознаграждения в рамках Договора банковского счета датой вступления в силу нового ТП будет считаться первое число</w:t>
      </w:r>
      <w:r>
        <w:rPr>
          <w:rStyle w:val="1864"/>
          <w:rFonts w:ascii="Times New Roman" w:hAnsi="Times New Roman"/>
          <w:color w:val="000000"/>
          <w:sz w:val="24"/>
          <w:szCs w:val="24"/>
          <w:highlight w:val="none"/>
        </w:rPr>
        <w:footnoteReference w:id="56"/>
      </w:r>
      <w:r>
        <w:rPr>
          <w:rFonts w:ascii="Times New Roman" w:hAnsi="Times New Roman"/>
          <w:color w:val="000000"/>
          <w:sz w:val="24"/>
          <w:szCs w:val="24"/>
          <w:highlight w:val="none"/>
        </w:rPr>
        <w:t xml:space="preserve"> второго календарного месяца, следующего за месяцем предоставления в Банк Заявления об изменении условий взимания комиссионного вознаграждения в рамках Договора банковского счета.</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8.2</w:t>
      </w:r>
      <w:r>
        <w:rPr>
          <w:rFonts w:ascii="Times New Roman" w:hAnsi="Times New Roman"/>
          <w:color w:val="000000"/>
          <w:sz w:val="24"/>
          <w:szCs w:val="24"/>
          <w:highlight w:val="none"/>
        </w:rPr>
        <w:t xml:space="preserve">.10. При смене ТП/Архивного ТП на ТП «Расчетный эконом»/«Расчетный стандарт» Клиент вправе выбрать Расчетный период, за который он будет оплачивать стоимость ТП, путем проставления соответствующей отметки в Заявлении об изменении условий взимания комиссион</w:t>
      </w:r>
      <w:r>
        <w:rPr>
          <w:rFonts w:ascii="Times New Roman" w:hAnsi="Times New Roman"/>
          <w:color w:val="000000"/>
          <w:sz w:val="24"/>
          <w:szCs w:val="24"/>
          <w:highlight w:val="none"/>
        </w:rPr>
        <w:t xml:space="preserve">ного вознаграждения в рамках Договора банковского счета. При этом в случае, если Клиентом выбор Расчетного периода не осуществлен (соответствующая отметка в Заявления об изменении условий взимания комиссионного вознаграждения в рамках Договора банковского </w:t>
      </w:r>
      <w:r>
        <w:rPr>
          <w:rFonts w:ascii="Times New Roman" w:hAnsi="Times New Roman"/>
          <w:color w:val="000000"/>
          <w:sz w:val="24"/>
          <w:szCs w:val="24"/>
          <w:highlight w:val="none"/>
        </w:rPr>
        <w:t xml:space="preserve">счета отсутствует), Банк взимает комиссионное вознаграждение в размере и порядке, установленном в п. 2.1.1 ТП «Расчетный эконом»/«Расчетный стандарт»/«Расчетно-кассовый оптима».</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8.2.11. В случае если Клиент в рамках Договора РКО обслуживается в рамках ТП «Расчетный»/«Расчетно-кассовый» с услови</w:t>
      </w:r>
      <w:r>
        <w:rPr>
          <w:rFonts w:ascii="Times New Roman" w:hAnsi="Times New Roman"/>
          <w:color w:val="000000"/>
          <w:sz w:val="24"/>
          <w:szCs w:val="24"/>
          <w:highlight w:val="none"/>
        </w:rPr>
        <w:t xml:space="preserve">ем взимания комиссионного вознаграждения в размере, установленном п.п. 2.1.1.2-2.1.1.5 ТП «Расчетный»/«Расчетно-кассовый» и в рамках ТП «Расчетный эконом»/«Расчетный стандарт»/«Расчетно-кассовый оптима» с условием взимания комиссионного вознаграждения в ра</w:t>
      </w:r>
      <w:r>
        <w:rPr>
          <w:rFonts w:ascii="Times New Roman" w:hAnsi="Times New Roman"/>
          <w:color w:val="000000"/>
          <w:sz w:val="24"/>
          <w:szCs w:val="24"/>
          <w:highlight w:val="none"/>
        </w:rPr>
        <w:t xml:space="preserve">змере, установленном п.п. 2.1.2-2.1.5 ТП «Расчетный эконом»/«Расчетный стандарт»/«Расчетно-кассовый оптима», Заявление об изменении условий взимания комиссионного вознаграждения в рамках Договора банковского счета представляется в срок не позднее, чем за 5</w:t>
      </w:r>
      <w:r>
        <w:rPr>
          <w:rStyle w:val="1864"/>
          <w:rFonts w:ascii="Times New Roman" w:hAnsi="Times New Roman"/>
          <w:color w:val="000000"/>
          <w:sz w:val="24"/>
          <w:szCs w:val="24"/>
          <w:highlight w:val="none"/>
        </w:rPr>
        <w:footnoteReference w:id="57"/>
      </w:r>
      <w:r>
        <w:rPr>
          <w:rFonts w:ascii="Times New Roman" w:hAnsi="Times New Roman"/>
          <w:color w:val="000000"/>
          <w:sz w:val="24"/>
          <w:szCs w:val="24"/>
          <w:highlight w:val="none"/>
        </w:rPr>
        <w:t xml:space="preserve"> рабочих дней до окончания текущего Расчетного периода, при этом датой </w:t>
      </w:r>
      <w:r>
        <w:rPr>
          <w:rFonts w:ascii="Times New Roman" w:hAnsi="Times New Roman"/>
          <w:color w:val="000000"/>
          <w:sz w:val="24"/>
          <w:szCs w:val="24"/>
          <w:highlight w:val="none"/>
        </w:rPr>
        <w:t xml:space="preserve">вступления в силу нового ТП будет считаться дата, следующая за датой окончания Расчетного периода, в котором Клиентом в Банк представлено Заявление об изменении условий взимания комиссионного вознаграждения в рамках Договора банковского счета. При нарушени</w:t>
      </w:r>
      <w:r>
        <w:rPr>
          <w:rFonts w:ascii="Times New Roman" w:hAnsi="Times New Roman"/>
          <w:color w:val="000000"/>
          <w:sz w:val="24"/>
          <w:szCs w:val="24"/>
          <w:highlight w:val="none"/>
        </w:rPr>
        <w:t xml:space="preserve">и срока предоставления Заявления об изменении условий взимания комиссионного вознаграждения в рамках Договора банковского счета, Заявление об изменении условий взимания комиссионного вознаграждения в рамках Договора банковского счета Банком не принимается.</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rPr>
          <w:rFonts w:ascii="Times New Roman" w:hAnsi="Times New Roman"/>
          <w:sz w:val="24"/>
          <w:highlight w:val="none"/>
        </w:rPr>
      </w:pPr>
      <w:r>
        <w:rPr>
          <w:rFonts w:ascii="Times New Roman" w:hAnsi="Times New Roman"/>
          <w:sz w:val="24"/>
          <w:highlight w:val="none"/>
        </w:rPr>
        <w:t xml:space="preserve">8.2.12. </w:t>
      </w:r>
      <w:r>
        <w:rPr>
          <w:rFonts w:ascii="Times New Roman" w:hAnsi="Times New Roman"/>
          <w:sz w:val="24"/>
          <w:highlight w:val="none"/>
        </w:rPr>
        <w:t xml:space="preserve">Выпуск Бизнес-карты в рамках ТП может быть осуществлен как к действующему, так и вновь открываемому банковскому счету, предн</w:t>
      </w:r>
      <w:r>
        <w:rPr>
          <w:rFonts w:ascii="Times New Roman" w:hAnsi="Times New Roman"/>
          <w:sz w:val="24"/>
          <w:highlight w:val="none"/>
        </w:rPr>
        <w:t xml:space="preserve">азначенному для отражения операций, совершенных с использованием корпоративных карт. В случае если до истечения первого года обслуживания Бизнес-карты, выпущенной в рамках ТП/Архивного ТП, произведена смена ТП/Архивного ТП, Договор РКО прекращен или растор</w:t>
      </w:r>
      <w:r>
        <w:rPr>
          <w:rFonts w:ascii="Times New Roman" w:hAnsi="Times New Roman"/>
          <w:sz w:val="24"/>
          <w:highlight w:val="none"/>
        </w:rPr>
        <w:t xml:space="preserve">гнут, комиссионное вознаграждение за обслуживание Бизнес-карты, не взимается. Одновременно в рамках обслуживания Счета по новому ТП Клиент имеет возможность выпуска одной Бизнес-карты (без уплаты комиссионного вознаграждения за первый год ее обслуживания).</w:t>
      </w:r>
      <w:r>
        <w:rPr>
          <w:rFonts w:ascii="Times New Roman" w:hAnsi="Times New Roman"/>
          <w:sz w:val="24"/>
          <w:highlight w:val="none"/>
        </w:rPr>
      </w:r>
      <w:r>
        <w:rPr>
          <w:rFonts w:ascii="Times New Roman" w:hAnsi="Times New Roman"/>
          <w:sz w:val="24"/>
          <w:highlight w:val="none"/>
        </w:rPr>
      </w:r>
    </w:p>
    <w:p>
      <w:pPr>
        <w:ind w:firstLine="709"/>
        <w:jc w:val="both"/>
        <w:spacing w:after="0" w:line="240" w:lineRule="auto"/>
        <w:rPr>
          <w:rFonts w:ascii="Times New Roman" w:hAnsi="Times New Roman"/>
          <w:sz w:val="24"/>
          <w:highlight w:val="none"/>
        </w:rPr>
      </w:pPr>
      <w:r>
        <w:rPr>
          <w:rFonts w:ascii="Times New Roman" w:hAnsi="Times New Roman"/>
          <w:sz w:val="24"/>
          <w:highlight w:val="none"/>
        </w:rPr>
        <w:t xml:space="preserve">8.2.13. Выпуск Бизнес-карты в рамках Единого сервисного договора может быть осуществлен к вновь открываемым Счетам в рамках </w:t>
      </w:r>
      <w:r>
        <w:rPr>
          <w:rFonts w:ascii="Times New Roman" w:hAnsi="Times New Roman" w:eastAsia="Times New Roman"/>
          <w:b/>
          <w:bCs/>
          <w:sz w:val="24"/>
          <w:szCs w:val="24"/>
          <w:highlight w:val="none"/>
          <w:lang w:eastAsia="ru-RU"/>
        </w:rPr>
        <w:t xml:space="preserve">Договора о выпуске и обслуживании Бизнес-карты к расчетному счету</w:t>
      </w:r>
      <w:r>
        <w:rPr>
          <w:rFonts w:ascii="Times New Roman" w:hAnsi="Times New Roman" w:eastAsia="Times New Roman"/>
          <w:bCs/>
          <w:sz w:val="24"/>
          <w:szCs w:val="24"/>
          <w:highlight w:val="none"/>
          <w:lang w:eastAsia="ru-RU"/>
        </w:rPr>
        <w:t xml:space="preserve"> </w:t>
      </w:r>
      <w:r>
        <w:rPr>
          <w:rFonts w:ascii="Times New Roman" w:hAnsi="Times New Roman" w:eastAsia="Times New Roman"/>
          <w:b/>
          <w:bCs/>
          <w:sz w:val="24"/>
          <w:szCs w:val="24"/>
          <w:highlight w:val="none"/>
          <w:lang w:eastAsia="ru-RU"/>
        </w:rPr>
        <w:t xml:space="preserve">в рамках Единого сервисного договора</w:t>
      </w:r>
      <w:r>
        <w:rPr>
          <w:rFonts w:ascii="Times New Roman" w:hAnsi="Times New Roman"/>
          <w:sz w:val="24"/>
          <w:highlight w:val="none"/>
        </w:rPr>
        <w:t xml:space="preserve">. Тарифным планом, определяющим размер комиссионного обслуживания Бизнес-карты, выпущенной </w:t>
      </w:r>
      <w:r>
        <w:rPr>
          <w:rFonts w:ascii="Times New Roman" w:hAnsi="Times New Roman"/>
          <w:sz w:val="24"/>
          <w:highlight w:val="none"/>
        </w:rPr>
        <w:br/>
      </w:r>
      <w:r>
        <w:rPr>
          <w:rFonts w:ascii="Times New Roman" w:hAnsi="Times New Roman"/>
          <w:sz w:val="24"/>
          <w:highlight w:val="none"/>
        </w:rPr>
        <w:t xml:space="preserve">в рамках Единого сервисного договора, проведения операций с ее использованием, лимиты выдачи наличных средств, стоимость дополнительных услуг, является тарифный план «Корпоративный ПЛЮС».</w:t>
      </w:r>
      <w:r>
        <w:rPr>
          <w:rFonts w:ascii="Times New Roman" w:hAnsi="Times New Roman"/>
          <w:sz w:val="24"/>
          <w:highlight w:val="none"/>
        </w:rPr>
      </w:r>
      <w:r>
        <w:rPr>
          <w:rFonts w:ascii="Times New Roman" w:hAnsi="Times New Roman"/>
          <w:sz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8.2.1</w:t>
      </w:r>
      <w:r>
        <w:rPr>
          <w:rFonts w:ascii="Times New Roman" w:hAnsi="Times New Roman" w:eastAsia="Times New Roman"/>
          <w:sz w:val="24"/>
          <w:szCs w:val="24"/>
          <w:highlight w:val="none"/>
          <w:lang w:eastAsia="ru-RU"/>
        </w:rPr>
        <w:t xml:space="preserve">4</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tab/>
      </w:r>
      <w:r>
        <w:rPr>
          <w:rFonts w:ascii="Times New Roman" w:hAnsi="Times New Roman" w:eastAsia="Times New Roman"/>
          <w:iCs/>
          <w:sz w:val="24"/>
          <w:szCs w:val="24"/>
          <w:highlight w:val="none"/>
          <w:lang w:eastAsia="ru-RU"/>
        </w:rPr>
        <w:t xml:space="preserve">В случае, если согласно действующему </w:t>
      </w:r>
      <w:r>
        <w:rPr>
          <w:rFonts w:ascii="Times New Roman" w:hAnsi="Times New Roman" w:eastAsia="Times New Roman"/>
          <w:sz w:val="24"/>
          <w:szCs w:val="24"/>
          <w:highlight w:val="none"/>
          <w:lang w:eastAsia="ru-RU"/>
        </w:rPr>
        <w:t xml:space="preserve">Договору РКО</w:t>
      </w:r>
      <w:r>
        <w:rPr>
          <w:rFonts w:ascii="Times New Roman" w:hAnsi="Times New Roman" w:eastAsia="Times New Roman"/>
          <w:iCs/>
          <w:sz w:val="24"/>
          <w:szCs w:val="24"/>
          <w:highlight w:val="none"/>
          <w:lang w:eastAsia="ru-RU"/>
        </w:rPr>
        <w:t xml:space="preserve"> Клиент обслуживается в рамках ТП «Агророст»/«Агропремиум», Клиенту доступна услуга подключения/отключения Опций</w:t>
      </w:r>
      <w:r>
        <w:rPr>
          <w:rFonts w:ascii="Times New Roman" w:hAnsi="Times New Roman" w:eastAsia="Times New Roman"/>
          <w:iCs/>
          <w:sz w:val="24"/>
          <w:szCs w:val="24"/>
          <w:highlight w:val="none"/>
          <w:vertAlign w:val="superscript"/>
          <w:lang w:eastAsia="ru-RU"/>
        </w:rPr>
        <w:footnoteReference w:id="58"/>
      </w:r>
      <w:r>
        <w:rPr>
          <w:rFonts w:ascii="Times New Roman" w:hAnsi="Times New Roman" w:eastAsia="Times New Roman"/>
          <w:iCs/>
          <w:sz w:val="24"/>
          <w:szCs w:val="24"/>
          <w:highlight w:val="none"/>
          <w:lang w:eastAsia="ru-RU"/>
        </w:rPr>
        <w:t xml:space="preserve">. Подключение/отключение Опций осуществляется на основании Заявления о подключении/отключении дополнительной(ых) опции(й) к ТП (далее – Заявление на Опции) </w:t>
      </w:r>
      <w:r>
        <w:rPr>
          <w:rFonts w:ascii="Times New Roman" w:hAnsi="Times New Roman" w:eastAsia="Times New Roman"/>
          <w:sz w:val="24"/>
          <w:szCs w:val="24"/>
          <w:highlight w:val="none"/>
          <w:lang w:eastAsia="ru-RU"/>
        </w:rPr>
        <w:t xml:space="preserve">(Приложение 13 к Условиям).</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Опции к ТП «Агророст»/«Агропремиум» подключаются по выбору Клиента, но не более одной Опции каждого вида к одному ТП и не более одного раза в месяц. </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Подключение Опции осуществляется в первый рабочий день месяца, следующего за месяцем, в котором Клиент подал Заявление на Опции при условии оплаты соответствующего комиссионного вознаграждения Банка. </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8.2.1</w:t>
      </w:r>
      <w:r>
        <w:rPr>
          <w:rFonts w:ascii="Times New Roman" w:hAnsi="Times New Roman" w:eastAsia="Times New Roman"/>
          <w:sz w:val="24"/>
          <w:szCs w:val="24"/>
          <w:highlight w:val="none"/>
          <w:lang w:eastAsia="ru-RU"/>
        </w:rPr>
        <w:t xml:space="preserve">4</w:t>
      </w:r>
      <w:r>
        <w:rPr>
          <w:rFonts w:ascii="Times New Roman" w:hAnsi="Times New Roman" w:eastAsia="Times New Roman"/>
          <w:sz w:val="24"/>
          <w:szCs w:val="24"/>
          <w:highlight w:val="none"/>
          <w:lang w:eastAsia="ru-RU"/>
        </w:rPr>
        <w:t xml:space="preserve">.1. При </w:t>
      </w:r>
      <w:r>
        <w:rPr>
          <w:rFonts w:ascii="Times New Roman" w:hAnsi="Times New Roman" w:eastAsia="Times New Roman"/>
          <w:sz w:val="24"/>
          <w:szCs w:val="24"/>
          <w:highlight w:val="none"/>
          <w:lang w:eastAsia="ru-RU"/>
        </w:rPr>
        <w:t xml:space="preserve">подключении Опции первая оплата стоимости Опции взимается в первый рабочий день месяца, следующего за месяцем, в котором Клиент подал Заявление о подключении Опции(й) к тарифному плану.</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iCs/>
          <w:sz w:val="24"/>
          <w:szCs w:val="24"/>
          <w:highlight w:val="none"/>
        </w:rPr>
      </w:pPr>
      <w:r>
        <w:rPr>
          <w:rFonts w:ascii="Times New Roman" w:hAnsi="Times New Roman" w:eastAsia="Times New Roman"/>
          <w:iCs/>
          <w:sz w:val="24"/>
          <w:szCs w:val="24"/>
          <w:highlight w:val="none"/>
          <w:lang w:eastAsia="ru-RU"/>
        </w:rPr>
        <w:t xml:space="preserve">Пери</w:t>
      </w:r>
      <w:r>
        <w:rPr>
          <w:rFonts w:ascii="Times New Roman" w:hAnsi="Times New Roman" w:eastAsia="Times New Roman"/>
          <w:iCs/>
          <w:sz w:val="24"/>
          <w:szCs w:val="24"/>
          <w:highlight w:val="none"/>
          <w:lang w:eastAsia="ru-RU"/>
        </w:rPr>
        <w:t xml:space="preserve">од использования Опции составляет один календарный месяц. В случае если Клиент в текущем календарном месяце не подал в Банк новое Заявление на Опции в целях подключения Опций к ТП «Агророст»/«Агропремиум» в установленном в Банке порядке, действие Опции(й) </w:t>
      </w:r>
      <w:r>
        <w:rPr>
          <w:rFonts w:ascii="Times New Roman" w:hAnsi="Times New Roman" w:eastAsia="Times New Roman"/>
          <w:iCs/>
          <w:sz w:val="24"/>
          <w:szCs w:val="24"/>
          <w:highlight w:val="none"/>
          <w:lang w:eastAsia="ru-RU"/>
        </w:rPr>
        <w:t xml:space="preserve">автоматически пролонгируется на новый период использования на условиях, действующих для данной Опции(й) на момент пролонгации.</w:t>
      </w:r>
      <w:r>
        <w:rPr>
          <w:rFonts w:ascii="Times New Roman" w:hAnsi="Times New Roman" w:eastAsia="Times New Roman"/>
          <w:iCs/>
          <w:sz w:val="24"/>
          <w:szCs w:val="24"/>
          <w:highlight w:val="none"/>
        </w:rPr>
      </w:r>
      <w:r>
        <w:rPr>
          <w:rFonts w:ascii="Times New Roman" w:hAnsi="Times New Roman" w:eastAsia="Times New Roman"/>
          <w:iCs/>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iCs/>
          <w:sz w:val="24"/>
          <w:szCs w:val="24"/>
          <w:highlight w:val="none"/>
        </w:rPr>
      </w:pPr>
      <w:r>
        <w:rPr>
          <w:rFonts w:ascii="Times New Roman" w:hAnsi="Times New Roman" w:eastAsia="Times New Roman"/>
          <w:iCs/>
          <w:sz w:val="24"/>
          <w:szCs w:val="24"/>
          <w:highlight w:val="none"/>
          <w:lang w:eastAsia="ru-RU"/>
        </w:rPr>
        <w:t xml:space="preserve">При прол</w:t>
      </w:r>
      <w:r>
        <w:rPr>
          <w:rFonts w:ascii="Times New Roman" w:hAnsi="Times New Roman" w:eastAsia="Times New Roman"/>
          <w:iCs/>
          <w:sz w:val="24"/>
          <w:szCs w:val="24"/>
          <w:highlight w:val="none"/>
          <w:lang w:eastAsia="ru-RU"/>
        </w:rPr>
        <w:t xml:space="preserve">онгации оплата стоимости Опций осуществляется ежемесячно в первый рабочий день календарного месяца путем списания суммы, причитающейся к уплате, со Счета Клиента, обслуживаемого в рамках ТП «Агророст»/«Агропремиум», без дополнительных распоряжений Клиента.</w:t>
      </w:r>
      <w:r>
        <w:rPr>
          <w:rFonts w:ascii="Times New Roman" w:hAnsi="Times New Roman" w:eastAsia="Times New Roman"/>
          <w:iCs/>
          <w:sz w:val="24"/>
          <w:szCs w:val="24"/>
          <w:highlight w:val="none"/>
        </w:rPr>
      </w:r>
      <w:r>
        <w:rPr>
          <w:rFonts w:ascii="Times New Roman" w:hAnsi="Times New Roman" w:eastAsia="Times New Roman"/>
          <w:iCs/>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color w:val="000000"/>
          <w:sz w:val="24"/>
          <w:szCs w:val="24"/>
          <w:highlight w:val="none"/>
        </w:rPr>
      </w:pPr>
      <w:r>
        <w:rPr>
          <w:rFonts w:ascii="Times New Roman" w:hAnsi="Times New Roman" w:eastAsia="Times New Roman"/>
          <w:sz w:val="24"/>
          <w:szCs w:val="24"/>
          <w:highlight w:val="none"/>
          <w:lang w:eastAsia="ru-RU"/>
        </w:rPr>
        <w:t xml:space="preserve">Условия настоящего</w:t>
      </w:r>
      <w:r>
        <w:rPr>
          <w:rFonts w:ascii="Times New Roman" w:hAnsi="Times New Roman" w:eastAsia="Times New Roman"/>
          <w:sz w:val="24"/>
          <w:szCs w:val="24"/>
          <w:highlight w:val="none"/>
          <w:lang w:eastAsia="ru-RU"/>
        </w:rPr>
        <w:t xml:space="preserve"> пункта являются заранее данным акцептом, который предоставлен Клиентом Банку без ограничения по количеству расчетных документов Банка, по сумме и требованиям из обязательств, вытекающих из Договора РКО, выставляемых в соответствии с настоящими Условиями, </w:t>
      </w:r>
      <w:r>
        <w:rPr>
          <w:rFonts w:ascii="Times New Roman" w:hAnsi="Times New Roman" w:eastAsia="Times New Roman"/>
          <w:color w:val="000000"/>
          <w:sz w:val="24"/>
          <w:szCs w:val="24"/>
          <w:highlight w:val="none"/>
          <w:lang w:eastAsia="ru-RU"/>
        </w:rPr>
        <w:t xml:space="preserve">с возможностью исполнения расчетных документов Банка (в том числе банковского ордера)</w:t>
      </w:r>
      <w:r>
        <w:rPr>
          <w:rFonts w:ascii="Times New Roman" w:hAnsi="Times New Roman" w:eastAsia="Times New Roman"/>
          <w:sz w:val="24"/>
          <w:szCs w:val="24"/>
          <w:highlight w:val="none"/>
          <w:lang w:eastAsia="ru-RU"/>
        </w:rPr>
        <w:t xml:space="preserve"> для списания оплаты стоимости Опций в случае их пролонгаций.</w:t>
      </w:r>
      <w:r>
        <w:rPr>
          <w:rFonts w:ascii="Times New Roman" w:hAnsi="Times New Roman" w:eastAsia="Times New Roman"/>
          <w:color w:val="000000"/>
          <w:sz w:val="24"/>
          <w:szCs w:val="24"/>
          <w:highlight w:val="none"/>
        </w:rPr>
      </w:r>
      <w:r>
        <w:rPr>
          <w:rFonts w:ascii="Times New Roman" w:hAnsi="Times New Roman" w:eastAsia="Times New Roman"/>
          <w:color w:val="000000"/>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iCs/>
          <w:sz w:val="24"/>
          <w:szCs w:val="24"/>
          <w:highlight w:val="none"/>
        </w:rPr>
      </w:pPr>
      <w:r>
        <w:rPr>
          <w:rFonts w:ascii="Times New Roman" w:hAnsi="Times New Roman" w:eastAsia="Times New Roman"/>
          <w:sz w:val="24"/>
          <w:szCs w:val="24"/>
          <w:highlight w:val="none"/>
          <w:lang w:eastAsia="ru-RU"/>
        </w:rPr>
        <w:t xml:space="preserve">8.2.1</w:t>
      </w:r>
      <w:r>
        <w:rPr>
          <w:rFonts w:ascii="Times New Roman" w:hAnsi="Times New Roman" w:eastAsia="Times New Roman"/>
          <w:sz w:val="24"/>
          <w:szCs w:val="24"/>
          <w:highlight w:val="none"/>
          <w:lang w:eastAsia="ru-RU"/>
        </w:rPr>
        <w:t xml:space="preserve">4</w:t>
      </w:r>
      <w:r>
        <w:rPr>
          <w:rFonts w:ascii="Times New Roman" w:hAnsi="Times New Roman" w:eastAsia="Times New Roman"/>
          <w:sz w:val="24"/>
          <w:szCs w:val="24"/>
          <w:highlight w:val="none"/>
          <w:lang w:eastAsia="ru-RU"/>
        </w:rPr>
        <w:t xml:space="preserve">.2. </w:t>
      </w:r>
      <w:r>
        <w:rPr>
          <w:rFonts w:ascii="Times New Roman" w:hAnsi="Times New Roman" w:eastAsia="Times New Roman"/>
          <w:iCs/>
          <w:sz w:val="24"/>
          <w:szCs w:val="24"/>
          <w:highlight w:val="none"/>
          <w:lang w:eastAsia="ru-RU"/>
        </w:rPr>
        <w:t xml:space="preserve">Оплата стоимости </w:t>
      </w:r>
      <w:r>
        <w:rPr>
          <w:rFonts w:ascii="Times New Roman" w:hAnsi="Times New Roman" w:eastAsia="Times New Roman"/>
          <w:iCs/>
          <w:sz w:val="24"/>
          <w:szCs w:val="24"/>
          <w:highlight w:val="none"/>
          <w:lang w:eastAsia="ru-RU"/>
        </w:rPr>
        <w:t xml:space="preserve">Опции(ий) осуществляется полностью за весь период использования Опции(й). При подключении к ТП «Агророст»/«Агропремиум» нескольких Опций, оплата осуществляется единовременно за все подключенные Опции. Частичная оплата стоимости Опции(й) не осуществляется. </w:t>
      </w:r>
      <w:r>
        <w:rPr>
          <w:rFonts w:ascii="Times New Roman" w:hAnsi="Times New Roman" w:eastAsia="Times New Roman"/>
          <w:iCs/>
          <w:sz w:val="24"/>
          <w:szCs w:val="24"/>
          <w:highlight w:val="none"/>
        </w:rPr>
      </w:r>
      <w:r>
        <w:rPr>
          <w:rFonts w:ascii="Times New Roman" w:hAnsi="Times New Roman" w:eastAsia="Times New Roman"/>
          <w:iCs/>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iCs/>
          <w:sz w:val="24"/>
          <w:szCs w:val="24"/>
          <w:highlight w:val="none"/>
        </w:rPr>
      </w:pPr>
      <w:r>
        <w:rPr>
          <w:rFonts w:ascii="Times New Roman" w:hAnsi="Times New Roman" w:eastAsia="Times New Roman"/>
          <w:iCs/>
          <w:sz w:val="24"/>
          <w:szCs w:val="24"/>
          <w:highlight w:val="none"/>
          <w:lang w:eastAsia="ru-RU"/>
        </w:rPr>
        <w:t xml:space="preserve">В случае недостаточности денежных средств на Счете Клиента для оплаты стоимости ТП «Агророст»/«Агропремиум», оплата стоимости Опции не осуществляется, соответствующий расчетный документ Банка не помещается в очередь неисполненных документов к Счету. </w:t>
      </w:r>
      <w:r>
        <w:rPr>
          <w:rFonts w:ascii="Times New Roman" w:hAnsi="Times New Roman" w:eastAsia="Times New Roman"/>
          <w:iCs/>
          <w:sz w:val="24"/>
          <w:szCs w:val="24"/>
          <w:highlight w:val="none"/>
        </w:rPr>
      </w:r>
      <w:r>
        <w:rPr>
          <w:rFonts w:ascii="Times New Roman" w:hAnsi="Times New Roman" w:eastAsia="Times New Roman"/>
          <w:iCs/>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iCs/>
          <w:sz w:val="24"/>
          <w:szCs w:val="24"/>
          <w:highlight w:val="none"/>
        </w:rPr>
      </w:pPr>
      <w:r>
        <w:rPr>
          <w:rFonts w:ascii="Times New Roman" w:hAnsi="Times New Roman" w:eastAsia="Times New Roman"/>
          <w:iCs/>
          <w:sz w:val="24"/>
          <w:szCs w:val="24"/>
          <w:highlight w:val="none"/>
          <w:lang w:eastAsia="ru-RU"/>
        </w:rPr>
        <w:t xml:space="preserve">В случае неоплаты Клиентом стоимости ТП «Агророст»/«Агропремиум» в установленные Банком сроки осуществляется приостановление обслуживания Клиента в рамках ТП «Агророст»/«Агропремиум».</w:t>
      </w:r>
      <w:r>
        <w:rPr>
          <w:rFonts w:ascii="Times New Roman" w:hAnsi="Times New Roman" w:eastAsia="Times New Roman"/>
          <w:iCs/>
          <w:sz w:val="24"/>
          <w:szCs w:val="24"/>
          <w:highlight w:val="none"/>
        </w:rPr>
      </w:r>
      <w:r>
        <w:rPr>
          <w:rFonts w:ascii="Times New Roman" w:hAnsi="Times New Roman" w:eastAsia="Times New Roman"/>
          <w:iCs/>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sz w:val="24"/>
          <w:szCs w:val="24"/>
          <w:highlight w:val="none"/>
        </w:rPr>
      </w:pPr>
      <w:r>
        <w:rPr>
          <w:rFonts w:ascii="Times New Roman" w:hAnsi="Times New Roman" w:eastAsia="Times New Roman"/>
          <w:iCs/>
          <w:sz w:val="24"/>
          <w:szCs w:val="24"/>
          <w:highlight w:val="none"/>
          <w:lang w:eastAsia="ru-RU"/>
        </w:rPr>
        <w:t xml:space="preserve">В случае приостановления обслуживания Клиента в рамках ТП «Агророст»/</w:t>
      </w:r>
      <w:r>
        <w:rPr>
          <w:rFonts w:ascii="Times New Roman" w:hAnsi="Times New Roman" w:eastAsia="Times New Roman"/>
          <w:iCs/>
          <w:sz w:val="24"/>
          <w:szCs w:val="24"/>
          <w:highlight w:val="none"/>
          <w:lang w:eastAsia="ru-RU"/>
        </w:rPr>
        <w:t xml:space="preserve"> </w:t>
      </w:r>
      <w:r>
        <w:rPr>
          <w:rFonts w:ascii="Times New Roman" w:hAnsi="Times New Roman" w:eastAsia="Times New Roman"/>
          <w:iCs/>
          <w:sz w:val="24"/>
          <w:szCs w:val="24"/>
          <w:highlight w:val="none"/>
          <w:lang w:eastAsia="ru-RU"/>
        </w:rPr>
        <w:t xml:space="preserve">«Агропремиум» по причине неоплаты Клиентом стоимости ТП «Агророст»/«Агропремиум» в установленные Банком сроки, все подключенные к ТП «Агророст»/«Агропремиум» Опции автоматически отключаются, оплата стоимости Опций Банком не взимается.</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В случае неоплаты Клиентом стоимости хотя бы одной Опции в срок, установленный в п. 8.2.1</w:t>
      </w:r>
      <w:r>
        <w:rPr>
          <w:rFonts w:ascii="Times New Roman" w:hAnsi="Times New Roman" w:eastAsia="Times New Roman"/>
          <w:sz w:val="24"/>
          <w:szCs w:val="24"/>
          <w:highlight w:val="none"/>
          <w:lang w:eastAsia="ru-RU"/>
        </w:rPr>
        <w:t xml:space="preserve">5</w:t>
      </w:r>
      <w:r>
        <w:rPr>
          <w:rFonts w:ascii="Times New Roman" w:hAnsi="Times New Roman" w:eastAsia="Times New Roman"/>
          <w:sz w:val="24"/>
          <w:szCs w:val="24"/>
          <w:highlight w:val="none"/>
          <w:lang w:eastAsia="ru-RU"/>
        </w:rPr>
        <w:t xml:space="preserve">.1 настоящих Условий, при условии полной оплаты стоимости ТП «Агророст»/</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t xml:space="preserve">«Агропремиум», все Опции автоматически отключаются от ТП «Агророст»/«Агропремиум» на следующий день, после окончания срока для оплаты, оплата стоимости Опций Банком не взимается.</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iCs/>
          <w:sz w:val="24"/>
          <w:szCs w:val="24"/>
          <w:highlight w:val="none"/>
        </w:rPr>
      </w:pPr>
      <w:r>
        <w:rPr>
          <w:rFonts w:ascii="Times New Roman" w:hAnsi="Times New Roman" w:eastAsia="Times New Roman"/>
          <w:sz w:val="24"/>
          <w:szCs w:val="24"/>
          <w:highlight w:val="none"/>
          <w:lang w:eastAsia="ru-RU"/>
        </w:rPr>
        <w:t xml:space="preserve">8.2.1</w:t>
      </w:r>
      <w:r>
        <w:rPr>
          <w:rFonts w:ascii="Times New Roman" w:hAnsi="Times New Roman" w:eastAsia="Times New Roman"/>
          <w:sz w:val="24"/>
          <w:szCs w:val="24"/>
          <w:highlight w:val="none"/>
          <w:lang w:eastAsia="ru-RU"/>
        </w:rPr>
        <w:t xml:space="preserve">4</w:t>
      </w:r>
      <w:r>
        <w:rPr>
          <w:rFonts w:ascii="Times New Roman" w:hAnsi="Times New Roman" w:eastAsia="Times New Roman"/>
          <w:sz w:val="24"/>
          <w:szCs w:val="24"/>
          <w:highlight w:val="none"/>
          <w:lang w:eastAsia="ru-RU"/>
        </w:rPr>
        <w:t xml:space="preserve">.3. </w:t>
      </w:r>
      <w:r>
        <w:rPr>
          <w:rFonts w:ascii="Times New Roman" w:hAnsi="Times New Roman" w:eastAsia="Times New Roman"/>
          <w:iCs/>
          <w:sz w:val="24"/>
          <w:szCs w:val="24"/>
          <w:highlight w:val="none"/>
          <w:lang w:eastAsia="ru-RU"/>
        </w:rPr>
        <w:t xml:space="preserve">Неизрасходованный в течение календарного месяца лимит операций, установленный в рамках подключенной Опции, на следующий календарный месяц </w:t>
      </w:r>
      <w:r>
        <w:rPr>
          <w:rFonts w:ascii="Times New Roman" w:hAnsi="Times New Roman" w:eastAsia="Times New Roman"/>
          <w:iCs/>
          <w:sz w:val="24"/>
          <w:szCs w:val="24"/>
          <w:highlight w:val="none"/>
          <w:lang w:eastAsia="ru-RU"/>
        </w:rPr>
        <w:br/>
        <w:t xml:space="preserve">не переносится, оплаченная стоимость Опции не пересчитывается и не возвращается.</w:t>
      </w:r>
      <w:r>
        <w:rPr>
          <w:rFonts w:ascii="Times New Roman" w:hAnsi="Times New Roman" w:eastAsia="Times New Roman"/>
          <w:iCs/>
          <w:sz w:val="24"/>
          <w:szCs w:val="24"/>
          <w:highlight w:val="none"/>
        </w:rPr>
      </w:r>
      <w:r>
        <w:rPr>
          <w:rFonts w:ascii="Times New Roman" w:hAnsi="Times New Roman" w:eastAsia="Times New Roman"/>
          <w:iCs/>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iCs/>
          <w:sz w:val="24"/>
          <w:szCs w:val="24"/>
          <w:highlight w:val="none"/>
        </w:rPr>
      </w:pPr>
      <w:r>
        <w:rPr>
          <w:rFonts w:ascii="Times New Roman" w:hAnsi="Times New Roman" w:eastAsia="Times New Roman"/>
          <w:iCs/>
          <w:sz w:val="24"/>
          <w:szCs w:val="24"/>
          <w:highlight w:val="none"/>
          <w:lang w:eastAsia="ru-RU"/>
        </w:rPr>
        <w:t xml:space="preserve">При смене действующего ТП «Агророст»/«Агропремиум» подключенные ранее Опции автоматически отключаются без заявления Клиента и не используются для нового ТП.</w:t>
      </w:r>
      <w:r>
        <w:rPr>
          <w:rFonts w:ascii="Times New Roman" w:hAnsi="Times New Roman" w:eastAsia="Times New Roman"/>
          <w:iCs/>
          <w:sz w:val="24"/>
          <w:szCs w:val="24"/>
          <w:highlight w:val="none"/>
        </w:rPr>
      </w:r>
      <w:r>
        <w:rPr>
          <w:rFonts w:ascii="Times New Roman" w:hAnsi="Times New Roman" w:eastAsia="Times New Roman"/>
          <w:iCs/>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8.2.1</w:t>
      </w:r>
      <w:r>
        <w:rPr>
          <w:rFonts w:ascii="Times New Roman" w:hAnsi="Times New Roman" w:eastAsia="Times New Roman"/>
          <w:sz w:val="24"/>
          <w:szCs w:val="24"/>
          <w:highlight w:val="none"/>
          <w:lang w:eastAsia="ru-RU"/>
        </w:rPr>
        <w:t xml:space="preserve">4</w:t>
      </w:r>
      <w:r>
        <w:rPr>
          <w:rFonts w:ascii="Times New Roman" w:hAnsi="Times New Roman" w:eastAsia="Times New Roman"/>
          <w:sz w:val="24"/>
          <w:szCs w:val="24"/>
          <w:highlight w:val="none"/>
          <w:lang w:eastAsia="ru-RU"/>
        </w:rPr>
        <w:t xml:space="preserve">.4. Отключение Опций может быть произведено по инициативе Клиента или по инициативе Банка.</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8.2.1</w:t>
      </w:r>
      <w:r>
        <w:rPr>
          <w:rFonts w:ascii="Times New Roman" w:hAnsi="Times New Roman" w:eastAsia="Times New Roman"/>
          <w:sz w:val="24"/>
          <w:szCs w:val="24"/>
          <w:highlight w:val="none"/>
          <w:lang w:eastAsia="ru-RU"/>
        </w:rPr>
        <w:t xml:space="preserve">4</w:t>
      </w:r>
      <w:r>
        <w:rPr>
          <w:rFonts w:ascii="Times New Roman" w:hAnsi="Times New Roman" w:eastAsia="Times New Roman"/>
          <w:sz w:val="24"/>
          <w:szCs w:val="24"/>
          <w:highlight w:val="none"/>
          <w:lang w:eastAsia="ru-RU"/>
        </w:rPr>
        <w:t xml:space="preserve">.4.1. Отключение Опций по инициативе Клиента осуществляется на основании Заявления на Опции, </w:t>
      </w:r>
      <w:r>
        <w:rPr>
          <w:rFonts w:ascii="Times New Roman" w:hAnsi="Times New Roman" w:eastAsia="Times New Roman"/>
          <w:sz w:val="24"/>
          <w:szCs w:val="24"/>
          <w:highlight w:val="none"/>
          <w:lang w:eastAsia="ru-RU"/>
        </w:rPr>
        <w:t xml:space="preserve">предоставленного в Подразделение Банка</w:t>
      </w:r>
      <w:r>
        <w:rPr>
          <w:rFonts w:ascii="Times New Roman" w:hAnsi="Times New Roman" w:eastAsia="Times New Roman"/>
          <w:sz w:val="24"/>
          <w:szCs w:val="24"/>
          <w:highlight w:val="none"/>
          <w:lang w:eastAsia="ru-RU"/>
        </w:rPr>
        <w:t xml:space="preserve"> не позднее последнего рабочего дня текущего календарного месяца. </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Опции отключаются автоматически с первого числа календарного месяца, следующего за месяцем подачи Клиентом Заявления на Опции.</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Отключение Опций производится в случае инициирования Клиентом расторжения Договора РКО, обслуживаемого в рамках ТП «Агророст»/«Агропремиум»</w:t>
      </w:r>
      <w:r>
        <w:rPr>
          <w:highlight w:val="none"/>
        </w:rPr>
        <w:t xml:space="preserve"> </w:t>
      </w:r>
      <w:r>
        <w:rPr>
          <w:rFonts w:ascii="Times New Roman" w:hAnsi="Times New Roman" w:eastAsia="Times New Roman"/>
          <w:sz w:val="24"/>
          <w:szCs w:val="24"/>
          <w:highlight w:val="none"/>
          <w:lang w:eastAsia="ru-RU"/>
        </w:rPr>
        <w:t xml:space="preserve">в день расторжения Клиентом Договора РКО, обслуживаемого в рамках ТП «Агророст»/«Агропремиум».</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iCs/>
          <w:sz w:val="24"/>
          <w:szCs w:val="24"/>
          <w:highlight w:val="none"/>
        </w:rPr>
      </w:pPr>
      <w:r>
        <w:rPr>
          <w:rFonts w:ascii="Times New Roman" w:hAnsi="Times New Roman" w:eastAsia="Times New Roman"/>
          <w:sz w:val="24"/>
          <w:szCs w:val="24"/>
          <w:highlight w:val="none"/>
          <w:lang w:eastAsia="ru-RU"/>
        </w:rPr>
        <w:t xml:space="preserve">8.2.1</w:t>
      </w:r>
      <w:r>
        <w:rPr>
          <w:rFonts w:ascii="Times New Roman" w:hAnsi="Times New Roman" w:eastAsia="Times New Roman"/>
          <w:sz w:val="24"/>
          <w:szCs w:val="24"/>
          <w:highlight w:val="none"/>
          <w:lang w:eastAsia="ru-RU"/>
        </w:rPr>
        <w:t xml:space="preserve">4</w:t>
      </w:r>
      <w:r>
        <w:rPr>
          <w:rFonts w:ascii="Times New Roman" w:hAnsi="Times New Roman" w:eastAsia="Times New Roman"/>
          <w:sz w:val="24"/>
          <w:szCs w:val="24"/>
          <w:highlight w:val="none"/>
          <w:lang w:eastAsia="ru-RU"/>
        </w:rPr>
        <w:t xml:space="preserve">.4.2.</w:t>
      </w:r>
      <w:r>
        <w:rPr>
          <w:rFonts w:ascii="Times New Roman" w:hAnsi="Times New Roman" w:eastAsia="Times New Roman"/>
          <w:iCs/>
          <w:sz w:val="24"/>
          <w:szCs w:val="24"/>
          <w:highlight w:val="none"/>
          <w:lang w:eastAsia="ru-RU"/>
        </w:rPr>
        <w:t xml:space="preserve"> Отключение Опций может быть инициировано Банком, но не ранее окончания срока оплаченного Клиентом периода испол</w:t>
      </w:r>
      <w:r>
        <w:rPr>
          <w:rFonts w:ascii="Times New Roman" w:hAnsi="Times New Roman" w:eastAsia="Times New Roman"/>
          <w:iCs/>
          <w:sz w:val="24"/>
          <w:szCs w:val="24"/>
          <w:highlight w:val="none"/>
          <w:lang w:eastAsia="ru-RU"/>
        </w:rPr>
        <w:t xml:space="preserve">ьзования Опций. Опции отключаются в указанную Банком дату, которая совпадает с первым числом календарного месяца, а также в день расторжении договора банковского счета по инициативе Банка, в случаях, предусмотренных законодательством Российской Федерации. </w:t>
      </w:r>
      <w:r>
        <w:rPr>
          <w:rFonts w:ascii="Times New Roman" w:hAnsi="Times New Roman" w:eastAsia="Times New Roman"/>
          <w:iCs/>
          <w:sz w:val="24"/>
          <w:szCs w:val="24"/>
          <w:highlight w:val="none"/>
        </w:rPr>
      </w:r>
      <w:r>
        <w:rPr>
          <w:rFonts w:ascii="Times New Roman" w:hAnsi="Times New Roman" w:eastAsia="Times New Roman"/>
          <w:iCs/>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В случае если Банком принято решение о том, что предоставление услуги прекращается,</w:t>
      </w:r>
      <w:r>
        <w:rPr>
          <w:rFonts w:ascii="Times New Roman" w:hAnsi="Times New Roman" w:eastAsia="Times New Roman"/>
          <w:iCs/>
          <w:sz w:val="24"/>
          <w:szCs w:val="24"/>
          <w:highlight w:val="none"/>
          <w:lang w:eastAsia="ru-RU"/>
        </w:rPr>
        <w:t xml:space="preserve"> информирование Клиента об отключении Опций осуществляется за 10 (десять) рабочих дней до </w:t>
      </w:r>
      <w:r>
        <w:rPr>
          <w:rFonts w:ascii="Times New Roman" w:hAnsi="Times New Roman" w:eastAsia="Times New Roman"/>
          <w:iCs/>
          <w:sz w:val="24"/>
          <w:szCs w:val="24"/>
          <w:highlight w:val="none"/>
          <w:lang w:eastAsia="ru-RU"/>
        </w:rPr>
        <w:t xml:space="preserve">даты отключения Опции путем опубликования данной информации на сайте Банка в сети Интернет по адресу: www.rshb.ru.</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Банк имеет право изменять условия Опций с предварительным уведомлением об этом Клиентов не позднее чем за 10 (десять) рабочих дней до вступления соответствующих изменений в силу путем опубликования на сайте Банка в сети Интернет по адресу: www.rshb.ru.</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afterAutospacing="0" w:line="240" w:lineRule="auto"/>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lang w:eastAsia="ru-RU"/>
        </w:rPr>
        <w:t xml:space="preserve">8.2.1</w:t>
      </w:r>
      <w:r>
        <w:rPr>
          <w:rFonts w:ascii="Times New Roman" w:hAnsi="Times New Roman" w:eastAsia="Times New Roman" w:cs="Times New Roman"/>
          <w:sz w:val="24"/>
          <w:szCs w:val="24"/>
          <w:highlight w:val="none"/>
          <w:lang w:eastAsia="ru-RU"/>
        </w:rPr>
        <w:t xml:space="preserve">4</w:t>
      </w:r>
      <w:r>
        <w:rPr>
          <w:rFonts w:ascii="Times New Roman" w:hAnsi="Times New Roman" w:eastAsia="Times New Roman" w:cs="Times New Roman"/>
          <w:sz w:val="24"/>
          <w:szCs w:val="24"/>
          <w:highlight w:val="none"/>
          <w:lang w:eastAsia="ru-RU"/>
        </w:rPr>
        <w:t xml:space="preserve">.4.3. В случае, если отключение Опции осуществляется по инициативе Клиента/Банка до истечения срока действия оплаченного Клиентом периода использования Опции, пересчет и возврат ранее уплаченной стоимости Опции не осуществляется.</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spacing w:after="0" w:afterAutospacing="0" w:line="240" w:lineRule="auto"/>
        <w:tabs>
          <w:tab w:val="left" w:pos="284" w:leader="none"/>
          <w:tab w:val="left" w:pos="1418" w:leader="none"/>
        </w:tabs>
        <w:rPr>
          <w:rFonts w:ascii="Times New Roman" w:hAnsi="Times New Roman" w:cs="Times New Roman"/>
          <w:b w:val="0"/>
          <w:bCs w:val="0"/>
          <w:sz w:val="24"/>
          <w:szCs w:val="24"/>
          <w:highlight w:val="none"/>
        </w:rPr>
      </w:pPr>
      <w:r>
        <w:rPr>
          <w:rFonts w:ascii="Times New Roman" w:hAnsi="Times New Roman" w:eastAsia="Times New Roman" w:cs="Times New Roman"/>
          <w:sz w:val="24"/>
          <w:szCs w:val="24"/>
          <w:highlight w:val="none"/>
        </w:rPr>
        <w:t xml:space="preserve">8.2.15. </w:t>
      </w:r>
      <w:r>
        <w:rPr>
          <w:rFonts w:ascii="Times New Roman" w:hAnsi="Times New Roman" w:eastAsia="Times New Roman" w:cs="Times New Roman"/>
          <w:iCs/>
          <w:sz w:val="24"/>
          <w:szCs w:val="24"/>
          <w:highlight w:val="none"/>
          <w:lang w:eastAsia="ru-RU"/>
        </w:rPr>
        <w:t xml:space="preserve">В </w:t>
      </w:r>
      <w:r>
        <w:rPr>
          <w:rFonts w:ascii="Times New Roman" w:hAnsi="Times New Roman" w:eastAsia="Times New Roman" w:cs="Times New Roman"/>
          <w:iCs/>
          <w:sz w:val="24"/>
          <w:szCs w:val="24"/>
          <w:highlight w:val="none"/>
          <w:lang w:eastAsia="ru-RU"/>
        </w:rPr>
        <w:t xml:space="preserve">случае, если</w:t>
      </w:r>
      <w:r>
        <w:rPr>
          <w:rFonts w:ascii="Times New Roman" w:hAnsi="Times New Roman" w:eastAsia="Times New Roman" w:cs="Times New Roman"/>
          <w:b w:val="0"/>
          <w:bCs w:val="0"/>
          <w:sz w:val="24"/>
          <w:szCs w:val="24"/>
          <w:highlight w:val="none"/>
          <w:lang w:eastAsia="ru-RU"/>
        </w:rPr>
        <w:t xml:space="preserve"> </w:t>
      </w:r>
      <w:r>
        <w:rPr>
          <w:rFonts w:ascii="Times New Roman" w:hAnsi="Times New Roman" w:eastAsia="Times New Roman" w:cs="Times New Roman"/>
          <w:b w:val="0"/>
          <w:bCs w:val="0"/>
          <w:sz w:val="24"/>
          <w:szCs w:val="24"/>
          <w:highlight w:val="none"/>
          <w:lang w:eastAsia="ru-RU"/>
        </w:rPr>
        <w:t xml:space="preserve">Клиент </w:t>
      </w:r>
      <w:r>
        <w:rPr>
          <w:rFonts w:ascii="Times New Roman" w:hAnsi="Times New Roman" w:eastAsia="Times New Roman" w:cs="Times New Roman"/>
          <w:iCs/>
          <w:sz w:val="24"/>
          <w:szCs w:val="24"/>
          <w:highlight w:val="none"/>
          <w:lang w:eastAsia="ru-RU"/>
        </w:rPr>
        <w:t xml:space="preserve">обслуживается</w:t>
      </w:r>
      <w:r>
        <w:rPr>
          <w:rFonts w:ascii="Times New Roman" w:hAnsi="Times New Roman" w:eastAsia="Times New Roman" w:cs="Times New Roman"/>
          <w:b w:val="0"/>
          <w:bCs w:val="0"/>
          <w:sz w:val="24"/>
          <w:szCs w:val="24"/>
          <w:highlight w:val="none"/>
          <w:lang w:eastAsia="ru-RU"/>
        </w:rPr>
        <w:t xml:space="preserve"> в </w:t>
      </w:r>
      <w:r>
        <w:rPr>
          <w:rFonts w:ascii="Times New Roman" w:hAnsi="Times New Roman" w:eastAsia="Times New Roman" w:cs="Times New Roman"/>
          <w:iCs/>
          <w:sz w:val="24"/>
          <w:szCs w:val="24"/>
          <w:highlight w:val="none"/>
          <w:lang w:eastAsia="ru-RU"/>
        </w:rPr>
        <w:t xml:space="preserve">рамках</w:t>
      </w:r>
      <w:r>
        <w:rPr>
          <w:rFonts w:ascii="Times New Roman" w:hAnsi="Times New Roman" w:eastAsia="Times New Roman" w:cs="Times New Roman"/>
          <w:b w:val="0"/>
          <w:bCs w:val="0"/>
          <w:sz w:val="24"/>
          <w:szCs w:val="24"/>
          <w:highlight w:val="none"/>
          <w:lang w:eastAsia="ru-RU"/>
        </w:rPr>
        <w:t xml:space="preserve"> ТП</w:t>
      </w:r>
      <w:r>
        <w:rPr>
          <w:rFonts w:ascii="Times New Roman" w:hAnsi="Times New Roman" w:eastAsia="Times New Roman" w:cs="Times New Roman"/>
          <w:b w:val="0"/>
          <w:bCs w:val="0"/>
          <w:sz w:val="24"/>
          <w:szCs w:val="24"/>
          <w:highlight w:val="none"/>
          <w:lang w:eastAsia="ru-RU"/>
        </w:rPr>
        <w:t xml:space="preserve"> «Меню возможностей», </w:t>
      </w:r>
      <w:r>
        <w:rPr>
          <w:rFonts w:ascii="Times New Roman" w:hAnsi="Times New Roman" w:eastAsia="Times New Roman" w:cs="Times New Roman"/>
          <w:iCs/>
          <w:sz w:val="24"/>
          <w:szCs w:val="24"/>
          <w:highlight w:val="none"/>
          <w:lang w:eastAsia="ru-RU"/>
        </w:rPr>
        <w:t xml:space="preserve">Клиенту доступно изменение подключенных Опций</w:t>
      </w:r>
      <w:r>
        <w:rPr>
          <w:rFonts w:ascii="Times New Roman" w:hAnsi="Times New Roman" w:eastAsia="Times New Roman" w:cs="Times New Roman"/>
          <w:b w:val="0"/>
          <w:bCs w:val="0"/>
          <w:sz w:val="24"/>
          <w:szCs w:val="24"/>
          <w:highlight w:val="none"/>
          <w:lang w:eastAsia="ru-RU"/>
        </w:rPr>
        <w:t xml:space="preserve">.</w:t>
      </w:r>
      <w:r>
        <w:rPr>
          <w:rFonts w:ascii="Times New Roman" w:hAnsi="Times New Roman" w:cs="Times New Roman"/>
          <w:b w:val="0"/>
          <w:bCs w:val="0"/>
          <w:sz w:val="24"/>
          <w:szCs w:val="24"/>
          <w:highlight w:val="none"/>
        </w:rPr>
      </w:r>
      <w:r>
        <w:rPr>
          <w:rFonts w:ascii="Times New Roman" w:hAnsi="Times New Roman" w:cs="Times New Roman"/>
          <w:b w:val="0"/>
          <w:bCs w:val="0"/>
          <w:sz w:val="24"/>
          <w:szCs w:val="24"/>
          <w:highlight w:val="none"/>
        </w:rPr>
      </w:r>
    </w:p>
    <w:p>
      <w:pPr>
        <w:ind w:firstLine="709"/>
        <w:jc w:val="both"/>
        <w:spacing w:after="0" w:afterAutospacing="0" w:line="240" w:lineRule="auto"/>
        <w:tabs>
          <w:tab w:val="left" w:pos="284" w:leader="none"/>
          <w:tab w:val="left" w:pos="1418" w:leader="none"/>
        </w:tabs>
        <w:rPr>
          <w:rFonts w:ascii="Times New Roman" w:hAnsi="Times New Roman" w:cs="Times New Roman"/>
          <w:b w:val="0"/>
          <w:bCs w:val="0"/>
          <w:sz w:val="24"/>
          <w:szCs w:val="24"/>
          <w:highlight w:val="none"/>
          <w14:ligatures w14:val="none"/>
        </w:rPr>
      </w:pPr>
      <w:r>
        <w:rPr>
          <w:rFonts w:ascii="Times New Roman" w:hAnsi="Times New Roman" w:eastAsia="Times New Roman" w:cs="Times New Roman"/>
          <w:b w:val="0"/>
          <w:bCs w:val="0"/>
          <w:sz w:val="24"/>
          <w:szCs w:val="24"/>
          <w:highlight w:val="none"/>
          <w:lang w:eastAsia="ru-RU"/>
        </w:rPr>
        <w:t xml:space="preserve">В течение срока действия ТП «Меню возможностей» Клиент вправе сменить подключенную Опцию</w:t>
      </w:r>
      <w:r>
        <w:rPr>
          <w:rFonts w:ascii="Times New Roman" w:hAnsi="Times New Roman" w:eastAsia="Times New Roman" w:cs="Times New Roman"/>
          <w:b w:val="0"/>
          <w:bCs w:val="0"/>
          <w:sz w:val="24"/>
          <w:szCs w:val="24"/>
          <w:highlight w:val="none"/>
          <w:lang w:eastAsia="ru-RU"/>
        </w:rPr>
        <w:t xml:space="preserve"> ТП «Меню возможностей»</w:t>
      </w:r>
      <w:r>
        <w:rPr>
          <w:rFonts w:ascii="Times New Roman" w:hAnsi="Times New Roman" w:eastAsia="Times New Roman" w:cs="Times New Roman"/>
          <w:b w:val="0"/>
          <w:bCs w:val="0"/>
          <w:sz w:val="24"/>
          <w:szCs w:val="24"/>
          <w:highlight w:val="none"/>
          <w:lang w:eastAsia="ru-RU"/>
        </w:rPr>
        <w:t xml:space="preserve"> на </w:t>
      </w:r>
      <w:r>
        <w:rPr>
          <w:rFonts w:ascii="Times New Roman" w:hAnsi="Times New Roman" w:eastAsia="Times New Roman" w:cs="Times New Roman"/>
          <w:b w:val="0"/>
          <w:bCs w:val="0"/>
          <w:sz w:val="24"/>
          <w:szCs w:val="24"/>
          <w:highlight w:val="none"/>
          <w:lang w:eastAsia="ru-RU"/>
        </w:rPr>
        <w:t xml:space="preserve">иную </w:t>
      </w:r>
      <w:r>
        <w:rPr>
          <w:rFonts w:ascii="Times New Roman" w:hAnsi="Times New Roman" w:eastAsia="Times New Roman" w:cs="Times New Roman"/>
          <w:b w:val="0"/>
          <w:bCs w:val="0"/>
          <w:sz w:val="24"/>
          <w:szCs w:val="24"/>
          <w:highlight w:val="none"/>
          <w:lang w:eastAsia="ru-RU"/>
        </w:rPr>
        <w:t xml:space="preserve">Опцию </w:t>
      </w:r>
      <w:r>
        <w:rPr>
          <w:rFonts w:ascii="Times New Roman" w:hAnsi="Times New Roman" w:eastAsia="Times New Roman" w:cs="Times New Roman"/>
          <w:b w:val="0"/>
          <w:bCs w:val="0"/>
          <w:sz w:val="24"/>
          <w:szCs w:val="24"/>
          <w:highlight w:val="none"/>
          <w:lang w:eastAsia="ru-RU"/>
        </w:rPr>
        <w:t xml:space="preserve">ТП «Меню возможностей» </w:t>
      </w:r>
      <w:r>
        <w:rPr>
          <w:rFonts w:ascii="Times New Roman" w:hAnsi="Times New Roman" w:eastAsia="Times New Roman" w:cs="Times New Roman"/>
          <w:b w:val="0"/>
          <w:bCs w:val="0"/>
          <w:sz w:val="24"/>
          <w:szCs w:val="24"/>
          <w:highlight w:val="none"/>
          <w:lang w:eastAsia="ru-RU"/>
        </w:rPr>
        <w:t xml:space="preserve">п</w:t>
      </w:r>
      <w:r>
        <w:rPr>
          <w:rFonts w:ascii="Times New Roman" w:hAnsi="Times New Roman" w:eastAsia="Times New Roman" w:cs="Times New Roman"/>
          <w:sz w:val="24"/>
          <w:szCs w:val="24"/>
          <w:highlight w:val="none"/>
          <w:lang w:eastAsia="ru-RU"/>
        </w:rPr>
        <w:t xml:space="preserve">ериод подключения по которой</w:t>
      </w:r>
      <w:r>
        <w:rPr>
          <w:rFonts w:ascii="Times New Roman" w:hAnsi="Times New Roman" w:eastAsia="Times New Roman" w:cs="Times New Roman"/>
          <w:sz w:val="24"/>
          <w:szCs w:val="24"/>
          <w:highlight w:val="none"/>
          <w:lang w:eastAsia="ru-RU"/>
        </w:rPr>
        <w:t xml:space="preserve">, указанный в ТП «Меню возможностей»,</w:t>
      </w:r>
      <w:r>
        <w:rPr>
          <w:rFonts w:ascii="Times New Roman" w:hAnsi="Times New Roman" w:eastAsia="Times New Roman" w:cs="Times New Roman"/>
          <w:sz w:val="24"/>
          <w:szCs w:val="24"/>
          <w:highlight w:val="none"/>
          <w:lang w:eastAsia="ru-RU"/>
        </w:rPr>
        <w:t xml:space="preserve"> не ис</w:t>
      </w:r>
      <w:r>
        <w:rPr>
          <w:rFonts w:ascii="Times New Roman" w:hAnsi="Times New Roman" w:eastAsia="Times New Roman" w:cs="Times New Roman"/>
          <w:sz w:val="24"/>
          <w:szCs w:val="24"/>
          <w:highlight w:val="none"/>
          <w:lang w:eastAsia="ru-RU"/>
        </w:rPr>
        <w:t xml:space="preserve">тек </w:t>
      </w:r>
      <w:r>
        <w:rPr>
          <w:rFonts w:ascii="Times New Roman" w:hAnsi="Times New Roman" w:eastAsia="Times New Roman" w:cs="Times New Roman"/>
          <w:sz w:val="24"/>
          <w:szCs w:val="24"/>
          <w:highlight w:val="none"/>
          <w:lang w:eastAsia="ru-RU"/>
        </w:rPr>
        <w:t xml:space="preserve">на дату обращения</w:t>
      </w:r>
      <w:r>
        <w:rPr>
          <w:rFonts w:ascii="Times New Roman" w:hAnsi="Times New Roman" w:eastAsia="Times New Roman" w:cs="Times New Roman"/>
          <w:sz w:val="24"/>
          <w:szCs w:val="24"/>
          <w:highlight w:val="none"/>
          <w:lang w:eastAsia="ru-RU"/>
        </w:rPr>
        <w:t xml:space="preserve"> Клиента в Банк</w:t>
      </w:r>
      <w:r>
        <w:rPr>
          <w:rFonts w:ascii="Times New Roman" w:hAnsi="Times New Roman" w:eastAsia="Times New Roman" w:cs="Times New Roman"/>
          <w:iCs/>
          <w:sz w:val="24"/>
          <w:szCs w:val="24"/>
          <w:highlight w:val="none"/>
          <w:lang w:eastAsia="ru-RU"/>
        </w:rPr>
        <w:t xml:space="preserve">.</w:t>
      </w:r>
      <w:r>
        <w:rPr>
          <w:rFonts w:ascii="Times New Roman" w:hAnsi="Times New Roman" w:cs="Times New Roman"/>
          <w:b w:val="0"/>
          <w:bCs w:val="0"/>
          <w:sz w:val="24"/>
          <w:szCs w:val="24"/>
          <w:highlight w:val="none"/>
          <w14:ligatures w14:val="none"/>
        </w:rPr>
      </w:r>
      <w:r>
        <w:rPr>
          <w:rFonts w:ascii="Times New Roman" w:hAnsi="Times New Roman" w:cs="Times New Roman"/>
          <w:b w:val="0"/>
          <w:bCs w:val="0"/>
          <w:sz w:val="24"/>
          <w:szCs w:val="24"/>
          <w:highlight w:val="none"/>
          <w14:ligatures w14:val="none"/>
        </w:rPr>
      </w:r>
    </w:p>
    <w:p>
      <w:pPr>
        <w:ind w:firstLine="709"/>
        <w:jc w:val="both"/>
        <w:spacing w:after="0" w:afterAutospacing="0" w:line="240" w:lineRule="auto"/>
        <w:tabs>
          <w:tab w:val="left" w:pos="284" w:leader="none"/>
          <w:tab w:val="left" w:pos="1418" w:leader="none"/>
        </w:tabs>
        <w:rPr>
          <w:rFonts w:ascii="Times New Roman" w:hAnsi="Times New Roman" w:cs="Times New Roman"/>
          <w:b w:val="0"/>
          <w:bCs w:val="0"/>
          <w:sz w:val="24"/>
          <w:szCs w:val="24"/>
          <w:highlight w:val="none"/>
        </w:rPr>
      </w:pPr>
      <w:r>
        <w:rPr>
          <w:rFonts w:ascii="Times New Roman" w:hAnsi="Times New Roman" w:eastAsia="Times New Roman" w:cs="Times New Roman"/>
          <w:b w:val="0"/>
          <w:bCs w:val="0"/>
          <w:sz w:val="24"/>
          <w:szCs w:val="24"/>
          <w:highlight w:val="none"/>
          <w:lang w:eastAsia="ru-RU"/>
        </w:rPr>
      </w:r>
      <w:r>
        <w:rPr>
          <w:rFonts w:ascii="Times New Roman" w:hAnsi="Times New Roman" w:eastAsia="Times New Roman" w:cs="Times New Roman"/>
          <w:sz w:val="24"/>
          <w:szCs w:val="24"/>
          <w:highlight w:val="none"/>
          <w:lang w:eastAsia="ru-RU"/>
        </w:rPr>
        <w:t xml:space="preserve">Подключение </w:t>
      </w:r>
      <w:r>
        <w:rPr>
          <w:rFonts w:ascii="Times New Roman" w:hAnsi="Times New Roman" w:eastAsia="Times New Roman" w:cs="Times New Roman"/>
          <w:sz w:val="24"/>
          <w:szCs w:val="24"/>
          <w:highlight w:val="none"/>
          <w:lang w:eastAsia="ru-RU"/>
        </w:rPr>
        <w:t xml:space="preserve">Опций</w:t>
      </w:r>
      <w:r>
        <w:rPr>
          <w:rFonts w:ascii="Times New Roman" w:hAnsi="Times New Roman" w:eastAsia="Times New Roman" w:cs="Times New Roman"/>
          <w:sz w:val="24"/>
          <w:szCs w:val="24"/>
          <w:highlight w:val="none"/>
          <w:lang w:eastAsia="ru-RU"/>
        </w:rPr>
        <w:t xml:space="preserve"> осуществляется в первый рабочий день месяца, следующего за месяцем, в котором Клиент подал Заявление на Опции</w:t>
      </w:r>
      <w:r>
        <w:rPr>
          <w:rFonts w:ascii="Times New Roman" w:hAnsi="Times New Roman" w:eastAsia="Times New Roman" w:cs="Times New Roman"/>
          <w:sz w:val="24"/>
          <w:szCs w:val="24"/>
          <w:highlight w:val="none"/>
          <w:lang w:eastAsia="ru-RU"/>
        </w:rPr>
        <w:t xml:space="preserve"> </w:t>
      </w:r>
      <w:r>
        <w:rPr>
          <w:rFonts w:ascii="Times New Roman" w:hAnsi="Times New Roman" w:eastAsia="Times New Roman" w:cs="Times New Roman"/>
          <w:iCs/>
          <w:sz w:val="24"/>
          <w:szCs w:val="24"/>
          <w:highlight w:val="none"/>
          <w:lang w:eastAsia="ru-RU"/>
        </w:rPr>
        <w:t xml:space="preserve">ТП «Меню возможностей»</w:t>
      </w:r>
      <w:r>
        <w:rPr>
          <w:rFonts w:ascii="Times New Roman" w:hAnsi="Times New Roman" w:eastAsia="Times New Roman" w:cs="Times New Roman"/>
          <w:iCs/>
          <w:sz w:val="24"/>
          <w:szCs w:val="24"/>
          <w:highlight w:val="none"/>
          <w:lang w:eastAsia="ru-RU"/>
        </w:rPr>
        <w:t xml:space="preserve"> по форме Приложения 18 к Условиям РКО</w:t>
      </w:r>
      <w:r>
        <w:rPr>
          <w:rFonts w:ascii="Times New Roman" w:hAnsi="Times New Roman" w:eastAsia="Times New Roman" w:cs="Times New Roman"/>
          <w:iCs/>
          <w:sz w:val="24"/>
          <w:szCs w:val="24"/>
          <w:highlight w:val="none"/>
          <w:lang w:eastAsia="ru-RU"/>
        </w:rPr>
        <w:t xml:space="preserve"> (при условии подачи Заявления на Опции за 3 (три) рабочих дня до первого рабочего дня следующего календарного месяца).</w:t>
      </w:r>
      <w:r>
        <w:rPr>
          <w:rFonts w:ascii="Times New Roman" w:hAnsi="Times New Roman" w:cs="Times New Roman"/>
          <w:b w:val="0"/>
          <w:bCs w:val="0"/>
          <w:sz w:val="24"/>
          <w:szCs w:val="24"/>
          <w:highlight w:val="none"/>
        </w:rPr>
      </w:r>
      <w:r>
        <w:rPr>
          <w:rFonts w:ascii="Times New Roman" w:hAnsi="Times New Roman" w:cs="Times New Roman"/>
          <w:b w:val="0"/>
          <w:bCs w:val="0"/>
          <w:sz w:val="24"/>
          <w:szCs w:val="24"/>
          <w:highlight w:val="none"/>
        </w:rPr>
      </w:r>
    </w:p>
    <w:p>
      <w:pPr>
        <w:ind w:firstLine="709"/>
        <w:jc w:val="both"/>
        <w:spacing w:after="0" w:afterAutospacing="0" w:line="240" w:lineRule="auto"/>
        <w:tabs>
          <w:tab w:val="left" w:pos="142" w:leader="none"/>
          <w:tab w:val="left" w:pos="1418" w:leader="none"/>
        </w:tabs>
        <w:rPr>
          <w:rFonts w:ascii="Times New Roman" w:hAnsi="Times New Roman" w:cs="Times New Roman"/>
          <w:b w:val="0"/>
          <w:bCs w:val="0"/>
          <w:color w:val="000000"/>
          <w:sz w:val="24"/>
          <w:szCs w:val="24"/>
          <w:highlight w:val="none"/>
        </w:rPr>
      </w:pPr>
      <w:r>
        <w:rPr>
          <w:rFonts w:ascii="Times New Roman" w:hAnsi="Times New Roman" w:eastAsia="Times New Roman" w:cs="Times New Roman"/>
          <w:sz w:val="24"/>
          <w:szCs w:val="24"/>
          <w:highlight w:val="none"/>
        </w:rPr>
        <w:t xml:space="preserve">8.2.15.1. </w:t>
      </w:r>
      <w:r>
        <w:rPr>
          <w:rFonts w:ascii="Times New Roman" w:hAnsi="Times New Roman" w:eastAsia="Times New Roman" w:cs="Times New Roman"/>
          <w:sz w:val="24"/>
          <w:szCs w:val="24"/>
          <w:highlight w:val="none"/>
        </w:rPr>
        <w:t xml:space="preserve">При выборе Клиентом Опции </w:t>
      </w:r>
      <w:r>
        <w:rPr>
          <w:rFonts w:ascii="Times New Roman" w:hAnsi="Times New Roman" w:eastAsia="Times New Roman" w:cs="Times New Roman"/>
          <w:iCs/>
          <w:sz w:val="24"/>
          <w:szCs w:val="24"/>
          <w:highlight w:val="none"/>
          <w:lang w:eastAsia="ru-RU"/>
        </w:rPr>
        <w:t xml:space="preserve">ТП </w:t>
      </w:r>
      <w:r>
        <w:rPr>
          <w:rFonts w:ascii="Times New Roman" w:hAnsi="Times New Roman" w:eastAsia="Times New Roman" w:cs="Times New Roman"/>
          <w:sz w:val="24"/>
          <w:szCs w:val="24"/>
          <w:highlight w:val="none"/>
        </w:rPr>
        <w:t xml:space="preserve">«Меню возможностей», </w:t>
      </w:r>
      <w:r>
        <w:rPr>
          <w:rFonts w:ascii="Times New Roman" w:hAnsi="Times New Roman" w:eastAsia="Times New Roman" w:cs="Times New Roman"/>
          <w:sz w:val="24"/>
          <w:szCs w:val="24"/>
          <w:highlight w:val="none"/>
        </w:rPr>
        <w:t xml:space="preserve">требующей обязательного заключения Договора эквайринга и </w:t>
      </w:r>
      <w:r>
        <w:rPr>
          <w:rFonts w:ascii="Times New Roman" w:hAnsi="Times New Roman" w:eastAsia="Times New Roman" w:cs="Times New Roman"/>
          <w:sz w:val="24"/>
          <w:szCs w:val="24"/>
          <w:highlight w:val="none"/>
        </w:rPr>
        <w:t xml:space="preserve">при </w:t>
      </w:r>
      <w:r>
        <w:rPr>
          <w:rFonts w:ascii="Times New Roman" w:hAnsi="Times New Roman" w:eastAsia="Times New Roman" w:cs="Times New Roman"/>
          <w:sz w:val="24"/>
          <w:szCs w:val="24"/>
          <w:highlight w:val="none"/>
        </w:rPr>
        <w:t xml:space="preserve">отсутствии у Клиента заключенного Договора эквайринга, дополнительно предоставляется</w:t>
      </w:r>
      <w:r>
        <w:rPr>
          <w:rFonts w:ascii="Times New Roman" w:hAnsi="Times New Roman" w:eastAsia="Times New Roman" w:cs="Times New Roman"/>
          <w:iCs/>
          <w:sz w:val="24"/>
          <w:szCs w:val="24"/>
          <w:highlight w:val="none"/>
          <w:lang w:eastAsia="ru-RU"/>
        </w:rPr>
        <w:t xml:space="preserve"> </w:t>
      </w:r>
      <w:r>
        <w:rPr>
          <w:rFonts w:ascii="Times New Roman" w:hAnsi="Times New Roman" w:eastAsia="Times New Roman" w:cs="Times New Roman"/>
          <w:color w:val="000000"/>
          <w:sz w:val="24"/>
          <w:szCs w:val="24"/>
          <w:highlight w:val="none"/>
        </w:rPr>
        <w:t xml:space="preserve">Заявление о присоединении к Условиям ТЭ</w:t>
      </w:r>
      <w:r>
        <w:rPr>
          <w:rFonts w:ascii="Times New Roman" w:hAnsi="Times New Roman" w:eastAsia="Times New Roman" w:cs="Times New Roman"/>
          <w:color w:val="000000"/>
          <w:sz w:val="24"/>
          <w:szCs w:val="24"/>
          <w:highlight w:val="none"/>
        </w:rPr>
        <w:t xml:space="preserve"> </w:t>
      </w:r>
      <w:r>
        <w:rPr>
          <w:rFonts w:ascii="Times New Roman" w:hAnsi="Times New Roman" w:eastAsia="Times New Roman" w:cs="Times New Roman"/>
          <w:color w:val="000000"/>
          <w:sz w:val="24"/>
          <w:szCs w:val="24"/>
          <w:highlight w:val="none"/>
        </w:rPr>
        <w:t xml:space="preserve">и</w:t>
      </w:r>
      <w:r>
        <w:rPr>
          <w:rFonts w:ascii="Times New Roman" w:hAnsi="Times New Roman" w:eastAsia="Times New Roman" w:cs="Times New Roman"/>
          <w:color w:val="000000"/>
          <w:sz w:val="24"/>
          <w:szCs w:val="24"/>
          <w:highlight w:val="none"/>
        </w:rPr>
        <w:t xml:space="preserve"> </w:t>
      </w:r>
      <w:r>
        <w:rPr>
          <w:rFonts w:ascii="Times New Roman" w:hAnsi="Times New Roman" w:eastAsia="Times New Roman" w:cs="Times New Roman"/>
          <w:color w:val="000000"/>
          <w:sz w:val="24"/>
          <w:szCs w:val="24"/>
          <w:highlight w:val="none"/>
        </w:rPr>
        <w:t xml:space="preserve">подключение</w:t>
      </w:r>
      <w:r>
        <w:rPr>
          <w:rFonts w:ascii="Times New Roman" w:hAnsi="Times New Roman" w:eastAsia="Times New Roman" w:cs="Times New Roman"/>
          <w:color w:val="000000"/>
          <w:sz w:val="24"/>
          <w:szCs w:val="24"/>
          <w:highlight w:val="none"/>
        </w:rPr>
        <w:t xml:space="preserve"> </w:t>
      </w:r>
      <w:r>
        <w:rPr>
          <w:rFonts w:ascii="Times New Roman" w:hAnsi="Times New Roman" w:eastAsia="Times New Roman" w:cs="Times New Roman"/>
          <w:color w:val="000000"/>
          <w:sz w:val="24"/>
          <w:szCs w:val="24"/>
          <w:highlight w:val="none"/>
        </w:rPr>
        <w:t xml:space="preserve">О</w:t>
      </w:r>
      <w:r>
        <w:rPr>
          <w:rFonts w:ascii="Times New Roman" w:hAnsi="Times New Roman" w:eastAsia="Times New Roman" w:cs="Times New Roman"/>
          <w:color w:val="000000"/>
          <w:sz w:val="24"/>
          <w:szCs w:val="24"/>
          <w:highlight w:val="none"/>
        </w:rPr>
        <w:t xml:space="preserve">п</w:t>
      </w:r>
      <w:r>
        <w:rPr>
          <w:rFonts w:ascii="Times New Roman" w:hAnsi="Times New Roman" w:eastAsia="Times New Roman" w:cs="Times New Roman"/>
          <w:color w:val="000000"/>
          <w:sz w:val="24"/>
          <w:szCs w:val="24"/>
          <w:highlight w:val="none"/>
        </w:rPr>
        <w:t xml:space="preserve">ц</w:t>
      </w:r>
      <w:r>
        <w:rPr>
          <w:rFonts w:ascii="Times New Roman" w:hAnsi="Times New Roman" w:eastAsia="Times New Roman" w:cs="Times New Roman"/>
          <w:color w:val="000000"/>
          <w:sz w:val="24"/>
          <w:szCs w:val="24"/>
          <w:highlight w:val="none"/>
        </w:rPr>
        <w:t xml:space="preserve">и</w:t>
      </w:r>
      <w:r>
        <w:rPr>
          <w:rFonts w:ascii="Times New Roman" w:hAnsi="Times New Roman" w:eastAsia="Times New Roman" w:cs="Times New Roman"/>
          <w:color w:val="000000"/>
          <w:sz w:val="24"/>
          <w:szCs w:val="24"/>
          <w:highlight w:val="none"/>
        </w:rPr>
        <w:t xml:space="preserve">и</w:t>
      </w:r>
      <w:r>
        <w:rPr>
          <w:rFonts w:ascii="Times New Roman" w:hAnsi="Times New Roman" w:eastAsia="Times New Roman" w:cs="Times New Roman"/>
          <w:color w:val="000000"/>
          <w:sz w:val="24"/>
          <w:szCs w:val="24"/>
          <w:highlight w:val="none"/>
        </w:rPr>
        <w:t xml:space="preserve"> </w:t>
      </w:r>
      <w:r>
        <w:rPr>
          <w:rFonts w:ascii="Times New Roman" w:hAnsi="Times New Roman" w:eastAsia="Times New Roman" w:cs="Times New Roman"/>
          <w:color w:val="000000"/>
          <w:sz w:val="24"/>
          <w:szCs w:val="24"/>
          <w:highlight w:val="none"/>
        </w:rPr>
        <w:t xml:space="preserve">о</w:t>
      </w:r>
      <w:r>
        <w:rPr>
          <w:rFonts w:ascii="Times New Roman" w:hAnsi="Times New Roman" w:eastAsia="Times New Roman" w:cs="Times New Roman"/>
          <w:color w:val="000000"/>
          <w:sz w:val="24"/>
          <w:szCs w:val="24"/>
          <w:highlight w:val="none"/>
        </w:rPr>
        <w:t xml:space="preserve">с</w:t>
      </w:r>
      <w:r>
        <w:rPr>
          <w:rFonts w:ascii="Times New Roman" w:hAnsi="Times New Roman" w:eastAsia="Times New Roman" w:cs="Times New Roman"/>
          <w:color w:val="000000"/>
          <w:sz w:val="24"/>
          <w:szCs w:val="24"/>
          <w:highlight w:val="none"/>
        </w:rPr>
        <w:t xml:space="preserve">у</w:t>
      </w:r>
      <w:r>
        <w:rPr>
          <w:rFonts w:ascii="Times New Roman" w:hAnsi="Times New Roman" w:eastAsia="Times New Roman" w:cs="Times New Roman"/>
          <w:color w:val="000000"/>
          <w:sz w:val="24"/>
          <w:szCs w:val="24"/>
          <w:highlight w:val="none"/>
        </w:rPr>
        <w:t xml:space="preserve">щ</w:t>
      </w:r>
      <w:r>
        <w:rPr>
          <w:rFonts w:ascii="Times New Roman" w:hAnsi="Times New Roman" w:eastAsia="Times New Roman" w:cs="Times New Roman"/>
          <w:color w:val="000000"/>
          <w:sz w:val="24"/>
          <w:szCs w:val="24"/>
          <w:highlight w:val="none"/>
        </w:rPr>
        <w:t xml:space="preserve">ествляется в день заключения Договора эквайринга</w:t>
      </w:r>
      <w:r>
        <w:rPr>
          <w:rFonts w:ascii="Times New Roman" w:hAnsi="Times New Roman" w:eastAsia="Times New Roman" w:cs="Times New Roman"/>
          <w:sz w:val="24"/>
          <w:szCs w:val="24"/>
          <w:highlight w:val="none"/>
        </w:rPr>
        <w:t xml:space="preserve">.</w:t>
      </w:r>
      <w:r>
        <w:rPr>
          <w:rFonts w:ascii="Times New Roman" w:hAnsi="Times New Roman" w:cs="Times New Roman"/>
          <w:b w:val="0"/>
          <w:bCs w:val="0"/>
          <w:color w:val="000000"/>
          <w:sz w:val="24"/>
          <w:szCs w:val="24"/>
          <w:highlight w:val="none"/>
        </w:rPr>
      </w:r>
      <w:r>
        <w:rPr>
          <w:rFonts w:ascii="Times New Roman" w:hAnsi="Times New Roman" w:cs="Times New Roman"/>
          <w:b w:val="0"/>
          <w:bCs w:val="0"/>
          <w:color w:val="000000"/>
          <w:sz w:val="24"/>
          <w:szCs w:val="24"/>
          <w:highlight w:val="none"/>
        </w:rPr>
      </w:r>
    </w:p>
    <w:p>
      <w:pPr>
        <w:ind w:firstLine="709"/>
        <w:jc w:val="both"/>
        <w:spacing w:after="0" w:afterAutospacing="0" w:line="240" w:lineRule="auto"/>
        <w:tabs>
          <w:tab w:val="left" w:pos="142" w:leader="none"/>
          <w:tab w:val="left" w:pos="709" w:leader="none"/>
        </w:tabs>
        <w:rPr>
          <w:rFonts w:ascii="Times New Roman" w:hAnsi="Times New Roman" w:cs="Times New Roman"/>
          <w:sz w:val="24"/>
          <w:szCs w:val="24"/>
          <w:highlight w:val="none"/>
          <w14:ligatures w14:val="none"/>
        </w:rPr>
      </w:pPr>
      <w:r>
        <w:rPr>
          <w:rFonts w:ascii="Times New Roman" w:hAnsi="Times New Roman" w:eastAsia="Times New Roman" w:cs="Times New Roman"/>
          <w:sz w:val="24"/>
          <w:szCs w:val="24"/>
          <w:highlight w:val="none"/>
          <w:lang w:eastAsia="ru-RU"/>
        </w:rPr>
      </w:r>
      <w:r>
        <w:rPr>
          <w:rFonts w:ascii="Times New Roman" w:hAnsi="Times New Roman" w:eastAsia="Times New Roman" w:cs="Times New Roman"/>
          <w:sz w:val="24"/>
          <w:szCs w:val="24"/>
          <w:highlight w:val="none"/>
        </w:rPr>
        <w:t xml:space="preserve">8.2.15.2.</w:t>
      </w:r>
      <w:r>
        <w:rPr>
          <w:rFonts w:ascii="Times New Roman" w:hAnsi="Times New Roman" w:eastAsia="Times New Roman" w:cs="Times New Roman"/>
          <w:sz w:val="24"/>
          <w:szCs w:val="24"/>
          <w:highlight w:val="none"/>
          <w:lang w:eastAsia="ru-RU"/>
        </w:rPr>
        <w:t xml:space="preserve"> </w:t>
      </w:r>
      <w:r>
        <w:rPr>
          <w:rFonts w:ascii="Times New Roman" w:hAnsi="Times New Roman" w:eastAsia="Times New Roman" w:cs="Times New Roman"/>
          <w:sz w:val="24"/>
          <w:szCs w:val="24"/>
          <w:highlight w:val="none"/>
          <w:lang w:eastAsia="ru-RU"/>
        </w:rPr>
        <w:t xml:space="preserve">Период </w:t>
      </w:r>
      <w:r>
        <w:rPr>
          <w:rFonts w:ascii="Times New Roman" w:hAnsi="Times New Roman" w:eastAsia="Times New Roman" w:cs="Times New Roman"/>
          <w:sz w:val="24"/>
          <w:szCs w:val="24"/>
          <w:highlight w:val="none"/>
          <w:lang w:eastAsia="ru-RU"/>
        </w:rPr>
        <w:t xml:space="preserve">обслуживания по</w:t>
      </w:r>
      <w:r>
        <w:rPr>
          <w:rFonts w:ascii="Times New Roman" w:hAnsi="Times New Roman" w:eastAsia="Times New Roman" w:cs="Times New Roman"/>
          <w:sz w:val="24"/>
          <w:szCs w:val="24"/>
          <w:highlight w:val="none"/>
          <w:lang w:eastAsia="ru-RU"/>
        </w:rPr>
        <w:t xml:space="preserve"> </w:t>
      </w:r>
      <w:r>
        <w:rPr>
          <w:rFonts w:ascii="Times New Roman" w:hAnsi="Times New Roman" w:eastAsia="Times New Roman" w:cs="Times New Roman"/>
          <w:sz w:val="24"/>
          <w:szCs w:val="24"/>
          <w:highlight w:val="none"/>
          <w:lang w:eastAsia="ru-RU"/>
        </w:rPr>
        <w:t xml:space="preserve">Опци</w:t>
      </w:r>
      <w:r>
        <w:rPr>
          <w:rFonts w:ascii="Times New Roman" w:hAnsi="Times New Roman" w:eastAsia="Times New Roman" w:cs="Times New Roman"/>
          <w:sz w:val="24"/>
          <w:szCs w:val="24"/>
          <w:highlight w:val="none"/>
          <w:lang w:eastAsia="ru-RU"/>
        </w:rPr>
        <w:t xml:space="preserve">и ТП «Меню возможностей» определяется условиями </w:t>
      </w:r>
      <w:r>
        <w:rPr>
          <w:rFonts w:ascii="Times New Roman" w:hAnsi="Times New Roman" w:eastAsia="Times New Roman" w:cs="Times New Roman"/>
          <w:sz w:val="24"/>
          <w:szCs w:val="24"/>
          <w:highlight w:val="none"/>
          <w:lang w:eastAsia="ru-RU"/>
        </w:rPr>
        <w:t xml:space="preserve">ТП «Меню возможностей». По истечении периода обслуживания по Опции Клиент переводится на обслуживание</w:t>
      </w:r>
      <w:r>
        <w:rPr>
          <w:rFonts w:ascii="Times New Roman" w:hAnsi="Times New Roman" w:eastAsia="Times New Roman" w:cs="Times New Roman"/>
          <w:sz w:val="24"/>
          <w:szCs w:val="24"/>
          <w:highlight w:val="none"/>
          <w:lang w:eastAsia="ru-RU"/>
        </w:rPr>
        <w:t xml:space="preserve"> с ТП «Меню возможностей» на </w:t>
      </w:r>
      <w:r>
        <w:rPr>
          <w:rFonts w:ascii="Times New Roman" w:hAnsi="Times New Roman" w:eastAsia="Times New Roman" w:cs="Times New Roman"/>
          <w:sz w:val="24"/>
          <w:szCs w:val="24"/>
          <w:highlight w:val="none"/>
          <w:lang w:eastAsia="ru-RU"/>
        </w:rPr>
        <w:t xml:space="preserve">Тариф</w:t>
      </w:r>
      <w:r>
        <w:rPr>
          <w:rFonts w:ascii="Times New Roman" w:hAnsi="Times New Roman" w:eastAsia="Times New Roman" w:cs="Times New Roman"/>
          <w:sz w:val="24"/>
          <w:szCs w:val="24"/>
          <w:highlight w:val="none"/>
          <w:lang w:eastAsia="ru-RU"/>
        </w:rPr>
        <w:t xml:space="preserve">ы</w:t>
      </w:r>
      <w:r>
        <w:rPr>
          <w:rFonts w:ascii="Times New Roman" w:hAnsi="Times New Roman" w:eastAsia="Times New Roman" w:cs="Times New Roman"/>
          <w:sz w:val="24"/>
          <w:szCs w:val="24"/>
          <w:highlight w:val="none"/>
          <w:lang w:eastAsia="ru-RU"/>
        </w:rPr>
        <w:t xml:space="preserve"> Банка.</w:t>
      </w:r>
      <w:r>
        <w:rPr>
          <w:rFonts w:ascii="Times New Roman" w:hAnsi="Times New Roman" w:cs="Times New Roman"/>
          <w:sz w:val="24"/>
          <w:szCs w:val="24"/>
          <w:highlight w:val="none"/>
          <w14:ligatures w14:val="none"/>
        </w:rPr>
      </w:r>
      <w:r>
        <w:rPr>
          <w:rFonts w:ascii="Times New Roman" w:hAnsi="Times New Roman" w:cs="Times New Roman"/>
          <w:sz w:val="24"/>
          <w:szCs w:val="24"/>
          <w:highlight w:val="none"/>
          <w14:ligatures w14:val="none"/>
        </w:rPr>
      </w:r>
    </w:p>
    <w:p>
      <w:pPr>
        <w:ind w:firstLine="709"/>
        <w:jc w:val="both"/>
        <w:spacing w:after="0" w:afterAutospacing="0" w:line="240" w:lineRule="auto"/>
        <w:tabs>
          <w:tab w:val="left" w:pos="142" w:leader="none"/>
          <w:tab w:val="left" w:pos="709" w:leader="none"/>
        </w:tabs>
        <w:rPr>
          <w:rFonts w:ascii="Times New Roman" w:hAnsi="Times New Roman" w:cs="Times New Roman"/>
          <w:sz w:val="24"/>
          <w:szCs w:val="24"/>
          <w:highlight w:val="none"/>
          <w14:ligatures w14:val="none"/>
        </w:rPr>
      </w:pPr>
      <w:r>
        <w:rPr>
          <w:rFonts w:ascii="Times New Roman" w:hAnsi="Times New Roman" w:eastAsia="Times New Roman" w:cs="Times New Roman"/>
          <w:sz w:val="24"/>
          <w:szCs w:val="24"/>
          <w:highlight w:val="none"/>
          <w:lang w:eastAsia="ru-RU"/>
        </w:rPr>
      </w:r>
      <w:r>
        <w:rPr>
          <w:rFonts w:ascii="Times New Roman" w:hAnsi="Times New Roman" w:eastAsia="Times New Roman" w:cs="Times New Roman"/>
          <w:sz w:val="24"/>
          <w:szCs w:val="24"/>
          <w:highlight w:val="none"/>
        </w:rPr>
        <w:t xml:space="preserve">8.2.15.</w:t>
      </w:r>
      <w:r>
        <w:rPr>
          <w:rFonts w:ascii="Times New Roman" w:hAnsi="Times New Roman" w:eastAsia="Times New Roman" w:cs="Times New Roman"/>
          <w:sz w:val="24"/>
          <w:szCs w:val="24"/>
          <w:highlight w:val="none"/>
          <w:lang w:eastAsia="ru-RU"/>
        </w:rPr>
        <w:t xml:space="preserve">3</w:t>
      </w:r>
      <w:r>
        <w:rPr>
          <w:rFonts w:ascii="Times New Roman" w:hAnsi="Times New Roman" w:eastAsia="Times New Roman" w:cs="Times New Roman"/>
          <w:sz w:val="24"/>
          <w:szCs w:val="24"/>
          <w:highlight w:val="none"/>
          <w:lang w:eastAsia="ru-RU"/>
        </w:rPr>
        <w:t xml:space="preserve">. </w:t>
      </w:r>
      <w:r>
        <w:rPr>
          <w:rFonts w:ascii="Times New Roman" w:hAnsi="Times New Roman" w:eastAsia="Times New Roman" w:cs="Times New Roman"/>
          <w:sz w:val="24"/>
          <w:szCs w:val="24"/>
          <w:highlight w:val="none"/>
          <w:lang w:eastAsia="ru-RU"/>
        </w:rPr>
        <w:t xml:space="preserve">Отключение Опций может быть произведено по инициативе Клиента или по инициативе Банка.</w:t>
      </w:r>
      <w:r>
        <w:rPr>
          <w:rFonts w:ascii="Times New Roman" w:hAnsi="Times New Roman" w:cs="Times New Roman"/>
          <w:sz w:val="24"/>
          <w:szCs w:val="24"/>
          <w:highlight w:val="none"/>
          <w14:ligatures w14:val="none"/>
        </w:rPr>
      </w:r>
      <w:r>
        <w:rPr>
          <w:rFonts w:ascii="Times New Roman" w:hAnsi="Times New Roman" w:cs="Times New Roman"/>
          <w:sz w:val="24"/>
          <w:szCs w:val="24"/>
          <w:highlight w:val="none"/>
          <w14:ligatures w14:val="none"/>
        </w:rPr>
      </w:r>
    </w:p>
    <w:p>
      <w:pPr>
        <w:ind w:firstLine="709"/>
        <w:jc w:val="both"/>
        <w:spacing w:after="0" w:afterAutospacing="0" w:line="240" w:lineRule="auto"/>
        <w:tabs>
          <w:tab w:val="left" w:pos="142" w:leader="none"/>
          <w:tab w:val="left" w:pos="709"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lang w:eastAsia="ru-RU"/>
        </w:rPr>
      </w:r>
      <w:r>
        <w:rPr>
          <w:rFonts w:ascii="Times New Roman" w:hAnsi="Times New Roman" w:eastAsia="Times New Roman" w:cs="Times New Roman"/>
          <w:sz w:val="24"/>
          <w:szCs w:val="24"/>
          <w:highlight w:val="none"/>
        </w:rPr>
        <w:t xml:space="preserve">8.2.15.3.1</w:t>
      </w:r>
      <w:r>
        <w:rPr>
          <w:rFonts w:ascii="Times New Roman" w:hAnsi="Times New Roman" w:eastAsia="Times New Roman" w:cs="Times New Roman"/>
          <w:sz w:val="24"/>
          <w:szCs w:val="24"/>
          <w:highlight w:val="none"/>
          <w:lang w:eastAsia="ru-RU"/>
        </w:rPr>
        <w:t xml:space="preserve">. Отключение Опций по инициативе Клиента осуществляется на основании Заявления на Опции</w:t>
      </w:r>
      <w:r>
        <w:rPr>
          <w:rFonts w:ascii="Times New Roman" w:hAnsi="Times New Roman" w:eastAsia="Times New Roman" w:cs="Times New Roman"/>
          <w:sz w:val="24"/>
          <w:szCs w:val="24"/>
          <w:highlight w:val="none"/>
          <w:lang w:eastAsia="ru-RU"/>
        </w:rPr>
        <w:t xml:space="preserve"> </w:t>
      </w:r>
      <w:r>
        <w:rPr>
          <w:rFonts w:ascii="Times New Roman" w:hAnsi="Times New Roman" w:eastAsia="Times New Roman" w:cs="Times New Roman"/>
          <w:iCs/>
          <w:sz w:val="24"/>
          <w:szCs w:val="24"/>
          <w:highlight w:val="none"/>
          <w:lang w:eastAsia="ru-RU"/>
        </w:rPr>
        <w:t xml:space="preserve">ТП «Меню возможностей»</w:t>
      </w:r>
      <w:r>
        <w:rPr>
          <w:rFonts w:ascii="Times New Roman" w:hAnsi="Times New Roman" w:eastAsia="Times New Roman" w:cs="Times New Roman"/>
          <w:iCs/>
          <w:sz w:val="24"/>
          <w:szCs w:val="24"/>
          <w:highlight w:val="none"/>
          <w:lang w:eastAsia="ru-RU"/>
        </w:rPr>
        <w:t xml:space="preserve"> по форме Приложения 18 к Условиям РКО</w:t>
      </w:r>
      <w:r>
        <w:rPr>
          <w:rFonts w:ascii="Times New Roman" w:hAnsi="Times New Roman" w:eastAsia="Times New Roman" w:cs="Times New Roman"/>
          <w:sz w:val="24"/>
          <w:szCs w:val="24"/>
          <w:highlight w:val="none"/>
          <w:lang w:eastAsia="ru-RU"/>
        </w:rPr>
        <w:t xml:space="preserve">, </w:t>
      </w:r>
      <w:r>
        <w:rPr>
          <w:rFonts w:ascii="Times New Roman" w:hAnsi="Times New Roman" w:eastAsia="Times New Roman" w:cs="Times New Roman"/>
          <w:sz w:val="24"/>
          <w:szCs w:val="24"/>
          <w:highlight w:val="none"/>
          <w:lang w:eastAsia="ru-RU"/>
        </w:rPr>
        <w:t xml:space="preserve">предоставленного в Подразделение Банка</w:t>
      </w:r>
      <w:r>
        <w:rPr>
          <w:rFonts w:ascii="Times New Roman" w:hAnsi="Times New Roman" w:eastAsia="Times New Roman" w:cs="Times New Roman"/>
          <w:sz w:val="24"/>
          <w:szCs w:val="24"/>
          <w:highlight w:val="none"/>
          <w:lang w:eastAsia="ru-RU"/>
        </w:rPr>
        <w:t xml:space="preserve"> не позднее последнего рабочего дня текущего календарного месяца. </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spacing w:after="0" w:afterAutospacing="0" w:line="240" w:lineRule="auto"/>
        <w:tabs>
          <w:tab w:val="left" w:pos="142" w:leader="none"/>
          <w:tab w:val="left" w:pos="709"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lang w:eastAsia="ru-RU"/>
        </w:rPr>
        <w:t xml:space="preserve">Опции отключаются автоматически с первого числа календарного месяца, следующего за месяцем подачи Клиентом Заявления на Опции</w:t>
      </w:r>
      <w:r>
        <w:rPr>
          <w:rFonts w:ascii="Times New Roman" w:hAnsi="Times New Roman" w:eastAsia="Times New Roman" w:cs="Times New Roman"/>
          <w:sz w:val="24"/>
          <w:szCs w:val="24"/>
          <w:highlight w:val="none"/>
          <w:lang w:eastAsia="ru-RU"/>
        </w:rPr>
        <w:t xml:space="preserve">, и Клиент переводится на обслуживание</w:t>
        <w:br/>
        <w:t xml:space="preserve">с ТП «Меню возможностей» на Тарифы Банка</w:t>
      </w:r>
      <w:r>
        <w:rPr>
          <w:rFonts w:ascii="Times New Roman" w:hAnsi="Times New Roman" w:eastAsia="Times New Roman" w:cs="Times New Roman"/>
          <w:sz w:val="24"/>
          <w:szCs w:val="24"/>
          <w:highlight w:val="none"/>
          <w:lang w:eastAsia="ru-RU"/>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spacing w:after="0" w:afterAutospacing="0" w:line="240" w:lineRule="auto"/>
        <w:tabs>
          <w:tab w:val="left" w:pos="142" w:leader="none"/>
          <w:tab w:val="left" w:pos="709"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lang w:eastAsia="ru-RU"/>
        </w:rPr>
        <w:t xml:space="preserve">В</w:t>
      </w:r>
      <w:r>
        <w:rPr>
          <w:rFonts w:ascii="Times New Roman" w:hAnsi="Times New Roman" w:eastAsia="Times New Roman" w:cs="Times New Roman"/>
          <w:sz w:val="24"/>
          <w:szCs w:val="24"/>
          <w:highlight w:val="none"/>
          <w:lang w:eastAsia="ru-RU"/>
        </w:rPr>
        <w:t xml:space="preserve"> случае инициирования Клиентом расторжения Договора РКО, обслуживаемого в рамках ТП «Меню возможностей»</w:t>
      </w:r>
      <w:r>
        <w:rPr>
          <w:rFonts w:ascii="Times New Roman" w:hAnsi="Times New Roman" w:eastAsia="Times New Roman" w:cs="Times New Roman"/>
          <w:sz w:val="24"/>
          <w:szCs w:val="24"/>
          <w:highlight w:val="none"/>
          <w:lang w:eastAsia="ru-RU"/>
        </w:rPr>
        <w:t xml:space="preserve">,</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о</w:t>
      </w:r>
      <w:r>
        <w:rPr>
          <w:rFonts w:ascii="Times New Roman" w:hAnsi="Times New Roman" w:eastAsia="Times New Roman" w:cs="Times New Roman"/>
          <w:sz w:val="24"/>
          <w:szCs w:val="24"/>
          <w:highlight w:val="none"/>
          <w:lang w:eastAsia="ru-RU"/>
        </w:rPr>
        <w:t xml:space="preserve">тключение Опций</w:t>
      </w:r>
      <w:r>
        <w:rPr>
          <w:rFonts w:ascii="Times New Roman" w:hAnsi="Times New Roman" w:eastAsia="Times New Roman" w:cs="Times New Roman"/>
          <w:sz w:val="24"/>
          <w:szCs w:val="24"/>
          <w:highlight w:val="none"/>
          <w:lang w:eastAsia="ru-RU"/>
        </w:rPr>
        <w:t xml:space="preserve"> производится</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lang w:eastAsia="ru-RU"/>
        </w:rPr>
        <w:t xml:space="preserve">в день расторжения Клиентом Договора банковского счета, обслуживаемого в рамках ТП «Меню возможностей».</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spacing w:after="0" w:afterAutospacing="0" w:line="240" w:lineRule="auto"/>
        <w:tabs>
          <w:tab w:val="left" w:pos="142" w:leader="none"/>
          <w:tab w:val="left" w:pos="709" w:leader="none"/>
        </w:tabs>
        <w:rPr>
          <w:rFonts w:ascii="Times New Roman" w:hAnsi="Times New Roman" w:cs="Times New Roman"/>
          <w:iCs/>
          <w:sz w:val="24"/>
          <w:szCs w:val="24"/>
          <w:highlight w:val="none"/>
        </w:rPr>
      </w:pPr>
      <w:r>
        <w:rPr>
          <w:rFonts w:ascii="Times New Roman" w:hAnsi="Times New Roman" w:eastAsia="Times New Roman" w:cs="Times New Roman"/>
          <w:sz w:val="24"/>
          <w:szCs w:val="24"/>
          <w:highlight w:val="none"/>
          <w:lang w:eastAsia="ru-RU"/>
        </w:rPr>
      </w:r>
      <w:r>
        <w:rPr>
          <w:rFonts w:ascii="Times New Roman" w:hAnsi="Times New Roman" w:eastAsia="Times New Roman" w:cs="Times New Roman"/>
          <w:sz w:val="24"/>
          <w:szCs w:val="24"/>
          <w:highlight w:val="none"/>
        </w:rPr>
        <w:t xml:space="preserve">8.2.15.3</w:t>
      </w:r>
      <w:r>
        <w:rPr>
          <w:rFonts w:ascii="Times New Roman" w:hAnsi="Times New Roman" w:eastAsia="Times New Roman" w:cs="Times New Roman"/>
          <w:sz w:val="24"/>
          <w:szCs w:val="24"/>
          <w:highlight w:val="none"/>
          <w:lang w:eastAsia="ru-RU"/>
        </w:rPr>
        <w:t xml:space="preserve">.2.</w:t>
      </w:r>
      <w:r>
        <w:rPr>
          <w:rFonts w:ascii="Times New Roman" w:hAnsi="Times New Roman" w:eastAsia="Times New Roman" w:cs="Times New Roman"/>
          <w:iCs/>
          <w:sz w:val="24"/>
          <w:szCs w:val="24"/>
          <w:highlight w:val="none"/>
          <w:lang w:eastAsia="ru-RU"/>
        </w:rPr>
        <w:t xml:space="preserve"> Отключение Опций может быть инициировано</w:t>
      </w:r>
      <w:r>
        <w:rPr>
          <w:rFonts w:ascii="Times New Roman" w:hAnsi="Times New Roman" w:eastAsia="Times New Roman" w:cs="Times New Roman"/>
          <w:iCs/>
          <w:sz w:val="24"/>
          <w:szCs w:val="24"/>
          <w:highlight w:val="none"/>
          <w:lang w:eastAsia="ru-RU"/>
        </w:rPr>
        <w:t xml:space="preserve"> Банком</w:t>
      </w:r>
      <w:r>
        <w:rPr>
          <w:rFonts w:ascii="Times New Roman" w:hAnsi="Times New Roman" w:eastAsia="Times New Roman" w:cs="Times New Roman"/>
          <w:iCs/>
          <w:sz w:val="24"/>
          <w:szCs w:val="24"/>
          <w:highlight w:val="none"/>
          <w:lang w:eastAsia="ru-RU"/>
        </w:rPr>
        <w:t xml:space="preserve">:</w:t>
      </w:r>
      <w:r>
        <w:rPr>
          <w:rFonts w:ascii="Times New Roman" w:hAnsi="Times New Roman" w:cs="Times New Roman"/>
          <w:iCs/>
          <w:sz w:val="24"/>
          <w:szCs w:val="24"/>
          <w:highlight w:val="none"/>
        </w:rPr>
      </w:r>
      <w:r>
        <w:rPr>
          <w:rFonts w:ascii="Times New Roman" w:hAnsi="Times New Roman" w:cs="Times New Roman"/>
          <w:iCs/>
          <w:sz w:val="24"/>
          <w:szCs w:val="24"/>
          <w:highlight w:val="none"/>
        </w:rPr>
      </w:r>
    </w:p>
    <w:p>
      <w:pPr>
        <w:pStyle w:val="1859"/>
        <w:numPr>
          <w:ilvl w:val="0"/>
          <w:numId w:val="46"/>
        </w:numPr>
        <w:ind w:left="0" w:right="0" w:firstLine="709"/>
        <w:jc w:val="both"/>
        <w:spacing w:after="0" w:afterAutospacing="0" w:line="240" w:lineRule="auto"/>
        <w:tabs>
          <w:tab w:val="left" w:pos="142" w:leader="none"/>
          <w:tab w:val="left" w:pos="709" w:leader="none"/>
          <w:tab w:val="left" w:pos="992" w:leader="none"/>
        </w:tabs>
        <w:rPr>
          <w:rFonts w:ascii="Times New Roman" w:hAnsi="Times New Roman" w:cs="Times New Roman"/>
          <w:sz w:val="24"/>
          <w:szCs w:val="24"/>
          <w:highlight w:val="none"/>
          <w14:ligatures w14:val="none"/>
        </w:rPr>
      </w:pPr>
      <w:r>
        <w:rPr>
          <w:rFonts w:ascii="Times New Roman" w:hAnsi="Times New Roman" w:eastAsia="Times New Roman" w:cs="Times New Roman"/>
          <w:sz w:val="24"/>
          <w:szCs w:val="24"/>
          <w:highlight w:val="none"/>
          <w:lang w:eastAsia="ru-RU"/>
        </w:rPr>
        <w:t xml:space="preserve">при несоблюдении Клиентом условий ТП «Меню возможностей»</w:t>
      </w:r>
      <w:r>
        <w:rPr>
          <w:rFonts w:ascii="Times New Roman" w:hAnsi="Times New Roman" w:eastAsia="Times New Roman" w:cs="Times New Roman"/>
          <w:sz w:val="24"/>
          <w:szCs w:val="24"/>
          <w:highlight w:val="none"/>
          <w:lang w:eastAsia="ru-RU"/>
        </w:rPr>
        <w:t xml:space="preserve"> и условий подключенной Опции</w:t>
      </w:r>
      <w:r>
        <w:rPr>
          <w:rFonts w:ascii="Times New Roman" w:hAnsi="Times New Roman" w:eastAsia="Times New Roman" w:cs="Times New Roman"/>
          <w:sz w:val="24"/>
          <w:szCs w:val="24"/>
          <w:highlight w:val="none"/>
          <w:lang w:eastAsia="ru-RU"/>
        </w:rPr>
        <w:t xml:space="preserve">;</w:t>
      </w:r>
      <w:r>
        <w:rPr>
          <w:rFonts w:ascii="Times New Roman" w:hAnsi="Times New Roman" w:cs="Times New Roman"/>
          <w:sz w:val="24"/>
          <w:szCs w:val="24"/>
          <w:highlight w:val="none"/>
          <w14:ligatures w14:val="none"/>
        </w:rPr>
      </w:r>
      <w:r>
        <w:rPr>
          <w:rFonts w:ascii="Times New Roman" w:hAnsi="Times New Roman" w:cs="Times New Roman"/>
          <w:sz w:val="24"/>
          <w:szCs w:val="24"/>
          <w:highlight w:val="none"/>
          <w14:ligatures w14:val="none"/>
        </w:rPr>
      </w:r>
    </w:p>
    <w:p>
      <w:pPr>
        <w:pStyle w:val="1859"/>
        <w:numPr>
          <w:ilvl w:val="0"/>
          <w:numId w:val="46"/>
        </w:numPr>
        <w:ind w:left="0" w:right="0" w:firstLine="709"/>
        <w:jc w:val="both"/>
        <w:spacing w:after="0" w:afterAutospacing="0" w:line="240" w:lineRule="auto"/>
        <w:tabs>
          <w:tab w:val="left" w:pos="142" w:leader="none"/>
          <w:tab w:val="left" w:pos="709" w:leader="none"/>
          <w:tab w:val="left" w:pos="992" w:leader="none"/>
        </w:tabs>
        <w:rPr>
          <w:rFonts w:ascii="Times New Roman" w:hAnsi="Times New Roman" w:cs="Times New Roman"/>
          <w:sz w:val="24"/>
          <w:szCs w:val="24"/>
          <w:highlight w:val="none"/>
        </w:rPr>
      </w:pPr>
      <w:r>
        <w:rPr>
          <w:rFonts w:ascii="Times New Roman" w:hAnsi="Times New Roman" w:eastAsia="Times New Roman" w:cs="Times New Roman"/>
          <w:iCs/>
          <w:sz w:val="24"/>
          <w:szCs w:val="24"/>
          <w:highlight w:val="none"/>
          <w:lang w:eastAsia="ru-RU"/>
        </w:rPr>
        <w:t xml:space="preserve">по инициативе Банка, уведомив Клиента заранее в порядке, установленном Договором банковского счета.</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left="0" w:right="0" w:firstLine="709"/>
        <w:jc w:val="both"/>
        <w:spacing w:after="0" w:afterAutospacing="0" w:line="240" w:lineRule="auto"/>
        <w:tabs>
          <w:tab w:val="left" w:pos="142" w:leader="none"/>
          <w:tab w:val="left" w:pos="709"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lang w:eastAsia="ru-RU"/>
        </w:rPr>
        <w:t xml:space="preserve">При несо</w:t>
      </w:r>
      <w:r>
        <w:rPr>
          <w:rFonts w:ascii="Times New Roman" w:hAnsi="Times New Roman" w:eastAsia="Times New Roman" w:cs="Times New Roman"/>
          <w:sz w:val="24"/>
          <w:szCs w:val="24"/>
          <w:highlight w:val="none"/>
          <w:lang w:eastAsia="ru-RU"/>
        </w:rPr>
        <w:t xml:space="preserve">блюдении Клиентом условий ТП «Меню возможностей» и условий подключенной Опции, обслуживание Клиента по всем услугам, включенным в ТП</w:t>
        <w:br/>
        <w:t xml:space="preserve">«Меню возможностей», начинает осуществляться в соответствии с Тарифами Банка в сроки, установленные ТП «Меню возможностей».</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spacing w:after="0" w:afterAutospacing="0" w:line="240" w:lineRule="auto"/>
        <w:tabs>
          <w:tab w:val="left" w:pos="284" w:leader="none"/>
          <w:tab w:val="left" w:pos="1418"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8.2.15.3</w:t>
      </w:r>
      <w:r>
        <w:rPr>
          <w:rFonts w:ascii="Times New Roman" w:hAnsi="Times New Roman" w:eastAsia="Times New Roman" w:cs="Times New Roman"/>
          <w:sz w:val="24"/>
          <w:szCs w:val="24"/>
          <w:highlight w:val="none"/>
          <w:lang w:eastAsia="ru-RU"/>
        </w:rPr>
        <w:t xml:space="preserve">.3</w:t>
      </w:r>
      <w:r>
        <w:rPr>
          <w:rFonts w:ascii="Times New Roman" w:hAnsi="Times New Roman" w:eastAsia="Times New Roman" w:cs="Times New Roman"/>
          <w:sz w:val="24"/>
          <w:szCs w:val="24"/>
          <w:highlight w:val="none"/>
          <w:lang w:eastAsia="ru-RU"/>
        </w:rPr>
        <w:t xml:space="preserve">. В случае если Банком принято решение о том, что предоставление услуг</w:t>
      </w:r>
      <w:r>
        <w:rPr>
          <w:rFonts w:ascii="Times New Roman" w:hAnsi="Times New Roman" w:eastAsia="Times New Roman" w:cs="Times New Roman"/>
          <w:sz w:val="24"/>
          <w:szCs w:val="24"/>
          <w:highlight w:val="none"/>
          <w:lang w:eastAsia="ru-RU"/>
        </w:rPr>
        <w:t xml:space="preserve"> в рамках Опции</w:t>
      </w:r>
      <w:r>
        <w:rPr>
          <w:rFonts w:ascii="Times New Roman" w:hAnsi="Times New Roman" w:eastAsia="Times New Roman" w:cs="Times New Roman"/>
          <w:sz w:val="24"/>
          <w:szCs w:val="24"/>
          <w:highlight w:val="none"/>
          <w:lang w:eastAsia="ru-RU"/>
        </w:rPr>
        <w:t xml:space="preserve"> прекращается</w:t>
      </w:r>
      <w:r>
        <w:rPr>
          <w:rFonts w:ascii="Times New Roman" w:hAnsi="Times New Roman" w:eastAsia="Times New Roman" w:cs="Times New Roman"/>
          <w:sz w:val="24"/>
          <w:szCs w:val="24"/>
          <w:highlight w:val="none"/>
          <w:lang w:eastAsia="ru-RU"/>
        </w:rPr>
        <w:t xml:space="preserve"> (Опция отключается)</w:t>
      </w:r>
      <w:r>
        <w:rPr>
          <w:rFonts w:ascii="Times New Roman" w:hAnsi="Times New Roman" w:eastAsia="Times New Roman" w:cs="Times New Roman"/>
          <w:sz w:val="24"/>
          <w:szCs w:val="24"/>
          <w:highlight w:val="none"/>
          <w:lang w:eastAsia="ru-RU"/>
        </w:rPr>
        <w:t xml:space="preserve">,</w:t>
      </w:r>
      <w:r>
        <w:rPr>
          <w:rFonts w:ascii="Times New Roman" w:hAnsi="Times New Roman" w:eastAsia="Times New Roman" w:cs="Times New Roman"/>
          <w:iCs/>
          <w:sz w:val="24"/>
          <w:szCs w:val="24"/>
          <w:highlight w:val="none"/>
          <w:lang w:eastAsia="ru-RU"/>
        </w:rPr>
        <w:t xml:space="preserve"> информирование Клиента об отключении Опций осуществляется за 10 (десять) рабочих дней до </w:t>
      </w:r>
      <w:r>
        <w:rPr>
          <w:rFonts w:ascii="Times New Roman" w:hAnsi="Times New Roman" w:eastAsia="Times New Roman" w:cs="Times New Roman"/>
          <w:iCs/>
          <w:sz w:val="24"/>
          <w:szCs w:val="24"/>
          <w:highlight w:val="none"/>
          <w:lang w:eastAsia="ru-RU"/>
        </w:rPr>
        <w:t xml:space="preserve">даты отключения Опции путем опубликования данной информации на сайте Банка в сети Интернет по адресу: www.rshb.ru.</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spacing w:after="0" w:afterAutospacing="0" w:line="240" w:lineRule="auto"/>
        <w:rPr>
          <w:rFonts w:ascii="Times New Roman" w:hAnsi="Times New Roman"/>
          <w:sz w:val="24"/>
          <w:szCs w:val="24"/>
          <w:highlight w:val="none"/>
        </w:rPr>
      </w:pPr>
      <w:r>
        <w:rPr>
          <w:rFonts w:ascii="Times New Roman" w:hAnsi="Times New Roman" w:eastAsia="Times New Roman" w:cs="Times New Roman"/>
          <w:sz w:val="24"/>
          <w:szCs w:val="24"/>
          <w:highlight w:val="none"/>
          <w:lang w:eastAsia="ru-RU"/>
        </w:rPr>
      </w:r>
      <w:r>
        <w:rPr>
          <w:rFonts w:ascii="Times New Roman" w:hAnsi="Times New Roman" w:eastAsia="Times New Roman" w:cs="Times New Roman"/>
          <w:sz w:val="24"/>
          <w:szCs w:val="24"/>
          <w:highlight w:val="none"/>
        </w:rPr>
        <w:t xml:space="preserve">8.2.15.3.4</w:t>
      </w:r>
      <w:r>
        <w:rPr>
          <w:rFonts w:ascii="Times New Roman" w:hAnsi="Times New Roman" w:eastAsia="Times New Roman" w:cs="Times New Roman"/>
          <w:sz w:val="24"/>
          <w:szCs w:val="24"/>
          <w:highlight w:val="none"/>
          <w:lang w:eastAsia="ru-RU"/>
        </w:rPr>
        <w:t xml:space="preserve">.</w:t>
      </w:r>
      <w:r>
        <w:rPr>
          <w:rFonts w:ascii="Times New Roman" w:hAnsi="Times New Roman" w:eastAsia="Times New Roman" w:cs="Times New Roman"/>
          <w:sz w:val="24"/>
          <w:szCs w:val="24"/>
          <w:highlight w:val="none"/>
          <w:lang w:eastAsia="ru-RU"/>
        </w:rPr>
        <w:t xml:space="preserve"> Банк имеет право изменять условия Опций с предварительным уведомлением об этом Клиентов не позднее чем за 10 (десять) рабочих дней до вступления соответствующих изменений в силу путем опубликования на сайте Банка в сети Интернет по адресу: www.rshb.ru.</w:t>
      </w:r>
      <w:r>
        <w:rPr>
          <w:rFonts w:ascii="Times New Roman" w:hAnsi="Times New Roman"/>
          <w:sz w:val="24"/>
          <w:szCs w:val="24"/>
          <w:highlight w:val="none"/>
        </w:rPr>
      </w:r>
      <w:r>
        <w:rPr>
          <w:rFonts w:ascii="Times New Roman" w:hAnsi="Times New Roman"/>
          <w:sz w:val="24"/>
          <w:szCs w:val="24"/>
          <w:highlight w:val="none"/>
        </w:rPr>
      </w:r>
    </w:p>
    <w:p>
      <w:pPr>
        <w:jc w:val="center"/>
        <w:spacing w:before="120" w:after="0" w:line="240" w:lineRule="auto"/>
        <w:tabs>
          <w:tab w:val="left" w:pos="0" w:leader="none"/>
          <w:tab w:val="left" w:pos="284" w:leader="none"/>
          <w:tab w:val="left" w:pos="1276" w:leader="none"/>
          <w:tab w:val="left" w:pos="1309" w:leader="none"/>
        </w:tabs>
        <w:rPr>
          <w:rFonts w:ascii="Times New Roman" w:hAnsi="Times New Roman"/>
          <w:b/>
          <w:color w:val="000000"/>
          <w:sz w:val="24"/>
          <w:szCs w:val="24"/>
          <w:highlight w:val="none"/>
        </w:rPr>
      </w:pPr>
      <w:r>
        <w:rPr>
          <w:rFonts w:ascii="Times New Roman" w:hAnsi="Times New Roman"/>
          <w:b/>
          <w:color w:val="000000"/>
          <w:sz w:val="24"/>
          <w:szCs w:val="24"/>
          <w:highlight w:val="none"/>
        </w:rPr>
        <w:t xml:space="preserve">9. Предоставление дополнительных услуг </w:t>
      </w:r>
      <w:r>
        <w:rPr>
          <w:rFonts w:ascii="Times New Roman" w:hAnsi="Times New Roman"/>
          <w:b/>
          <w:color w:val="000000"/>
          <w:sz w:val="24"/>
          <w:szCs w:val="24"/>
          <w:highlight w:val="none"/>
        </w:rPr>
      </w:r>
      <w:r>
        <w:rPr>
          <w:rFonts w:ascii="Times New Roman" w:hAnsi="Times New Roman"/>
          <w:b/>
          <w:color w:val="000000"/>
          <w:sz w:val="24"/>
          <w:szCs w:val="24"/>
          <w:highlight w:val="none"/>
        </w:rPr>
      </w:r>
    </w:p>
    <w:p>
      <w:pPr>
        <w:jc w:val="center"/>
        <w:spacing w:after="120" w:line="240" w:lineRule="auto"/>
        <w:tabs>
          <w:tab w:val="left" w:pos="0" w:leader="none"/>
          <w:tab w:val="left" w:pos="284" w:leader="none"/>
          <w:tab w:val="left" w:pos="1276" w:leader="none"/>
          <w:tab w:val="left" w:pos="1309" w:leader="none"/>
        </w:tabs>
        <w:rPr>
          <w:color w:val="000000"/>
          <w:highlight w:val="none"/>
        </w:rPr>
      </w:pPr>
      <w:r>
        <w:rPr>
          <w:rFonts w:ascii="Times New Roman" w:hAnsi="Times New Roman"/>
          <w:b/>
          <w:color w:val="000000"/>
          <w:sz w:val="24"/>
          <w:szCs w:val="24"/>
          <w:highlight w:val="none"/>
        </w:rPr>
        <w:t xml:space="preserve">в рамках расчетно-кассового обслуживания</w:t>
      </w:r>
      <w:r>
        <w:rPr>
          <w:color w:val="000000"/>
          <w:highlight w:val="none"/>
        </w:rPr>
      </w:r>
      <w:r>
        <w:rPr>
          <w:color w:val="000000"/>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9.1.</w:t>
      </w:r>
      <w:r>
        <w:rPr>
          <w:rFonts w:ascii="Times New Roman" w:hAnsi="Times New Roman"/>
          <w:color w:val="000000"/>
          <w:sz w:val="24"/>
          <w:szCs w:val="24"/>
          <w:highlight w:val="none"/>
        </w:rPr>
        <w:tab/>
        <w:t xml:space="preserve">Перечисленные в данном разделе дополнительные услуги в рамках Договора РКО могут быть востребованы Клиентом по мере необходимости.</w:t>
      </w:r>
      <w:r>
        <w:rPr>
          <w:rFonts w:ascii="Times New Roman" w:hAnsi="Times New Roman"/>
          <w:color w:val="000000"/>
          <w:sz w:val="24"/>
          <w:szCs w:val="24"/>
          <w:highlight w:val="none"/>
        </w:rPr>
      </w:r>
      <w:r>
        <w:rPr>
          <w:rFonts w:ascii="Times New Roman" w:hAnsi="Times New Roman"/>
          <w:color w:val="000000"/>
          <w:sz w:val="24"/>
          <w:szCs w:val="24"/>
          <w:highlight w:val="none"/>
        </w:rPr>
      </w:r>
    </w:p>
    <w:p>
      <w:pPr>
        <w:pStyle w:val="1861"/>
        <w:ind w:firstLine="709"/>
        <w:tabs>
          <w:tab w:val="left" w:pos="0" w:leader="none"/>
          <w:tab w:val="left" w:pos="1276" w:leader="none"/>
          <w:tab w:val="left" w:pos="1309" w:leader="none"/>
        </w:tabs>
        <w:rPr>
          <w:highlight w:val="none"/>
        </w:rPr>
      </w:pPr>
      <w:r>
        <w:rPr>
          <w:highlight w:val="none"/>
        </w:rPr>
        <w:t xml:space="preserve">9.2.</w:t>
      </w:r>
      <w:r>
        <w:rPr>
          <w:highlight w:val="none"/>
        </w:rPr>
        <w:tab/>
        <w:t xml:space="preserve">Услуга по приему от Клиента наличных денег для зачисления </w:t>
      </w:r>
      <w:r>
        <w:rPr>
          <w:highlight w:val="none"/>
        </w:rPr>
        <w:t xml:space="preserve">суммы принятых наличных денег </w:t>
      </w:r>
      <w:r>
        <w:rPr>
          <w:highlight w:val="none"/>
        </w:rPr>
        <w:t xml:space="preserve">на Счет, открытый в другом региональном филиале Банка, предоставляется Банком Клиенту посредством подписания отдельного соглашения к Договору РКО.</w:t>
      </w:r>
      <w:r>
        <w:rPr>
          <w:highlight w:val="none"/>
        </w:rPr>
      </w:r>
      <w:r>
        <w:rPr>
          <w:highlight w:val="none"/>
        </w:rPr>
      </w:r>
    </w:p>
    <w:p>
      <w:pPr>
        <w:pStyle w:val="1872"/>
        <w:jc w:val="both"/>
        <w:tabs>
          <w:tab w:val="left" w:pos="1276" w:leader="none"/>
        </w:tabs>
        <w:rPr>
          <w:highlight w:val="none"/>
        </w:rPr>
      </w:pPr>
      <w:r>
        <w:rPr>
          <w:highlight w:val="none"/>
          <w:lang w:val="ru-RU"/>
        </w:rPr>
        <w:t xml:space="preserve">9</w:t>
      </w:r>
      <w:r>
        <w:rPr>
          <w:highlight w:val="none"/>
        </w:rPr>
        <w:t xml:space="preserve">.</w:t>
      </w:r>
      <w:r>
        <w:rPr>
          <w:highlight w:val="none"/>
          <w:lang w:val="ru-RU"/>
        </w:rPr>
        <w:t xml:space="preserve">3</w:t>
      </w:r>
      <w:r>
        <w:rPr>
          <w:highlight w:val="none"/>
        </w:rPr>
        <w:t xml:space="preserve">.</w:t>
      </w:r>
      <w:r>
        <w:rPr>
          <w:highlight w:val="none"/>
        </w:rPr>
        <w:tab/>
      </w:r>
      <w:r>
        <w:rPr>
          <w:highlight w:val="none"/>
          <w:lang w:val="ru-RU"/>
        </w:rPr>
        <w:t xml:space="preserve">Услуга по перечислению </w:t>
      </w:r>
      <w:r>
        <w:rPr>
          <w:highlight w:val="none"/>
        </w:rPr>
        <w:t xml:space="preserve">денежны</w:t>
      </w:r>
      <w:r>
        <w:rPr>
          <w:highlight w:val="none"/>
          <w:lang w:val="ru-RU"/>
        </w:rPr>
        <w:t xml:space="preserve">х</w:t>
      </w:r>
      <w:r>
        <w:rPr>
          <w:highlight w:val="none"/>
        </w:rPr>
        <w:t xml:space="preserve"> средств со </w:t>
      </w:r>
      <w:r>
        <w:rPr>
          <w:highlight w:val="none"/>
          <w:lang w:val="ru-RU"/>
        </w:rPr>
        <w:t xml:space="preserve">С</w:t>
      </w:r>
      <w:r>
        <w:rPr>
          <w:highlight w:val="none"/>
        </w:rPr>
        <w:t xml:space="preserve">чета в пользу нескольких физических лиц</w:t>
      </w:r>
      <w:r>
        <w:rPr>
          <w:highlight w:val="none"/>
          <w:lang w:val="ru-RU"/>
        </w:rPr>
        <w:t xml:space="preserve"> </w:t>
      </w:r>
      <w:r>
        <w:rPr>
          <w:highlight w:val="none"/>
        </w:rPr>
        <w:t xml:space="preserve">–</w:t>
      </w:r>
      <w:r>
        <w:rPr>
          <w:highlight w:val="none"/>
          <w:lang w:val="ru-RU"/>
        </w:rPr>
        <w:t xml:space="preserve"> </w:t>
      </w:r>
      <w:r>
        <w:rPr>
          <w:highlight w:val="none"/>
        </w:rPr>
        <w:t xml:space="preserve">клиентов</w:t>
      </w:r>
      <w:r>
        <w:rPr>
          <w:highlight w:val="none"/>
          <w:lang w:val="ru-RU"/>
        </w:rPr>
        <w:t xml:space="preserve"> Банка осуществляется Банком путем оформления отдельного </w:t>
      </w:r>
      <w:r>
        <w:rPr>
          <w:highlight w:val="none"/>
        </w:rPr>
        <w:t xml:space="preserve">соглашения к Договору</w:t>
      </w:r>
      <w:r>
        <w:rPr>
          <w:highlight w:val="none"/>
          <w:lang w:val="ru-RU"/>
        </w:rPr>
        <w:t xml:space="preserve"> РКО</w:t>
      </w:r>
      <w:r>
        <w:rPr>
          <w:highlight w:val="none"/>
        </w:rPr>
        <w:t xml:space="preserve">. </w:t>
      </w:r>
      <w:r>
        <w:rPr>
          <w:highlight w:val="none"/>
        </w:rPr>
      </w:r>
      <w:r>
        <w:rPr>
          <w:highlight w:val="none"/>
        </w:rPr>
      </w:r>
    </w:p>
    <w:p>
      <w:pPr>
        <w:pStyle w:val="1861"/>
        <w:ind w:firstLine="709"/>
        <w:tabs>
          <w:tab w:val="left" w:pos="0" w:leader="none"/>
          <w:tab w:val="left" w:pos="1276" w:leader="none"/>
          <w:tab w:val="left" w:pos="1309" w:leader="none"/>
        </w:tabs>
        <w:rPr>
          <w:highlight w:val="none"/>
        </w:rPr>
      </w:pPr>
      <w:r>
        <w:rPr>
          <w:highlight w:val="none"/>
        </w:rPr>
        <w:t xml:space="preserve">9.4.</w:t>
      </w:r>
      <w:r>
        <w:rPr>
          <w:highlight w:val="none"/>
        </w:rPr>
        <w:tab/>
        <w:t xml:space="preserve">Предоставление Банком других услуг, не относящихся непосредственно к расчетно-кассовому обслуживанию Клиента, осуществляется на основании отдельных договоров. </w:t>
      </w:r>
      <w:r>
        <w:rPr>
          <w:highlight w:val="none"/>
        </w:rPr>
      </w:r>
      <w:r>
        <w:rPr>
          <w:highlight w:val="none"/>
        </w:rPr>
      </w:r>
    </w:p>
    <w:p>
      <w:pPr>
        <w:pStyle w:val="1861"/>
        <w:ind w:firstLine="709"/>
        <w:tabs>
          <w:tab w:val="left" w:pos="0" w:leader="none"/>
          <w:tab w:val="left" w:pos="1276" w:leader="none"/>
          <w:tab w:val="left" w:pos="1309" w:leader="none"/>
        </w:tabs>
        <w:rPr>
          <w:highlight w:val="none"/>
        </w:rPr>
      </w:pPr>
      <w:r>
        <w:rPr>
          <w:highlight w:val="none"/>
        </w:rPr>
        <w:t xml:space="preserve">9.5. </w:t>
      </w:r>
      <w:r>
        <w:rPr>
          <w:highlight w:val="none"/>
        </w:rPr>
        <w:t xml:space="preserve">Выпуск и обслуживание Бизнес-карты (корпоративной карты) осуществляется Банком на основании отдельного договора.</w:t>
      </w:r>
      <w:r>
        <w:rPr>
          <w:highlight w:val="none"/>
        </w:rPr>
      </w:r>
      <w:r>
        <w:rPr>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9.6. </w:t>
      </w:r>
      <w:r>
        <w:rPr>
          <w:rFonts w:ascii="Times New Roman" w:hAnsi="Times New Roman" w:eastAsia="Times New Roman"/>
          <w:sz w:val="24"/>
          <w:szCs w:val="24"/>
          <w:highlight w:val="none"/>
          <w:lang w:eastAsia="ru-RU"/>
        </w:rPr>
        <w:t xml:space="preserve">При открытии расчетного счета </w:t>
      </w:r>
      <w:r>
        <w:rPr>
          <w:rFonts w:ascii="Times New Roman" w:hAnsi="Times New Roman" w:eastAsia="Times New Roman"/>
          <w:bCs/>
          <w:color w:val="000000"/>
          <w:sz w:val="24"/>
          <w:szCs w:val="24"/>
          <w:highlight w:val="none"/>
          <w:lang w:eastAsia="ru-RU"/>
        </w:rPr>
        <w:t xml:space="preserve">в</w:t>
      </w:r>
      <w:r>
        <w:rPr>
          <w:rFonts w:ascii="Times New Roman" w:hAnsi="Times New Roman" w:eastAsia="Times New Roman"/>
          <w:iCs/>
          <w:sz w:val="24"/>
          <w:szCs w:val="24"/>
          <w:highlight w:val="none"/>
          <w:lang w:eastAsia="ru-RU"/>
        </w:rPr>
        <w:t xml:space="preserve"> случае возникновения у Клиента необходимости </w:t>
      </w:r>
      <w:r>
        <w:rPr>
          <w:rFonts w:ascii="Times New Roman" w:hAnsi="Times New Roman"/>
          <w:sz w:val="24"/>
          <w:szCs w:val="24"/>
          <w:highlight w:val="none"/>
        </w:rPr>
        <w:t xml:space="preserve">Банк предоставляет у</w:t>
      </w:r>
      <w:r>
        <w:rPr>
          <w:rFonts w:ascii="Times New Roman" w:hAnsi="Times New Roman" w:eastAsia="Times New Roman"/>
          <w:sz w:val="24"/>
          <w:szCs w:val="24"/>
          <w:highlight w:val="none"/>
          <w:lang w:eastAsia="ru-RU"/>
        </w:rPr>
        <w:t xml:space="preserve">слугу по подключению</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t xml:space="preserve">Сервиса «</w:t>
      </w:r>
      <w:r>
        <w:rPr>
          <w:rFonts w:ascii="Times New Roman" w:hAnsi="Times New Roman" w:eastAsia="Times New Roman"/>
          <w:sz w:val="24"/>
          <w:szCs w:val="24"/>
          <w:highlight w:val="none"/>
          <w:lang w:val="en-US" w:eastAsia="ru-RU"/>
        </w:rPr>
        <w:t xml:space="preserve">S</w:t>
      </w:r>
      <w:r>
        <w:rPr>
          <w:rFonts w:ascii="Times New Roman" w:hAnsi="Times New Roman" w:eastAsia="Times New Roman"/>
          <w:sz w:val="24"/>
          <w:szCs w:val="24"/>
          <w:highlight w:val="none"/>
          <w:lang w:eastAsia="ru-RU"/>
        </w:rPr>
        <w:t xml:space="preserve">MS-информирование»</w:t>
      </w:r>
      <w:r>
        <w:rPr>
          <w:highlight w:val="none"/>
        </w:rPr>
        <w:t xml:space="preserve"> </w:t>
      </w:r>
      <w:r>
        <w:rPr>
          <w:rFonts w:ascii="Times New Roman" w:hAnsi="Times New Roman"/>
          <w:sz w:val="24"/>
          <w:szCs w:val="24"/>
          <w:highlight w:val="none"/>
        </w:rPr>
        <w:t xml:space="preserve">в случае</w:t>
      </w:r>
      <w:r>
        <w:rPr>
          <w:rFonts w:ascii="Times New Roman" w:hAnsi="Times New Roman"/>
          <w:sz w:val="24"/>
          <w:szCs w:val="24"/>
          <w:highlight w:val="none"/>
        </w:rPr>
        <w:t xml:space="preserve"> </w:t>
      </w:r>
      <w:r>
        <w:rPr>
          <w:rFonts w:ascii="Times New Roman" w:hAnsi="Times New Roman" w:eastAsia="Times New Roman"/>
          <w:sz w:val="24"/>
          <w:szCs w:val="24"/>
          <w:highlight w:val="none"/>
          <w:lang w:eastAsia="ru-RU"/>
        </w:rPr>
        <w:t xml:space="preserve">проставления Клиентом соответствующей отметки в Заявлении о присоединении к ЕСД/Условиям РКО (Приложение 4 к ЕСД/Приложение 1 к Условиям РКО).</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sz w:val="24"/>
          <w:szCs w:val="24"/>
          <w:highlight w:val="none"/>
        </w:rPr>
      </w:pPr>
      <w:r>
        <w:rPr>
          <w:rFonts w:ascii="Times New Roman" w:hAnsi="Times New Roman"/>
          <w:sz w:val="24"/>
          <w:szCs w:val="24"/>
          <w:highlight w:val="none"/>
        </w:rPr>
        <w:t xml:space="preserve">В течение срока действия Договора РКО </w:t>
      </w:r>
      <w:r>
        <w:rPr>
          <w:rFonts w:ascii="Times New Roman" w:hAnsi="Times New Roman" w:eastAsia="Times New Roman"/>
          <w:bCs/>
          <w:color w:val="000000"/>
          <w:sz w:val="24"/>
          <w:szCs w:val="24"/>
          <w:highlight w:val="none"/>
          <w:lang w:eastAsia="ru-RU"/>
        </w:rPr>
        <w:t xml:space="preserve">в</w:t>
      </w:r>
      <w:r>
        <w:rPr>
          <w:rFonts w:ascii="Times New Roman" w:hAnsi="Times New Roman" w:eastAsia="Times New Roman"/>
          <w:iCs/>
          <w:sz w:val="24"/>
          <w:szCs w:val="24"/>
          <w:highlight w:val="none"/>
          <w:lang w:eastAsia="ru-RU"/>
        </w:rPr>
        <w:t xml:space="preserve"> случае возникновения у Клиента необходимости </w:t>
      </w:r>
      <w:r>
        <w:rPr>
          <w:rFonts w:ascii="Times New Roman" w:hAnsi="Times New Roman"/>
          <w:sz w:val="24"/>
          <w:szCs w:val="24"/>
          <w:highlight w:val="none"/>
        </w:rPr>
        <w:t xml:space="preserve">Банк предоставляет у</w:t>
      </w:r>
      <w:r>
        <w:rPr>
          <w:rFonts w:ascii="Times New Roman" w:hAnsi="Times New Roman" w:eastAsia="Times New Roman"/>
          <w:sz w:val="24"/>
          <w:szCs w:val="24"/>
          <w:highlight w:val="none"/>
          <w:lang w:eastAsia="ru-RU"/>
        </w:rPr>
        <w:t xml:space="preserve">слугу по подключению/отключению/изменению Сервиса «</w:t>
      </w:r>
      <w:r>
        <w:rPr>
          <w:rFonts w:ascii="Times New Roman" w:hAnsi="Times New Roman" w:eastAsia="Times New Roman"/>
          <w:sz w:val="24"/>
          <w:szCs w:val="24"/>
          <w:highlight w:val="none"/>
          <w:lang w:val="en-US" w:eastAsia="ru-RU"/>
        </w:rPr>
        <w:t xml:space="preserve">S</w:t>
      </w:r>
      <w:r>
        <w:rPr>
          <w:rFonts w:ascii="Times New Roman" w:hAnsi="Times New Roman" w:eastAsia="Times New Roman"/>
          <w:sz w:val="24"/>
          <w:szCs w:val="24"/>
          <w:highlight w:val="none"/>
          <w:lang w:eastAsia="ru-RU"/>
        </w:rPr>
        <w:t xml:space="preserve">MS-информирование»</w:t>
      </w:r>
      <w:r>
        <w:rPr>
          <w:highlight w:val="none"/>
        </w:rPr>
        <w:t xml:space="preserve"> </w:t>
      </w:r>
      <w:r>
        <w:rPr>
          <w:rFonts w:ascii="Times New Roman" w:hAnsi="Times New Roman"/>
          <w:sz w:val="24"/>
          <w:szCs w:val="24"/>
          <w:highlight w:val="none"/>
        </w:rPr>
        <w:t xml:space="preserve">в случае предоставления Клиентом в Банк Заявления</w:t>
      </w:r>
      <w:r>
        <w:rPr>
          <w:rFonts w:ascii="Times New Roman" w:hAnsi="Times New Roman"/>
          <w:color w:val="000000"/>
          <w:sz w:val="24"/>
          <w:szCs w:val="24"/>
          <w:highlight w:val="none"/>
        </w:rPr>
        <w:t xml:space="preserve"> на подключение/отключение/изменение </w:t>
      </w:r>
      <w:r>
        <w:rPr>
          <w:rFonts w:ascii="Times New Roman" w:hAnsi="Times New Roman"/>
          <w:color w:val="000000"/>
          <w:sz w:val="24"/>
          <w:szCs w:val="24"/>
          <w:highlight w:val="none"/>
        </w:rPr>
        <w:t xml:space="preserve">С</w:t>
      </w:r>
      <w:r>
        <w:rPr>
          <w:rFonts w:ascii="Times New Roman" w:hAnsi="Times New Roman"/>
          <w:color w:val="000000"/>
          <w:sz w:val="24"/>
          <w:szCs w:val="24"/>
          <w:highlight w:val="none"/>
        </w:rPr>
        <w:t xml:space="preserve">ервиса «</w:t>
      </w:r>
      <w:r>
        <w:rPr>
          <w:rFonts w:ascii="Times New Roman" w:hAnsi="Times New Roman"/>
          <w:color w:val="000000"/>
          <w:sz w:val="24"/>
          <w:szCs w:val="24"/>
          <w:highlight w:val="none"/>
          <w:lang w:val="en-US"/>
        </w:rPr>
        <w:t xml:space="preserve">SMS</w:t>
      </w:r>
      <w:r>
        <w:rPr>
          <w:rFonts w:ascii="Times New Roman" w:hAnsi="Times New Roman"/>
          <w:color w:val="000000"/>
          <w:sz w:val="24"/>
          <w:szCs w:val="24"/>
          <w:highlight w:val="none"/>
        </w:rPr>
        <w:t xml:space="preserve"> информирование» </w:t>
      </w:r>
      <w:r>
        <w:rPr>
          <w:rFonts w:ascii="Times New Roman" w:hAnsi="Times New Roman" w:eastAsia="Times New Roman"/>
          <w:sz w:val="24"/>
          <w:szCs w:val="24"/>
          <w:highlight w:val="none"/>
          <w:lang w:eastAsia="ru-RU"/>
        </w:rPr>
        <w:t xml:space="preserve">(Приложение 15 к настоящим Условиям). SMS информирование осуществляется путем направления </w:t>
      </w:r>
      <w:r>
        <w:rPr>
          <w:rFonts w:ascii="Times New Roman" w:hAnsi="Times New Roman" w:eastAsia="Times New Roman"/>
          <w:sz w:val="24"/>
          <w:szCs w:val="24"/>
          <w:highlight w:val="none"/>
          <w:lang w:eastAsia="ru-RU"/>
        </w:rPr>
        <w:br/>
      </w:r>
      <w:r>
        <w:rPr>
          <w:rFonts w:ascii="Times New Roman" w:hAnsi="Times New Roman" w:eastAsia="Times New Roman"/>
          <w:sz w:val="24"/>
          <w:szCs w:val="24"/>
          <w:highlight w:val="none"/>
          <w:lang w:val="en-US" w:eastAsia="ru-RU"/>
        </w:rPr>
        <w:t xml:space="preserve">SMS</w:t>
      </w:r>
      <w:r>
        <w:rPr>
          <w:rFonts w:ascii="Times New Roman" w:hAnsi="Times New Roman" w:eastAsia="Times New Roman"/>
          <w:sz w:val="24"/>
          <w:szCs w:val="24"/>
          <w:highlight w:val="none"/>
          <w:lang w:eastAsia="ru-RU"/>
        </w:rPr>
        <w:t xml:space="preserve">-уведомлений на номер мобильного телефона Клиента, указанный Клиентом в таком Заявлении. </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1276" w:leader="none"/>
          <w:tab w:val="left" w:pos="1418" w:leader="none"/>
        </w:tabs>
        <w:rPr>
          <w:highlight w:val="none"/>
        </w:rPr>
      </w:pPr>
      <w:r>
        <w:rPr>
          <w:rFonts w:ascii="Times New Roman" w:hAnsi="Times New Roman" w:eastAsia="Times New Roman"/>
          <w:sz w:val="24"/>
          <w:szCs w:val="24"/>
          <w:highlight w:val="none"/>
          <w:lang w:eastAsia="ru-RU"/>
        </w:rPr>
        <w:t xml:space="preserve">Услуга по подключению/отключению/изменению Сервиса «</w:t>
      </w:r>
      <w:r>
        <w:rPr>
          <w:rFonts w:ascii="Times New Roman" w:hAnsi="Times New Roman" w:eastAsia="Times New Roman"/>
          <w:sz w:val="24"/>
          <w:szCs w:val="24"/>
          <w:highlight w:val="none"/>
          <w:lang w:val="en-US" w:eastAsia="ru-RU"/>
        </w:rPr>
        <w:t xml:space="preserve">S</w:t>
      </w:r>
      <w:r>
        <w:rPr>
          <w:rFonts w:ascii="Times New Roman" w:hAnsi="Times New Roman" w:eastAsia="Times New Roman"/>
          <w:sz w:val="24"/>
          <w:szCs w:val="24"/>
          <w:highlight w:val="none"/>
          <w:lang w:eastAsia="ru-RU"/>
        </w:rPr>
        <w:t xml:space="preserve">MS информирование» доступна только для расчетных счетов Клиента, открытых в Банке.</w:t>
      </w:r>
      <w:r>
        <w:rPr>
          <w:highlight w:val="none"/>
        </w:rPr>
        <w:t xml:space="preserve"> </w:t>
      </w:r>
      <w:r>
        <w:rPr>
          <w:highlight w:val="none"/>
        </w:rPr>
      </w:r>
      <w:r>
        <w:rPr>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bCs/>
          <w:sz w:val="24"/>
          <w:szCs w:val="24"/>
          <w:highlight w:val="none"/>
        </w:rPr>
      </w:pPr>
      <w:r>
        <w:rPr>
          <w:rFonts w:ascii="Times New Roman" w:hAnsi="Times New Roman"/>
          <w:sz w:val="24"/>
          <w:szCs w:val="24"/>
          <w:highlight w:val="none"/>
        </w:rPr>
        <w:t xml:space="preserve">В случае, если Клиент установил Кодовое слово/ Кодовое слова Держателя Бизнес-карты к расчетному счету для получения Финансовой информации и/или подключения (оформления) услуг, продуктов, сервисов, программ Клиент может подключить Сервис «</w:t>
      </w:r>
      <w:r>
        <w:rPr>
          <w:rFonts w:ascii="Times New Roman" w:hAnsi="Times New Roman"/>
          <w:sz w:val="24"/>
          <w:szCs w:val="24"/>
          <w:highlight w:val="none"/>
          <w:lang w:val="en-US"/>
        </w:rPr>
        <w:t xml:space="preserve">SMS</w:t>
      </w:r>
      <w:r>
        <w:rPr>
          <w:rFonts w:ascii="Times New Roman" w:hAnsi="Times New Roman"/>
          <w:sz w:val="24"/>
          <w:szCs w:val="24"/>
          <w:highlight w:val="none"/>
        </w:rPr>
        <w:t xml:space="preserve"> информирование» путем обращения Представителя Клиента, который является единоличным исполнительным органом/индивидуальным предпринимателем/ физическим лицом, занимающ</w:t>
      </w:r>
      <w:r>
        <w:rPr>
          <w:rFonts w:ascii="Times New Roman" w:hAnsi="Times New Roman"/>
          <w:sz w:val="24"/>
          <w:szCs w:val="24"/>
          <w:highlight w:val="none"/>
        </w:rPr>
        <w:t xml:space="preserve">ееся в установленном законодательством Российской Федерации порядке частной практикой, в Контакт-центр Банка по каналам телефонной связи после успешной Аутентификации с использованием Кодового слова/Кодового слова Держателя Бизнес-карты к расчетному счету.</w:t>
      </w:r>
      <w:r>
        <w:rPr>
          <w:rFonts w:ascii="Times New Roman" w:hAnsi="Times New Roman"/>
          <w:bCs/>
          <w:sz w:val="24"/>
          <w:szCs w:val="24"/>
          <w:highlight w:val="none"/>
        </w:rPr>
      </w:r>
      <w:r>
        <w:rPr>
          <w:rFonts w:ascii="Times New Roman" w:hAnsi="Times New Roman"/>
          <w:bCs/>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При подключении Сервиса </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lang w:val="en-US"/>
        </w:rPr>
        <w:t xml:space="preserve">SMS</w:t>
      </w:r>
      <w:r>
        <w:rPr>
          <w:rFonts w:ascii="Times New Roman" w:hAnsi="Times New Roman"/>
          <w:color w:val="000000"/>
          <w:sz w:val="24"/>
          <w:szCs w:val="24"/>
          <w:highlight w:val="none"/>
        </w:rPr>
        <w:t xml:space="preserve"> информирование»</w:t>
      </w:r>
      <w:r>
        <w:rPr>
          <w:rFonts w:ascii="Times New Roman" w:hAnsi="Times New Roman"/>
          <w:sz w:val="24"/>
          <w:szCs w:val="24"/>
          <w:highlight w:val="none"/>
        </w:rPr>
        <w:t xml:space="preserve"> с использованием Кодового слова/Кодового слова Держателя Бизнес-карты к расчетному счету по каналам телефонной связи через Контакт-центр Банка Представитель Клиента:</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 подтверждает факт ознакомления с настоящими Условиями;</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 подтверждает свое согласие на присоединение к настоящим Условиям;</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 дает согласие на получение сообщений на электронную почту</w:t>
      </w:r>
      <w:r>
        <w:rPr>
          <w:rStyle w:val="1864"/>
          <w:rFonts w:ascii="Times New Roman" w:hAnsi="Times New Roman"/>
          <w:color w:val="000000"/>
          <w:sz w:val="24"/>
          <w:szCs w:val="24"/>
          <w:highlight w:val="none"/>
        </w:rPr>
        <w:footnoteReference w:id="59"/>
      </w:r>
      <w:r>
        <w:rPr>
          <w:rFonts w:ascii="Times New Roman" w:hAnsi="Times New Roman"/>
          <w:sz w:val="24"/>
          <w:szCs w:val="24"/>
          <w:highlight w:val="none"/>
        </w:rPr>
        <w:t xml:space="preserve"> и SMS-рассылок;</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 подтверждает, что Представитель Клиента, осуществляющий действия по подключению Сервиса «</w:t>
      </w:r>
      <w:r>
        <w:rPr>
          <w:rFonts w:ascii="Times New Roman" w:hAnsi="Times New Roman"/>
          <w:sz w:val="24"/>
          <w:szCs w:val="24"/>
          <w:highlight w:val="none"/>
          <w:lang w:val="en-US"/>
        </w:rPr>
        <w:t xml:space="preserve">SMS</w:t>
      </w:r>
      <w:r>
        <w:rPr>
          <w:rFonts w:ascii="Times New Roman" w:hAnsi="Times New Roman"/>
          <w:sz w:val="24"/>
          <w:szCs w:val="24"/>
          <w:highlight w:val="none"/>
        </w:rPr>
        <w:t xml:space="preserve"> информирования» путем обращения Представителя Клиента в Контакт-центр Банка по каналам телефонной связи, имеет все необходимые на это полномочия.</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Клиент принимает на себя ответственность и подтверждает, что риск неблагоприятных последствий, связанных с подключением Клиента к Сервису </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lang w:val="en-US"/>
        </w:rPr>
        <w:t xml:space="preserve">SMS</w:t>
      </w:r>
      <w:r>
        <w:rPr>
          <w:rFonts w:ascii="Times New Roman" w:hAnsi="Times New Roman"/>
          <w:color w:val="000000"/>
          <w:sz w:val="24"/>
          <w:szCs w:val="24"/>
          <w:highlight w:val="none"/>
        </w:rPr>
        <w:t xml:space="preserve"> информирование»</w:t>
      </w:r>
      <w:r>
        <w:rPr>
          <w:rFonts w:ascii="Times New Roman" w:hAnsi="Times New Roman"/>
          <w:sz w:val="24"/>
          <w:szCs w:val="24"/>
          <w:highlight w:val="none"/>
        </w:rPr>
        <w:t xml:space="preserve"> путем обращения в Банк неуполномоченного лица в Контакт-центр Банка по каналам телефонной связи с использованием Кодового слова/Кодового слова Держателя Бизнес-карты к расчетному счету несет Клиент.</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Клиент соглашается на запись Банком всех телефонных переговоров Представителя Клиента и работников Контакт-центра Банка в рамках подключения к Сервису </w:t>
      </w:r>
      <w:r>
        <w:rPr>
          <w:rFonts w:ascii="Times New Roman" w:hAnsi="Times New Roman"/>
          <w:sz w:val="24"/>
          <w:szCs w:val="24"/>
          <w:highlight w:val="none"/>
        </w:rPr>
        <w:br/>
      </w:r>
      <w:r>
        <w:rPr>
          <w:rFonts w:ascii="Times New Roman" w:hAnsi="Times New Roman"/>
          <w:color w:val="000000"/>
          <w:sz w:val="24"/>
          <w:szCs w:val="24"/>
          <w:highlight w:val="none"/>
        </w:rPr>
        <w:t xml:space="preserve">«</w:t>
      </w:r>
      <w:r>
        <w:rPr>
          <w:rFonts w:ascii="Times New Roman" w:hAnsi="Times New Roman"/>
          <w:color w:val="000000"/>
          <w:sz w:val="24"/>
          <w:szCs w:val="24"/>
          <w:highlight w:val="none"/>
          <w:lang w:val="en-US"/>
        </w:rPr>
        <w:t xml:space="preserve">SMS</w:t>
      </w:r>
      <w:r>
        <w:rPr>
          <w:rFonts w:ascii="Times New Roman" w:hAnsi="Times New Roman"/>
          <w:color w:val="000000"/>
          <w:sz w:val="24"/>
          <w:szCs w:val="24"/>
          <w:highlight w:val="none"/>
        </w:rPr>
        <w:t xml:space="preserve"> информирование» </w:t>
      </w:r>
      <w:r>
        <w:rPr>
          <w:rFonts w:ascii="Times New Roman" w:hAnsi="Times New Roman"/>
          <w:sz w:val="24"/>
          <w:szCs w:val="24"/>
          <w:highlight w:val="none"/>
        </w:rPr>
        <w:t xml:space="preserve">с использованием Кодового слова/Кодового слова Держателя Бизнес-карты к расчетному счету по каналам телефонной связи через Контакт-центр Банка. </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Стороны признают аудиозаписи переговоров Представителя Клиента и работников Контакт-центра Банка в рамках подключения к Сервису </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lang w:val="en-US"/>
        </w:rPr>
        <w:t xml:space="preserve">SMS</w:t>
      </w:r>
      <w:r>
        <w:rPr>
          <w:rFonts w:ascii="Times New Roman" w:hAnsi="Times New Roman"/>
          <w:color w:val="000000"/>
          <w:sz w:val="24"/>
          <w:szCs w:val="24"/>
          <w:highlight w:val="none"/>
        </w:rPr>
        <w:t xml:space="preserve"> информирование» </w:t>
      </w:r>
      <w:r>
        <w:rPr>
          <w:rFonts w:ascii="Times New Roman" w:hAnsi="Times New Roman"/>
          <w:sz w:val="24"/>
          <w:szCs w:val="24"/>
          <w:highlight w:val="none"/>
        </w:rPr>
        <w:t xml:space="preserve">с использованием Кодового слова/Кодового слова Держателя Бизнес-карты к расчетному счету по каналам телефонной связи через Контакт-центр Банка, а также протоколы переговоров по средствам связи в виде печатного текста на</w:t>
      </w:r>
      <w:r>
        <w:rPr>
          <w:rFonts w:ascii="Times New Roman" w:hAnsi="Times New Roman"/>
          <w:sz w:val="24"/>
          <w:szCs w:val="24"/>
          <w:highlight w:val="none"/>
        </w:rPr>
        <w:t xml:space="preserve"> бумажном носителе, сформированные Банком или организацией, предоставляющей Банку услуги связи, в качестве надлежащего доказательства, которое может быть представлено при необходимости в арбитражные суды, суды общей юрисдикции, иные государственные органы.</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Ответственность за соблюдение тайны переговоров по каналам телефонной связи в соответствии с Федеральным законом от 07.07.2003 № 126-ФЗ «О связи» несет оператор связи.</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sz w:val="24"/>
          <w:szCs w:val="24"/>
          <w:highlight w:val="none"/>
        </w:rPr>
      </w:pPr>
      <w:r>
        <w:rPr>
          <w:rFonts w:ascii="Times New Roman" w:hAnsi="Times New Roman"/>
          <w:sz w:val="24"/>
          <w:szCs w:val="24"/>
          <w:highlight w:val="none"/>
        </w:rPr>
        <w:t xml:space="preserve">SMS информирование осуществляется путем направления </w:t>
      </w:r>
      <w:r>
        <w:rPr>
          <w:rFonts w:ascii="Times New Roman" w:hAnsi="Times New Roman"/>
          <w:sz w:val="24"/>
          <w:szCs w:val="24"/>
          <w:highlight w:val="none"/>
          <w:lang w:val="en-US"/>
        </w:rPr>
        <w:t xml:space="preserve">SMS</w:t>
      </w:r>
      <w:r>
        <w:rPr>
          <w:rFonts w:ascii="Times New Roman" w:hAnsi="Times New Roman"/>
          <w:sz w:val="24"/>
          <w:szCs w:val="24"/>
          <w:highlight w:val="none"/>
        </w:rPr>
        <w:t xml:space="preserve">-уведомлений на верифицированный номер мобильного телефона Клиента, указанный в Заявлении о присоединении к ЕСД/Условиям РКО (Приложение 4 к ЕСД/Приложение 1 к Условиям РКО).</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rPr>
          <w:rFonts w:ascii="Times New Roman" w:hAnsi="Times New Roman"/>
          <w:sz w:val="24"/>
          <w:szCs w:val="24"/>
          <w:highlight w:val="none"/>
        </w:rPr>
      </w:pPr>
      <w:r>
        <w:rPr>
          <w:rFonts w:ascii="Times New Roman" w:hAnsi="Times New Roman"/>
          <w:sz w:val="24"/>
          <w:szCs w:val="24"/>
          <w:highlight w:val="none"/>
        </w:rPr>
        <w:t xml:space="preserve">В день подключения С</w:t>
      </w:r>
      <w:r>
        <w:rPr>
          <w:rFonts w:ascii="Times New Roman" w:hAnsi="Times New Roman"/>
          <w:color w:val="000000"/>
          <w:sz w:val="24"/>
          <w:szCs w:val="24"/>
          <w:highlight w:val="none"/>
        </w:rPr>
        <w:t xml:space="preserve">ервиса «</w:t>
      </w:r>
      <w:r>
        <w:rPr>
          <w:rFonts w:ascii="Times New Roman" w:hAnsi="Times New Roman"/>
          <w:color w:val="000000"/>
          <w:sz w:val="24"/>
          <w:szCs w:val="24"/>
          <w:highlight w:val="none"/>
          <w:lang w:val="en-US"/>
        </w:rPr>
        <w:t xml:space="preserve">SMS</w:t>
      </w:r>
      <w:r>
        <w:rPr>
          <w:rFonts w:ascii="Times New Roman" w:hAnsi="Times New Roman"/>
          <w:color w:val="000000"/>
          <w:sz w:val="24"/>
          <w:szCs w:val="24"/>
          <w:highlight w:val="none"/>
        </w:rPr>
        <w:t xml:space="preserve"> информирование» Банком </w:t>
      </w:r>
      <w:r>
        <w:rPr>
          <w:rFonts w:ascii="Times New Roman" w:hAnsi="Times New Roman"/>
          <w:sz w:val="24"/>
          <w:szCs w:val="24"/>
          <w:highlight w:val="none"/>
        </w:rPr>
        <w:t xml:space="preserve">взимается абонентская плата за Сервис «SMS информирование» в соответствии с Тарифами Банка. </w:t>
      </w:r>
      <w:r>
        <w:rPr>
          <w:rFonts w:ascii="Times New Roman" w:hAnsi="Times New Roman"/>
          <w:color w:val="000000"/>
          <w:sz w:val="24"/>
          <w:szCs w:val="24"/>
          <w:highlight w:val="none"/>
        </w:rPr>
        <w:t xml:space="preserve">При недостаточности денежных средств </w:t>
      </w:r>
      <w:r>
        <w:rPr>
          <w:rFonts w:ascii="Times New Roman" w:hAnsi="Times New Roman"/>
          <w:color w:val="000000"/>
          <w:sz w:val="24"/>
          <w:szCs w:val="24"/>
          <w:highlight w:val="none"/>
        </w:rPr>
        <w:t xml:space="preserve">на </w:t>
      </w:r>
      <w:r>
        <w:rPr>
          <w:rFonts w:ascii="Times New Roman" w:hAnsi="Times New Roman"/>
          <w:color w:val="000000"/>
          <w:sz w:val="24"/>
          <w:szCs w:val="24"/>
          <w:highlight w:val="none"/>
        </w:rPr>
        <w:t xml:space="preserve">расчетном </w:t>
      </w:r>
      <w:r>
        <w:rPr>
          <w:rFonts w:ascii="Times New Roman" w:hAnsi="Times New Roman"/>
          <w:color w:val="000000"/>
          <w:sz w:val="24"/>
          <w:szCs w:val="24"/>
          <w:highlight w:val="none"/>
        </w:rPr>
        <w:t xml:space="preserve">счете </w:t>
      </w:r>
      <w:r>
        <w:rPr>
          <w:rFonts w:ascii="Times New Roman" w:hAnsi="Times New Roman"/>
          <w:color w:val="000000"/>
          <w:sz w:val="24"/>
          <w:szCs w:val="24"/>
          <w:highlight w:val="none"/>
        </w:rPr>
        <w:t xml:space="preserve">Клиента </w:t>
      </w:r>
      <w:r>
        <w:rPr>
          <w:rFonts w:ascii="Times New Roman" w:hAnsi="Times New Roman"/>
          <w:color w:val="000000"/>
          <w:sz w:val="24"/>
          <w:szCs w:val="24"/>
          <w:highlight w:val="none"/>
        </w:rPr>
        <w:t xml:space="preserve">для </w:t>
      </w:r>
      <w:r>
        <w:rPr>
          <w:rFonts w:ascii="Times New Roman" w:hAnsi="Times New Roman"/>
          <w:color w:val="000000"/>
          <w:sz w:val="24"/>
          <w:szCs w:val="24"/>
          <w:highlight w:val="none"/>
        </w:rPr>
        <w:t xml:space="preserve">списания</w:t>
      </w:r>
      <w:r>
        <w:rPr>
          <w:rFonts w:ascii="Times New Roman" w:hAnsi="Times New Roman"/>
          <w:color w:val="000000"/>
          <w:sz w:val="24"/>
          <w:szCs w:val="24"/>
          <w:highlight w:val="none"/>
        </w:rPr>
        <w:t xml:space="preserve"> </w:t>
      </w:r>
      <w:r>
        <w:rPr>
          <w:rFonts w:ascii="Times New Roman" w:hAnsi="Times New Roman"/>
          <w:color w:val="000000"/>
          <w:sz w:val="24"/>
          <w:szCs w:val="24"/>
          <w:highlight w:val="none"/>
        </w:rPr>
        <w:t xml:space="preserve">комиссии (</w:t>
      </w:r>
      <w:r>
        <w:rPr>
          <w:rFonts w:ascii="Times New Roman" w:hAnsi="Times New Roman"/>
          <w:color w:val="000000"/>
          <w:sz w:val="24"/>
          <w:szCs w:val="24"/>
          <w:highlight w:val="none"/>
        </w:rPr>
        <w:t xml:space="preserve">абонентской платы</w:t>
      </w:r>
      <w:r>
        <w:rPr>
          <w:rFonts w:ascii="Times New Roman" w:hAnsi="Times New Roman"/>
          <w:color w:val="000000"/>
          <w:sz w:val="24"/>
          <w:szCs w:val="24"/>
          <w:highlight w:val="none"/>
        </w:rPr>
        <w:t xml:space="preserve">) в полном объеме</w:t>
      </w:r>
      <w:r>
        <w:rPr>
          <w:rFonts w:ascii="Times New Roman" w:hAnsi="Times New Roman"/>
          <w:color w:val="000000"/>
          <w:sz w:val="24"/>
          <w:szCs w:val="24"/>
          <w:highlight w:val="none"/>
        </w:rPr>
        <w:t xml:space="preserve"> </w:t>
      </w:r>
      <w:r>
        <w:rPr>
          <w:rFonts w:ascii="Times New Roman" w:hAnsi="Times New Roman"/>
          <w:color w:val="000000"/>
          <w:sz w:val="24"/>
          <w:szCs w:val="24"/>
          <w:highlight w:val="none"/>
        </w:rPr>
        <w:t xml:space="preserve">за все </w:t>
      </w:r>
      <w:r>
        <w:rPr>
          <w:rFonts w:ascii="Times New Roman" w:hAnsi="Times New Roman"/>
          <w:color w:val="000000"/>
          <w:sz w:val="24"/>
          <w:szCs w:val="24"/>
          <w:highlight w:val="none"/>
        </w:rPr>
        <w:t xml:space="preserve">телефоны и счета,</w:t>
      </w:r>
      <w:r>
        <w:rPr>
          <w:rFonts w:ascii="Times New Roman" w:hAnsi="Times New Roman"/>
          <w:color w:val="000000"/>
          <w:sz w:val="24"/>
          <w:szCs w:val="24"/>
          <w:highlight w:val="none"/>
        </w:rPr>
        <w:t xml:space="preserve"> подключ</w:t>
      </w:r>
      <w:r>
        <w:rPr>
          <w:rFonts w:ascii="Times New Roman" w:hAnsi="Times New Roman"/>
          <w:color w:val="000000"/>
          <w:sz w:val="24"/>
          <w:szCs w:val="24"/>
          <w:highlight w:val="none"/>
        </w:rPr>
        <w:t xml:space="preserve">аемы</w:t>
      </w:r>
      <w:r>
        <w:rPr>
          <w:rFonts w:ascii="Times New Roman" w:hAnsi="Times New Roman"/>
          <w:color w:val="000000"/>
          <w:sz w:val="24"/>
          <w:szCs w:val="24"/>
          <w:highlight w:val="none"/>
        </w:rPr>
        <w:t xml:space="preserve">е к Сервису, </w:t>
      </w:r>
      <w:r>
        <w:rPr>
          <w:rFonts w:ascii="Times New Roman" w:hAnsi="Times New Roman"/>
          <w:color w:val="000000"/>
          <w:sz w:val="24"/>
          <w:szCs w:val="24"/>
          <w:highlight w:val="none"/>
        </w:rPr>
        <w:t xml:space="preserve">абонентская плата списывается с</w:t>
      </w:r>
      <w:r>
        <w:rPr>
          <w:rFonts w:ascii="Times New Roman" w:hAnsi="Times New Roman"/>
          <w:color w:val="000000"/>
          <w:sz w:val="24"/>
          <w:szCs w:val="24"/>
          <w:highlight w:val="none"/>
        </w:rPr>
        <w:t xml:space="preserve"> иных </w:t>
      </w:r>
      <w:r>
        <w:rPr>
          <w:rFonts w:ascii="Times New Roman" w:hAnsi="Times New Roman"/>
          <w:color w:val="000000"/>
          <w:sz w:val="24"/>
          <w:szCs w:val="24"/>
          <w:highlight w:val="none"/>
        </w:rPr>
        <w:t xml:space="preserve">расчетных </w:t>
      </w:r>
      <w:r>
        <w:rPr>
          <w:rFonts w:ascii="Times New Roman" w:hAnsi="Times New Roman"/>
          <w:color w:val="000000"/>
          <w:sz w:val="24"/>
          <w:szCs w:val="24"/>
          <w:highlight w:val="none"/>
        </w:rPr>
        <w:t xml:space="preserve">счет</w:t>
      </w:r>
      <w:r>
        <w:rPr>
          <w:rFonts w:ascii="Times New Roman" w:hAnsi="Times New Roman"/>
          <w:color w:val="000000"/>
          <w:sz w:val="24"/>
          <w:szCs w:val="24"/>
          <w:highlight w:val="none"/>
        </w:rPr>
        <w:t xml:space="preserve">ов Клиента (при наличии). Если средств недостаточно, подключение </w:t>
      </w:r>
      <w:r>
        <w:rPr>
          <w:rFonts w:ascii="Times New Roman" w:hAnsi="Times New Roman"/>
          <w:color w:val="000000"/>
          <w:sz w:val="24"/>
          <w:szCs w:val="24"/>
          <w:highlight w:val="none"/>
        </w:rPr>
        <w:t xml:space="preserve">Сервис</w:t>
      </w:r>
      <w:r>
        <w:rPr>
          <w:rFonts w:ascii="Times New Roman" w:hAnsi="Times New Roman"/>
          <w:color w:val="000000"/>
          <w:sz w:val="24"/>
          <w:szCs w:val="24"/>
          <w:highlight w:val="none"/>
        </w:rPr>
        <w:t xml:space="preserve">а</w:t>
      </w:r>
      <w:r>
        <w:rPr>
          <w:rFonts w:ascii="Times New Roman" w:hAnsi="Times New Roman"/>
          <w:color w:val="000000"/>
          <w:sz w:val="24"/>
          <w:szCs w:val="24"/>
          <w:highlight w:val="none"/>
        </w:rPr>
        <w:t xml:space="preserve"> </w:t>
      </w:r>
      <w:r>
        <w:rPr>
          <w:rFonts w:ascii="Times New Roman" w:hAnsi="Times New Roman"/>
          <w:color w:val="000000"/>
          <w:sz w:val="24"/>
          <w:szCs w:val="24"/>
          <w:highlight w:val="none"/>
        </w:rPr>
        <w:t xml:space="preserve">приостанавливается до поступления денежных средств на расчетный счет. Частичное списание абонентской платы не допускается.</w:t>
      </w:r>
      <w:r>
        <w:rPr>
          <w:rFonts w:ascii="Times New Roman" w:hAnsi="Times New Roman"/>
          <w:color w:val="000000"/>
          <w:sz w:val="24"/>
          <w:szCs w:val="24"/>
          <w:highlight w:val="none"/>
        </w:rPr>
        <w:t xml:space="preserve"> </w:t>
      </w:r>
      <w:r>
        <w:rPr>
          <w:rFonts w:ascii="Times New Roman" w:hAnsi="Times New Roman"/>
          <w:sz w:val="24"/>
          <w:szCs w:val="24"/>
          <w:highlight w:val="none"/>
        </w:rPr>
        <w:t xml:space="preserve">В течение срока действия Договора РКО в рамках предоставления Сервиса «SMS информирование» абонентская плата за Сервис «SMS информирование» взимается Банком ежемесячно авансом в первый рабочий день месяца в соответствии с Тарифами Банка.</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Клиент предоставляет Банку право списывать со </w:t>
      </w:r>
      <w:r>
        <w:rPr>
          <w:rFonts w:ascii="Times New Roman" w:hAnsi="Times New Roman"/>
          <w:sz w:val="24"/>
          <w:szCs w:val="24"/>
          <w:highlight w:val="none"/>
        </w:rPr>
        <w:t xml:space="preserve">с</w:t>
      </w:r>
      <w:r>
        <w:rPr>
          <w:rFonts w:ascii="Times New Roman" w:hAnsi="Times New Roman"/>
          <w:sz w:val="24"/>
          <w:szCs w:val="24"/>
          <w:highlight w:val="none"/>
        </w:rPr>
        <w:t xml:space="preserve">чета </w:t>
      </w:r>
      <w:r>
        <w:rPr>
          <w:rFonts w:ascii="Times New Roman" w:hAnsi="Times New Roman"/>
          <w:sz w:val="24"/>
          <w:szCs w:val="24"/>
          <w:highlight w:val="none"/>
        </w:rPr>
        <w:t xml:space="preserve">Клиента </w:t>
      </w:r>
      <w:r>
        <w:rPr>
          <w:rFonts w:ascii="Times New Roman" w:hAnsi="Times New Roman"/>
          <w:sz w:val="24"/>
          <w:szCs w:val="24"/>
          <w:highlight w:val="none"/>
        </w:rPr>
        <w:t xml:space="preserve">в одностороннем порядке без дополнительного распоряжения Клиента на основании банковского ордера комиссию согласно </w:t>
      </w:r>
      <w:r>
        <w:rPr>
          <w:rFonts w:ascii="Times New Roman" w:hAnsi="Times New Roman"/>
          <w:sz w:val="24"/>
          <w:szCs w:val="24"/>
          <w:highlight w:val="none"/>
        </w:rPr>
        <w:t xml:space="preserve">Тарифам Банка,</w:t>
      </w:r>
      <w:r>
        <w:rPr>
          <w:rFonts w:ascii="Times New Roman" w:hAnsi="Times New Roman"/>
          <w:sz w:val="24"/>
          <w:szCs w:val="24"/>
          <w:highlight w:val="none"/>
        </w:rPr>
        <w:t xml:space="preserve"> за каждый номер мобильного телефона, подключенный к </w:t>
      </w:r>
      <w:r>
        <w:rPr>
          <w:rFonts w:ascii="Times New Roman" w:hAnsi="Times New Roman"/>
          <w:sz w:val="24"/>
          <w:szCs w:val="24"/>
          <w:highlight w:val="none"/>
        </w:rPr>
        <w:t xml:space="preserve">счету в рамках </w:t>
      </w:r>
      <w:r>
        <w:rPr>
          <w:rFonts w:ascii="Times New Roman" w:hAnsi="Times New Roman"/>
          <w:sz w:val="24"/>
          <w:szCs w:val="24"/>
          <w:highlight w:val="none"/>
        </w:rPr>
        <w:t xml:space="preserve">С</w:t>
      </w:r>
      <w:r>
        <w:rPr>
          <w:rFonts w:ascii="Times New Roman" w:hAnsi="Times New Roman"/>
          <w:color w:val="000000"/>
          <w:sz w:val="24"/>
          <w:szCs w:val="24"/>
          <w:highlight w:val="none"/>
        </w:rPr>
        <w:t xml:space="preserve">ервис</w:t>
      </w:r>
      <w:r>
        <w:rPr>
          <w:rFonts w:ascii="Times New Roman" w:hAnsi="Times New Roman"/>
          <w:color w:val="000000"/>
          <w:sz w:val="24"/>
          <w:szCs w:val="24"/>
          <w:highlight w:val="none"/>
        </w:rPr>
        <w:t xml:space="preserve">а</w:t>
      </w:r>
      <w:r>
        <w:rPr>
          <w:rFonts w:ascii="Times New Roman" w:hAnsi="Times New Roman"/>
          <w:color w:val="000000"/>
          <w:sz w:val="24"/>
          <w:szCs w:val="24"/>
          <w:highlight w:val="none"/>
        </w:rPr>
        <w:t xml:space="preserve"> «</w:t>
      </w:r>
      <w:r>
        <w:rPr>
          <w:rFonts w:ascii="Times New Roman" w:hAnsi="Times New Roman"/>
          <w:color w:val="000000"/>
          <w:sz w:val="24"/>
          <w:szCs w:val="24"/>
          <w:highlight w:val="none"/>
          <w:lang w:val="en-US"/>
        </w:rPr>
        <w:t xml:space="preserve">SMS</w:t>
      </w:r>
      <w:r>
        <w:rPr>
          <w:rFonts w:ascii="Times New Roman" w:hAnsi="Times New Roman"/>
          <w:color w:val="000000"/>
          <w:sz w:val="24"/>
          <w:szCs w:val="24"/>
          <w:highlight w:val="none"/>
        </w:rPr>
        <w:t xml:space="preserve"> информирование» </w:t>
      </w:r>
      <w:r>
        <w:rPr>
          <w:rFonts w:ascii="Times New Roman" w:hAnsi="Times New Roman"/>
          <w:sz w:val="24"/>
          <w:szCs w:val="24"/>
          <w:highlight w:val="none"/>
        </w:rPr>
        <w:t xml:space="preserve">по</w:t>
      </w:r>
      <w:r>
        <w:rPr>
          <w:rFonts w:ascii="Times New Roman" w:hAnsi="Times New Roman"/>
          <w:sz w:val="24"/>
          <w:szCs w:val="24"/>
          <w:highlight w:val="none"/>
        </w:rPr>
        <w:t xml:space="preserve"> заявлению Клиента.</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s>
        <w:rPr>
          <w:rFonts w:ascii="Times New Roman" w:hAnsi="Times New Roman"/>
          <w:sz w:val="24"/>
          <w:szCs w:val="24"/>
          <w:highlight w:val="none"/>
        </w:rPr>
      </w:pPr>
      <w:r>
        <w:rPr>
          <w:rFonts w:ascii="Times New Roman" w:hAnsi="Times New Roman" w:eastAsia="Times New Roman"/>
          <w:sz w:val="24"/>
          <w:szCs w:val="24"/>
          <w:highlight w:val="none"/>
          <w:lang w:eastAsia="ru-RU"/>
        </w:rPr>
        <w:t xml:space="preserve">Настоящие </w:t>
      </w:r>
      <w:r>
        <w:rPr>
          <w:rFonts w:ascii="Times New Roman" w:hAnsi="Times New Roman" w:eastAsia="Times New Roman"/>
          <w:sz w:val="24"/>
          <w:szCs w:val="24"/>
          <w:highlight w:val="none"/>
          <w:lang w:eastAsia="ru-RU"/>
        </w:rPr>
        <w:t xml:space="preserve">у</w:t>
      </w:r>
      <w:r>
        <w:rPr>
          <w:rFonts w:ascii="Times New Roman" w:hAnsi="Times New Roman" w:eastAsia="Times New Roman"/>
          <w:sz w:val="24"/>
          <w:szCs w:val="24"/>
          <w:highlight w:val="none"/>
          <w:lang w:eastAsia="ru-RU"/>
        </w:rPr>
        <w:t xml:space="preserve">словия являются за</w:t>
      </w:r>
      <w:r>
        <w:rPr>
          <w:rFonts w:ascii="Times New Roman" w:hAnsi="Times New Roman" w:eastAsia="Times New Roman"/>
          <w:sz w:val="24"/>
          <w:szCs w:val="24"/>
          <w:highlight w:val="none"/>
          <w:lang w:eastAsia="ru-RU"/>
        </w:rPr>
        <w:t xml:space="preserve">ранее данным акцептом, который представлен Клиентом Банку без ограничения по количеству расчетных документов Банка, по сумме и требованиям из обязательств, вытекающих из настоящего Договора, с возможностью частичного исполнения расчетных документов Банка (</w:t>
      </w:r>
      <w:r>
        <w:rPr>
          <w:rFonts w:ascii="Times New Roman" w:hAnsi="Times New Roman" w:eastAsia="Times New Roman"/>
          <w:sz w:val="24"/>
          <w:szCs w:val="24"/>
          <w:highlight w:val="none"/>
          <w:lang w:eastAsia="ru-RU"/>
        </w:rPr>
        <w:t xml:space="preserve">в том числе банковского ордера)</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В течение срока действия Договора РКО в случае возникновения у Клиента необходимости в параметры Сервиса «</w:t>
      </w:r>
      <w:r>
        <w:rPr>
          <w:rFonts w:ascii="Times New Roman" w:hAnsi="Times New Roman"/>
          <w:color w:val="000000"/>
          <w:sz w:val="24"/>
          <w:szCs w:val="24"/>
          <w:highlight w:val="none"/>
          <w:lang w:val="en-US"/>
        </w:rPr>
        <w:t xml:space="preserve">SMS</w:t>
      </w:r>
      <w:r>
        <w:rPr>
          <w:rFonts w:ascii="Times New Roman" w:hAnsi="Times New Roman"/>
          <w:color w:val="000000"/>
          <w:sz w:val="24"/>
          <w:szCs w:val="24"/>
          <w:highlight w:val="none"/>
        </w:rPr>
        <w:t xml:space="preserve"> информирование» возможно внесение следующих изменений:</w:t>
      </w:r>
      <w:r>
        <w:rPr>
          <w:rFonts w:ascii="Times New Roman" w:hAnsi="Times New Roman"/>
          <w:color w:val="000000"/>
          <w:sz w:val="24"/>
          <w:szCs w:val="24"/>
          <w:highlight w:val="none"/>
        </w:rPr>
      </w:r>
      <w:r>
        <w:rPr>
          <w:rFonts w:ascii="Times New Roman" w:hAnsi="Times New Roman"/>
          <w:color w:val="000000"/>
          <w:sz w:val="24"/>
          <w:szCs w:val="24"/>
          <w:highlight w:val="none"/>
        </w:rPr>
      </w:r>
    </w:p>
    <w:p>
      <w:pPr>
        <w:numPr>
          <w:ilvl w:val="0"/>
          <w:numId w:val="38"/>
        </w:numPr>
        <w:ind w:left="0" w:firstLine="709"/>
        <w:jc w:val="both"/>
        <w:spacing w:after="0" w:line="240" w:lineRule="auto"/>
        <w:tabs>
          <w:tab w:val="left" w:pos="142" w:leader="none"/>
          <w:tab w:val="left" w:pos="1134" w:leader="none"/>
          <w:tab w:val="left" w:pos="1276"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изменение номера </w:t>
      </w:r>
      <w:r>
        <w:rPr>
          <w:rFonts w:ascii="Times New Roman" w:hAnsi="Times New Roman" w:eastAsia="Times New Roman"/>
          <w:sz w:val="24"/>
          <w:szCs w:val="24"/>
          <w:highlight w:val="none"/>
          <w:lang w:eastAsia="ru-RU"/>
        </w:rPr>
        <w:t xml:space="preserve">мобильного</w:t>
      </w:r>
      <w:r>
        <w:rPr>
          <w:rFonts w:ascii="Times New Roman" w:hAnsi="Times New Roman"/>
          <w:color w:val="000000"/>
          <w:sz w:val="24"/>
          <w:szCs w:val="24"/>
          <w:highlight w:val="none"/>
        </w:rPr>
        <w:t xml:space="preserve"> телефона;</w:t>
      </w:r>
      <w:r>
        <w:rPr>
          <w:rFonts w:ascii="Times New Roman" w:hAnsi="Times New Roman"/>
          <w:color w:val="000000"/>
          <w:sz w:val="24"/>
          <w:szCs w:val="24"/>
          <w:highlight w:val="none"/>
        </w:rPr>
      </w:r>
      <w:r>
        <w:rPr>
          <w:rFonts w:ascii="Times New Roman" w:hAnsi="Times New Roman"/>
          <w:color w:val="000000"/>
          <w:sz w:val="24"/>
          <w:szCs w:val="24"/>
          <w:highlight w:val="none"/>
        </w:rPr>
      </w:r>
    </w:p>
    <w:p>
      <w:pPr>
        <w:numPr>
          <w:ilvl w:val="0"/>
          <w:numId w:val="38"/>
        </w:numPr>
        <w:ind w:left="0" w:firstLine="709"/>
        <w:jc w:val="both"/>
        <w:spacing w:after="0" w:line="240" w:lineRule="auto"/>
        <w:tabs>
          <w:tab w:val="left" w:pos="142" w:leader="none"/>
          <w:tab w:val="left" w:pos="1134" w:leader="none"/>
          <w:tab w:val="left" w:pos="1276"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изменение расчетного счета, по которому направляется SMS информирование (без изменения количества расчетных счетов), при этом счет, к которому подключается Сервис «SMS информирование», может являться только расчетным счетом Клиента, открытым в Банке;</w:t>
      </w:r>
      <w:r>
        <w:rPr>
          <w:rFonts w:ascii="Times New Roman" w:hAnsi="Times New Roman"/>
          <w:color w:val="000000"/>
          <w:sz w:val="24"/>
          <w:szCs w:val="24"/>
          <w:highlight w:val="none"/>
        </w:rPr>
      </w:r>
      <w:r>
        <w:rPr>
          <w:rFonts w:ascii="Times New Roman" w:hAnsi="Times New Roman"/>
          <w:color w:val="000000"/>
          <w:sz w:val="24"/>
          <w:szCs w:val="24"/>
          <w:highlight w:val="none"/>
        </w:rPr>
      </w:r>
    </w:p>
    <w:p>
      <w:pPr>
        <w:numPr>
          <w:ilvl w:val="0"/>
          <w:numId w:val="38"/>
        </w:numPr>
        <w:ind w:left="0" w:firstLine="709"/>
        <w:jc w:val="both"/>
        <w:spacing w:after="0" w:line="240" w:lineRule="auto"/>
        <w:tabs>
          <w:tab w:val="left" w:pos="142" w:leader="none"/>
          <w:tab w:val="left" w:pos="1134" w:leader="none"/>
          <w:tab w:val="left" w:pos="1276"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изменение счета для взимания абонентской платы за Сервис «</w:t>
      </w:r>
      <w:r>
        <w:rPr>
          <w:rFonts w:ascii="Times New Roman" w:hAnsi="Times New Roman"/>
          <w:color w:val="000000"/>
          <w:sz w:val="24"/>
          <w:szCs w:val="24"/>
          <w:highlight w:val="none"/>
          <w:lang w:val="en-US"/>
        </w:rPr>
        <w:t xml:space="preserve">SMS</w:t>
      </w:r>
      <w:r>
        <w:rPr>
          <w:rFonts w:ascii="Times New Roman" w:hAnsi="Times New Roman"/>
          <w:color w:val="000000"/>
          <w:sz w:val="24"/>
          <w:szCs w:val="24"/>
          <w:highlight w:val="none"/>
        </w:rPr>
        <w:t xml:space="preserve"> информирование», при этом к счету для взимания абонентской платы должны отсутствовать условия о списании комиссии по операциям, осуществляемым по иному Счету Клиента в рамках Договора РКО;</w:t>
      </w:r>
      <w:r>
        <w:rPr>
          <w:rFonts w:ascii="Times New Roman" w:hAnsi="Times New Roman"/>
          <w:color w:val="000000"/>
          <w:sz w:val="24"/>
          <w:szCs w:val="24"/>
          <w:highlight w:val="none"/>
        </w:rPr>
      </w:r>
      <w:r>
        <w:rPr>
          <w:rFonts w:ascii="Times New Roman" w:hAnsi="Times New Roman"/>
          <w:color w:val="000000"/>
          <w:sz w:val="24"/>
          <w:szCs w:val="24"/>
          <w:highlight w:val="none"/>
        </w:rPr>
      </w:r>
    </w:p>
    <w:p>
      <w:pPr>
        <w:numPr>
          <w:ilvl w:val="0"/>
          <w:numId w:val="38"/>
        </w:numPr>
        <w:ind w:left="0" w:firstLine="709"/>
        <w:jc w:val="both"/>
        <w:spacing w:after="0" w:line="240" w:lineRule="auto"/>
        <w:tabs>
          <w:tab w:val="left" w:pos="142" w:leader="none"/>
          <w:tab w:val="left" w:pos="1134" w:leader="none"/>
          <w:tab w:val="left" w:pos="1276" w:leader="none"/>
        </w:tabs>
        <w:rPr>
          <w:rFonts w:ascii="Times New Roman" w:hAnsi="Times New Roman" w:eastAsia="Times New Roman"/>
          <w:sz w:val="24"/>
          <w:szCs w:val="24"/>
          <w:highlight w:val="none"/>
        </w:rPr>
      </w:pPr>
      <w:r>
        <w:rPr>
          <w:rFonts w:ascii="Times New Roman" w:hAnsi="Times New Roman"/>
          <w:color w:val="000000"/>
          <w:sz w:val="24"/>
          <w:szCs w:val="24"/>
          <w:highlight w:val="none"/>
        </w:rPr>
        <w:t xml:space="preserve">подключение</w:t>
      </w:r>
      <w:r>
        <w:rPr>
          <w:rFonts w:ascii="Times New Roman" w:hAnsi="Times New Roman" w:eastAsia="Times New Roman"/>
          <w:sz w:val="24"/>
          <w:szCs w:val="24"/>
          <w:highlight w:val="none"/>
          <w:lang w:eastAsia="ru-RU"/>
        </w:rPr>
        <w:t xml:space="preserve"> нового номера мобильного телефона/ счета;</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numPr>
          <w:ilvl w:val="0"/>
          <w:numId w:val="38"/>
        </w:numPr>
        <w:ind w:left="0" w:firstLine="709"/>
        <w:jc w:val="both"/>
        <w:spacing w:after="0" w:line="240" w:lineRule="auto"/>
        <w:tabs>
          <w:tab w:val="left" w:pos="142" w:leader="none"/>
          <w:tab w:val="left" w:pos="1134" w:leader="none"/>
          <w:tab w:val="left" w:pos="1276"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отключение одного из номеров мобильного телефона/счетов.</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При подключении дополнительного номера мобильного телефона/счета абонентская плата за дополнительный телефон/счет взимается автоматически в день </w:t>
      </w:r>
      <w:r>
        <w:rPr>
          <w:rFonts w:ascii="Times New Roman" w:hAnsi="Times New Roman" w:eastAsia="Times New Roman"/>
          <w:sz w:val="24"/>
          <w:szCs w:val="24"/>
          <w:highlight w:val="none"/>
          <w:lang w:eastAsia="ru-RU"/>
        </w:rPr>
        <w:t xml:space="preserve">подключения </w:t>
      </w:r>
      <w:r>
        <w:rPr>
          <w:rFonts w:ascii="Times New Roman" w:hAnsi="Times New Roman" w:eastAsia="Times New Roman"/>
          <w:sz w:val="24"/>
          <w:szCs w:val="24"/>
          <w:highlight w:val="none"/>
          <w:lang w:eastAsia="ru-RU"/>
        </w:rPr>
        <w:br/>
      </w:r>
      <w:r>
        <w:rPr>
          <w:rFonts w:ascii="Times New Roman" w:hAnsi="Times New Roman" w:eastAsia="Times New Roman"/>
          <w:sz w:val="24"/>
          <w:szCs w:val="24"/>
          <w:highlight w:val="none"/>
          <w:lang w:eastAsia="ru-RU"/>
        </w:rPr>
        <w:t xml:space="preserve">в</w:t>
      </w:r>
      <w:r>
        <w:rPr>
          <w:rFonts w:ascii="Times New Roman" w:hAnsi="Times New Roman" w:eastAsia="Times New Roman"/>
          <w:sz w:val="24"/>
          <w:szCs w:val="24"/>
          <w:highlight w:val="none"/>
          <w:lang w:eastAsia="ru-RU"/>
        </w:rPr>
        <w:t xml:space="preserve"> соответствии с Тарифами Банка.</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276"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Изменение параметров Сервиса «</w:t>
      </w:r>
      <w:r>
        <w:rPr>
          <w:rFonts w:ascii="Times New Roman" w:hAnsi="Times New Roman"/>
          <w:color w:val="000000"/>
          <w:sz w:val="24"/>
          <w:szCs w:val="24"/>
          <w:highlight w:val="none"/>
          <w:lang w:val="en-US"/>
        </w:rPr>
        <w:t xml:space="preserve">SMS</w:t>
      </w:r>
      <w:r>
        <w:rPr>
          <w:rFonts w:ascii="Times New Roman" w:hAnsi="Times New Roman"/>
          <w:color w:val="000000"/>
          <w:sz w:val="24"/>
          <w:szCs w:val="24"/>
          <w:highlight w:val="none"/>
        </w:rPr>
        <w:t xml:space="preserve"> информирование» вступает в действие в дату предоставления Клиентом в Банк Заявления на подключение/отключение/изменение сервиса «</w:t>
      </w:r>
      <w:r>
        <w:rPr>
          <w:rFonts w:ascii="Times New Roman" w:hAnsi="Times New Roman"/>
          <w:color w:val="000000"/>
          <w:sz w:val="24"/>
          <w:szCs w:val="24"/>
          <w:highlight w:val="none"/>
          <w:lang w:val="en-US"/>
        </w:rPr>
        <w:t xml:space="preserve">SMS</w:t>
      </w:r>
      <w:r>
        <w:rPr>
          <w:rFonts w:ascii="Times New Roman" w:hAnsi="Times New Roman"/>
          <w:color w:val="000000"/>
          <w:sz w:val="24"/>
          <w:szCs w:val="24"/>
          <w:highlight w:val="none"/>
        </w:rPr>
        <w:t xml:space="preserve"> информирование» (Приложение 15 к настоящим Условиям), при этом, при изменении параметров Сервиса «</w:t>
      </w:r>
      <w:r>
        <w:rPr>
          <w:rFonts w:ascii="Times New Roman" w:hAnsi="Times New Roman"/>
          <w:color w:val="000000"/>
          <w:sz w:val="24"/>
          <w:szCs w:val="24"/>
          <w:highlight w:val="none"/>
          <w:lang w:val="en-US"/>
        </w:rPr>
        <w:t xml:space="preserve">SMS</w:t>
      </w:r>
      <w:r>
        <w:rPr>
          <w:rFonts w:ascii="Times New Roman" w:hAnsi="Times New Roman"/>
          <w:color w:val="000000"/>
          <w:sz w:val="24"/>
          <w:szCs w:val="24"/>
          <w:highlight w:val="none"/>
        </w:rPr>
        <w:t xml:space="preserve"> информирование» абонентская плата за Сервис </w:t>
      </w:r>
      <w:r>
        <w:rPr>
          <w:rFonts w:ascii="Times New Roman" w:hAnsi="Times New Roman"/>
          <w:color w:val="000000"/>
          <w:sz w:val="24"/>
          <w:szCs w:val="24"/>
          <w:highlight w:val="none"/>
        </w:rPr>
        <w:br/>
        <w:t xml:space="preserve">«</w:t>
      </w:r>
      <w:r>
        <w:rPr>
          <w:rFonts w:ascii="Times New Roman" w:hAnsi="Times New Roman"/>
          <w:color w:val="000000"/>
          <w:sz w:val="24"/>
          <w:szCs w:val="24"/>
          <w:highlight w:val="none"/>
          <w:lang w:val="en-US"/>
        </w:rPr>
        <w:t xml:space="preserve">SMS</w:t>
      </w:r>
      <w:r>
        <w:rPr>
          <w:rFonts w:ascii="Times New Roman" w:hAnsi="Times New Roman"/>
          <w:color w:val="000000"/>
          <w:sz w:val="24"/>
          <w:szCs w:val="24"/>
          <w:highlight w:val="none"/>
        </w:rPr>
        <w:t xml:space="preserve"> информирование» Банком повторно не взимается.</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284" w:leader="none"/>
          <w:tab w:val="left" w:pos="1276" w:leader="none"/>
          <w:tab w:val="left" w:pos="1418" w:leader="none"/>
        </w:tabs>
        <w:rPr>
          <w:rFonts w:ascii="Times New Roman" w:hAnsi="Times New Roman"/>
          <w:color w:val="000000"/>
          <w:sz w:val="24"/>
          <w:szCs w:val="24"/>
          <w:highlight w:val="none"/>
        </w:rPr>
      </w:pPr>
      <w:r>
        <w:rPr>
          <w:rFonts w:ascii="Times New Roman" w:hAnsi="Times New Roman"/>
          <w:sz w:val="24"/>
          <w:szCs w:val="24"/>
          <w:highlight w:val="none"/>
        </w:rPr>
        <w:t xml:space="preserve">Банк приостанавливает предоставление Сервиса «</w:t>
      </w:r>
      <w:r>
        <w:rPr>
          <w:rFonts w:ascii="Times New Roman" w:hAnsi="Times New Roman"/>
          <w:sz w:val="24"/>
          <w:szCs w:val="24"/>
          <w:highlight w:val="none"/>
          <w:lang w:val="en-US"/>
        </w:rPr>
        <w:t xml:space="preserve">SMS</w:t>
      </w:r>
      <w:r>
        <w:rPr>
          <w:rFonts w:ascii="Times New Roman" w:hAnsi="Times New Roman"/>
          <w:sz w:val="24"/>
          <w:szCs w:val="24"/>
          <w:highlight w:val="none"/>
        </w:rPr>
        <w:t xml:space="preserve"> информирование» до оплаты Клиентом ежемесячной а</w:t>
      </w:r>
      <w:r>
        <w:rPr>
          <w:rFonts w:ascii="Times New Roman" w:hAnsi="Times New Roman"/>
          <w:sz w:val="24"/>
          <w:szCs w:val="24"/>
          <w:highlight w:val="none"/>
        </w:rPr>
        <w:t xml:space="preserve">бонентской платы за Сервис </w:t>
      </w:r>
      <w:r>
        <w:rPr>
          <w:rFonts w:ascii="Times New Roman" w:hAnsi="Times New Roman"/>
          <w:sz w:val="24"/>
          <w:szCs w:val="24"/>
          <w:highlight w:val="none"/>
        </w:rPr>
        <w:t xml:space="preserve">«</w:t>
      </w:r>
      <w:r>
        <w:rPr>
          <w:rFonts w:ascii="Times New Roman" w:hAnsi="Times New Roman"/>
          <w:sz w:val="24"/>
          <w:szCs w:val="24"/>
          <w:highlight w:val="none"/>
          <w:lang w:val="en-US"/>
        </w:rPr>
        <w:t xml:space="preserve">SMS</w:t>
      </w:r>
      <w:r>
        <w:rPr>
          <w:rFonts w:ascii="Times New Roman" w:hAnsi="Times New Roman"/>
          <w:sz w:val="24"/>
          <w:szCs w:val="24"/>
          <w:highlight w:val="none"/>
        </w:rPr>
        <w:t xml:space="preserve"> информирование»/отключения </w:t>
      </w:r>
      <w:r>
        <w:rPr>
          <w:rFonts w:ascii="Times New Roman" w:hAnsi="Times New Roman"/>
          <w:sz w:val="24"/>
          <w:szCs w:val="24"/>
          <w:highlight w:val="none"/>
        </w:rPr>
        <w:t xml:space="preserve">С</w:t>
      </w:r>
      <w:r>
        <w:rPr>
          <w:rFonts w:ascii="Times New Roman" w:hAnsi="Times New Roman"/>
          <w:sz w:val="24"/>
          <w:szCs w:val="24"/>
          <w:highlight w:val="none"/>
        </w:rPr>
        <w:t xml:space="preserve">ервиса «</w:t>
      </w:r>
      <w:r>
        <w:rPr>
          <w:rFonts w:ascii="Times New Roman" w:hAnsi="Times New Roman"/>
          <w:sz w:val="24"/>
          <w:szCs w:val="24"/>
          <w:highlight w:val="none"/>
          <w:lang w:val="en-US"/>
        </w:rPr>
        <w:t xml:space="preserve">SMS</w:t>
      </w:r>
      <w:r>
        <w:rPr>
          <w:rFonts w:ascii="Times New Roman" w:hAnsi="Times New Roman"/>
          <w:sz w:val="24"/>
          <w:szCs w:val="24"/>
          <w:highlight w:val="none"/>
        </w:rPr>
        <w:t xml:space="preserve"> информирование» по инициативе Клиента/Банка на срок до </w:t>
      </w:r>
      <w:r>
        <w:rPr>
          <w:rFonts w:ascii="Times New Roman" w:hAnsi="Times New Roman"/>
          <w:color w:val="000000"/>
          <w:sz w:val="24"/>
          <w:szCs w:val="24"/>
          <w:highlight w:val="none"/>
        </w:rPr>
        <w:t xml:space="preserve">3 (трех) месяцев, </w:t>
      </w:r>
      <w:r>
        <w:rPr>
          <w:rFonts w:ascii="Times New Roman" w:hAnsi="Times New Roman"/>
          <w:color w:val="000000"/>
          <w:sz w:val="24"/>
          <w:szCs w:val="24"/>
          <w:highlight w:val="none"/>
        </w:rPr>
        <w:br/>
      </w:r>
      <w:r>
        <w:rPr>
          <w:rFonts w:ascii="Times New Roman" w:hAnsi="Times New Roman"/>
          <w:sz w:val="24"/>
          <w:szCs w:val="24"/>
          <w:highlight w:val="none"/>
        </w:rPr>
        <w:t xml:space="preserve">в случае:</w:t>
      </w:r>
      <w:r>
        <w:rPr>
          <w:rFonts w:ascii="Times New Roman" w:hAnsi="Times New Roman"/>
          <w:color w:val="000000"/>
          <w:sz w:val="24"/>
          <w:szCs w:val="24"/>
          <w:highlight w:val="none"/>
        </w:rPr>
      </w:r>
      <w:r>
        <w:rPr>
          <w:rFonts w:ascii="Times New Roman" w:hAnsi="Times New Roman"/>
          <w:color w:val="000000"/>
          <w:sz w:val="24"/>
          <w:szCs w:val="24"/>
          <w:highlight w:val="none"/>
        </w:rPr>
      </w:r>
    </w:p>
    <w:p>
      <w:pPr>
        <w:numPr>
          <w:ilvl w:val="0"/>
          <w:numId w:val="37"/>
        </w:numPr>
        <w:ind w:left="0"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отсутствия в первый рабочий день месяц</w:t>
      </w:r>
      <w:r>
        <w:rPr>
          <w:rFonts w:ascii="Times New Roman" w:hAnsi="Times New Roman"/>
          <w:sz w:val="24"/>
          <w:szCs w:val="24"/>
          <w:highlight w:val="none"/>
        </w:rPr>
        <w:t xml:space="preserve">а на расчетном счете Клиента или Счете, который указан Клиентом для оплаты ежемесячной абонентской платы за Сервис «SMS информирование», необходимого остатка денежных средств для списания Банком ежемесячной абонентской платы за Сервис «SMS информирование»;</w:t>
      </w:r>
      <w:r>
        <w:rPr>
          <w:rFonts w:ascii="Times New Roman" w:hAnsi="Times New Roman"/>
          <w:sz w:val="24"/>
          <w:szCs w:val="24"/>
          <w:highlight w:val="none"/>
        </w:rPr>
      </w:r>
      <w:r>
        <w:rPr>
          <w:rFonts w:ascii="Times New Roman" w:hAnsi="Times New Roman"/>
          <w:sz w:val="24"/>
          <w:szCs w:val="24"/>
          <w:highlight w:val="none"/>
        </w:rPr>
      </w:r>
    </w:p>
    <w:p>
      <w:pPr>
        <w:numPr>
          <w:ilvl w:val="0"/>
          <w:numId w:val="37"/>
        </w:numPr>
        <w:ind w:left="0"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пр</w:t>
      </w:r>
      <w:r>
        <w:rPr>
          <w:rFonts w:ascii="Times New Roman" w:hAnsi="Times New Roman"/>
          <w:sz w:val="24"/>
          <w:szCs w:val="24"/>
          <w:highlight w:val="none"/>
        </w:rPr>
        <w:t xml:space="preserve">едъявления требований Взыскателей/налоговых/таможенных/контролирующих органов в соответствии с законодательством Российской Федерации к расчетному счету/Счету, который указан Клиентом для оплаты ежемесячной абонентской платы за Сервис «SMS информирование».</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В день приостановления/возобновления Сервиса «SMS информирование» Банк направляет Клиенту по номеру(ам) мобильного телефона, подключенного(ых) к Сервису «SMS информирование», соответств</w:t>
      </w:r>
      <w:r>
        <w:rPr>
          <w:rFonts w:ascii="Times New Roman" w:hAnsi="Times New Roman"/>
          <w:sz w:val="24"/>
          <w:szCs w:val="24"/>
          <w:highlight w:val="none"/>
        </w:rPr>
        <w:t xml:space="preserve">ующее уведомительное SMS-сообщение. В случае неоплаты Клиентом абонентской платы за Сервис «SMS информирование» в течение 3 (трех) месяцев, в первый рабочий день четвертого месяца Сервис «SMS информирование» Банк отключает услугу по всем расчетным счетам К</w:t>
      </w:r>
      <w:r>
        <w:rPr>
          <w:rFonts w:ascii="Times New Roman" w:hAnsi="Times New Roman"/>
          <w:sz w:val="24"/>
          <w:szCs w:val="24"/>
          <w:highlight w:val="none"/>
        </w:rPr>
        <w:t xml:space="preserve">лиента, подключенным к Сервису </w:t>
      </w:r>
      <w:r>
        <w:rPr>
          <w:rFonts w:ascii="Times New Roman" w:hAnsi="Times New Roman"/>
          <w:sz w:val="24"/>
          <w:szCs w:val="24"/>
          <w:highlight w:val="none"/>
        </w:rPr>
        <w:t xml:space="preserve">«SMS информирование»</w:t>
      </w:r>
      <w:r>
        <w:rPr>
          <w:rFonts w:ascii="Times New Roman" w:hAnsi="Times New Roman"/>
          <w:sz w:val="24"/>
          <w:szCs w:val="24"/>
          <w:highlight w:val="none"/>
          <w:lang w:eastAsia="ru-RU"/>
        </w:rPr>
        <w:t xml:space="preserve">, при этом</w:t>
      </w:r>
      <w:r>
        <w:rPr>
          <w:rFonts w:ascii="Times New Roman" w:hAnsi="Times New Roman"/>
          <w:sz w:val="24"/>
          <w:szCs w:val="24"/>
          <w:highlight w:val="none"/>
        </w:rPr>
        <w:t xml:space="preserve"> Банк направляет в адрес </w:t>
      </w:r>
      <w:r>
        <w:rPr>
          <w:rFonts w:ascii="Times New Roman" w:hAnsi="Times New Roman"/>
          <w:sz w:val="24"/>
          <w:szCs w:val="24"/>
          <w:highlight w:val="none"/>
          <w:lang w:eastAsia="ru-RU"/>
        </w:rPr>
        <w:t xml:space="preserve">Клиент</w:t>
      </w:r>
      <w:r>
        <w:rPr>
          <w:rFonts w:ascii="Times New Roman" w:hAnsi="Times New Roman"/>
          <w:sz w:val="24"/>
          <w:szCs w:val="24"/>
          <w:highlight w:val="none"/>
        </w:rPr>
        <w:t xml:space="preserve">а</w:t>
      </w:r>
      <w:r>
        <w:rPr>
          <w:rFonts w:ascii="Times New Roman" w:hAnsi="Times New Roman"/>
          <w:sz w:val="24"/>
          <w:szCs w:val="24"/>
          <w:highlight w:val="none"/>
          <w:lang w:eastAsia="ru-RU"/>
        </w:rPr>
        <w:t xml:space="preserve"> SMS-сообщение </w:t>
      </w:r>
      <w:r>
        <w:rPr>
          <w:rFonts w:ascii="Times New Roman" w:hAnsi="Times New Roman"/>
          <w:sz w:val="24"/>
          <w:szCs w:val="24"/>
          <w:highlight w:val="none"/>
          <w:lang w:eastAsia="ru-RU"/>
        </w:rPr>
        <w:t xml:space="preserve">с уведомлением об отключении Сервиса </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lang w:val="en-US"/>
        </w:rPr>
        <w:t xml:space="preserve">SMS</w:t>
      </w:r>
      <w:r>
        <w:rPr>
          <w:rFonts w:ascii="Times New Roman" w:hAnsi="Times New Roman"/>
          <w:color w:val="000000"/>
          <w:sz w:val="24"/>
          <w:szCs w:val="24"/>
          <w:highlight w:val="none"/>
        </w:rPr>
        <w:t xml:space="preserve"> информирование».</w:t>
      </w:r>
      <w:r>
        <w:rPr>
          <w:rFonts w:ascii="Times New Roman" w:hAnsi="Times New Roman"/>
          <w:sz w:val="24"/>
          <w:szCs w:val="24"/>
          <w:highlight w:val="none"/>
        </w:rPr>
      </w:r>
      <w:r>
        <w:rPr>
          <w:rFonts w:ascii="Times New Roman" w:hAnsi="Times New Roman"/>
          <w:sz w:val="24"/>
          <w:szCs w:val="24"/>
          <w:highlight w:val="none"/>
        </w:rPr>
      </w:r>
    </w:p>
    <w:p>
      <w:pPr>
        <w:pStyle w:val="1861"/>
        <w:ind w:firstLine="709"/>
        <w:tabs>
          <w:tab w:val="left" w:pos="0" w:leader="none"/>
          <w:tab w:val="left" w:pos="1276" w:leader="none"/>
          <w:tab w:val="left" w:pos="1309" w:leader="none"/>
        </w:tabs>
        <w:rPr>
          <w:highlight w:val="none"/>
        </w:rPr>
      </w:pPr>
      <w:r>
        <w:rPr>
          <w:highlight w:val="none"/>
        </w:rPr>
        <w:t xml:space="preserve">В случае отключения С</w:t>
      </w:r>
      <w:r>
        <w:rPr>
          <w:rFonts w:eastAsia="Calibri"/>
          <w:highlight w:val="none"/>
        </w:rPr>
        <w:t xml:space="preserve">ервиса </w:t>
      </w:r>
      <w:r>
        <w:rPr>
          <w:rFonts w:eastAsia="Calibri"/>
          <w:color w:val="000000"/>
          <w:highlight w:val="none"/>
          <w:lang w:eastAsia="en-US"/>
        </w:rPr>
        <w:t xml:space="preserve">«</w:t>
      </w:r>
      <w:r>
        <w:rPr>
          <w:rFonts w:eastAsia="Calibri"/>
          <w:color w:val="000000"/>
          <w:highlight w:val="none"/>
          <w:lang w:val="en-US" w:eastAsia="en-US"/>
        </w:rPr>
        <w:t xml:space="preserve">SMS</w:t>
      </w:r>
      <w:r>
        <w:rPr>
          <w:rFonts w:eastAsia="Calibri"/>
          <w:color w:val="000000"/>
          <w:highlight w:val="none"/>
          <w:lang w:eastAsia="en-US"/>
        </w:rPr>
        <w:t xml:space="preserve"> информирование»</w:t>
      </w:r>
      <w:r>
        <w:rPr>
          <w:rFonts w:eastAsia="Calibri"/>
          <w:highlight w:val="none"/>
          <w:lang w:eastAsia="en-US"/>
        </w:rPr>
        <w:t xml:space="preserve"> как </w:t>
      </w:r>
      <w:r>
        <w:rPr>
          <w:rFonts w:eastAsia="Calibri"/>
          <w:color w:val="000000"/>
          <w:highlight w:val="none"/>
          <w:lang w:eastAsia="en-US"/>
        </w:rPr>
        <w:t xml:space="preserve">по инициативе Банка, </w:t>
      </w:r>
      <w:r>
        <w:rPr>
          <w:rFonts w:eastAsia="Calibri"/>
          <w:color w:val="000000"/>
          <w:highlight w:val="none"/>
          <w:lang w:eastAsia="en-US"/>
        </w:rPr>
        <w:br/>
        <w:t xml:space="preserve">так и по инициативе Клиента комиссионное вознаграждение, списанное Банком, Клиенту </w:t>
      </w:r>
      <w:r>
        <w:rPr>
          <w:rFonts w:eastAsia="Calibri"/>
          <w:color w:val="000000"/>
          <w:highlight w:val="none"/>
          <w:lang w:eastAsia="en-US"/>
        </w:rPr>
        <w:br/>
        <w:t xml:space="preserve">не возвращается</w:t>
      </w:r>
      <w:r>
        <w:rPr>
          <w:highlight w:val="none"/>
        </w:rPr>
        <w:t xml:space="preserve">.</w:t>
      </w:r>
      <w:r>
        <w:rPr>
          <w:highlight w:val="none"/>
        </w:rPr>
      </w:r>
      <w:r>
        <w:rPr>
          <w:highlight w:val="none"/>
        </w:rPr>
      </w:r>
    </w:p>
    <w:p>
      <w:pPr>
        <w:pStyle w:val="1861"/>
        <w:ind w:firstLine="709"/>
        <w:tabs>
          <w:tab w:val="left" w:pos="0" w:leader="none"/>
          <w:tab w:val="left" w:pos="1276" w:leader="none"/>
          <w:tab w:val="left" w:pos="1309" w:leader="none"/>
        </w:tabs>
        <w:rPr>
          <w:highlight w:val="none"/>
        </w:rPr>
      </w:pPr>
      <w:r>
        <w:rPr>
          <w:bCs/>
          <w:color w:val="000000"/>
          <w:highlight w:val="none"/>
        </w:rPr>
        <w:t xml:space="preserve">Информация </w:t>
      </w:r>
      <w:r>
        <w:rPr>
          <w:highlight w:val="none"/>
        </w:rPr>
        <w:t xml:space="preserve">о номерах телефонов, </w:t>
      </w:r>
      <w:r>
        <w:rPr>
          <w:color w:val="000000"/>
          <w:highlight w:val="none"/>
        </w:rPr>
        <w:t xml:space="preserve">с которых Банк осуществляет рассылку </w:t>
      </w:r>
      <w:r>
        <w:rPr>
          <w:color w:val="000000"/>
          <w:highlight w:val="none"/>
        </w:rPr>
        <w:br/>
        <w:t xml:space="preserve">SMS-сообщений,</w:t>
      </w:r>
      <w:r>
        <w:rPr>
          <w:color w:val="000000"/>
          <w:highlight w:val="none"/>
        </w:rPr>
        <w:t xml:space="preserve"> </w:t>
      </w:r>
      <w:r>
        <w:rPr>
          <w:highlight w:val="none"/>
        </w:rPr>
        <w:t xml:space="preserve">размещена на официальном сайте Банка в сети интернет по адресу: </w:t>
      </w:r>
      <w:hyperlink r:id="rId14" w:tooltip="https://www.rshb.ru" w:history="1">
        <w:r>
          <w:rPr>
            <w:rStyle w:val="1860"/>
            <w:color w:val="000000"/>
            <w:highlight w:val="none"/>
            <w:u w:val="none"/>
          </w:rPr>
          <w:t xml:space="preserve">http</w:t>
        </w:r>
        <w:r>
          <w:rPr>
            <w:rStyle w:val="1860"/>
            <w:color w:val="000000"/>
            <w:highlight w:val="none"/>
            <w:u w:val="none"/>
            <w:lang w:val="en-US"/>
          </w:rPr>
          <w:t xml:space="preserve">s</w:t>
        </w:r>
        <w:r>
          <w:rPr>
            <w:rStyle w:val="1860"/>
            <w:color w:val="000000"/>
            <w:highlight w:val="none"/>
            <w:u w:val="none"/>
          </w:rPr>
          <w:t xml:space="preserve">://www.rshb.ru</w:t>
        </w:r>
      </w:hyperlink>
      <w:r>
        <w:rPr>
          <w:highlight w:val="none"/>
        </w:rPr>
        <w:t xml:space="preserve">.</w:t>
      </w:r>
      <w:r>
        <w:rPr>
          <w:highlight w:val="none"/>
        </w:rPr>
      </w:r>
      <w:r>
        <w:rPr>
          <w:highlight w:val="none"/>
        </w:rPr>
      </w:r>
    </w:p>
    <w:p>
      <w:pPr>
        <w:pStyle w:val="1861"/>
        <w:ind w:firstLine="709"/>
        <w:tabs>
          <w:tab w:val="left" w:pos="0" w:leader="none"/>
          <w:tab w:val="left" w:pos="1276" w:leader="none"/>
          <w:tab w:val="left" w:pos="1309" w:leader="none"/>
        </w:tabs>
        <w:rPr>
          <w:highlight w:val="none"/>
        </w:rPr>
      </w:pPr>
      <w:r>
        <w:rPr>
          <w:highlight w:val="none"/>
        </w:rPr>
      </w:r>
      <w:r>
        <w:rPr>
          <w:highlight w:val="none"/>
        </w:rPr>
      </w:r>
      <w:r>
        <w:rPr>
          <w:highlight w:val="none"/>
        </w:rPr>
      </w:r>
    </w:p>
    <w:p>
      <w:pPr>
        <w:ind w:left="709"/>
        <w:jc w:val="center"/>
        <w:spacing w:after="120" w:line="240" w:lineRule="auto"/>
        <w:tabs>
          <w:tab w:val="left" w:pos="426" w:leader="none"/>
        </w:tabs>
        <w:rPr>
          <w:rFonts w:ascii="Times New Roman" w:hAnsi="Times New Roman"/>
          <w:b/>
          <w:color w:val="000000"/>
          <w:sz w:val="24"/>
          <w:szCs w:val="24"/>
          <w:highlight w:val="none"/>
        </w:rPr>
      </w:pPr>
      <w:r>
        <w:rPr>
          <w:rFonts w:ascii="Times New Roman" w:hAnsi="Times New Roman"/>
          <w:b/>
          <w:color w:val="000000"/>
          <w:sz w:val="24"/>
          <w:szCs w:val="24"/>
          <w:highlight w:val="none"/>
        </w:rPr>
        <w:t xml:space="preserve">10</w:t>
      </w:r>
      <w:r>
        <w:rPr>
          <w:rFonts w:ascii="Times New Roman" w:hAnsi="Times New Roman"/>
          <w:b/>
          <w:color w:val="000000"/>
          <w:sz w:val="24"/>
          <w:szCs w:val="24"/>
          <w:highlight w:val="none"/>
        </w:rPr>
        <w:t xml:space="preserve">. </w:t>
      </w:r>
      <w:r>
        <w:rPr>
          <w:rFonts w:ascii="Times New Roman" w:hAnsi="Times New Roman"/>
          <w:b/>
          <w:color w:val="000000"/>
          <w:sz w:val="24"/>
          <w:szCs w:val="24"/>
          <w:highlight w:val="none"/>
        </w:rPr>
        <w:t xml:space="preserve">Срок действия Договора</w:t>
      </w:r>
      <w:r>
        <w:rPr>
          <w:rFonts w:ascii="Times New Roman" w:hAnsi="Times New Roman"/>
          <w:b/>
          <w:color w:val="000000"/>
          <w:sz w:val="24"/>
          <w:szCs w:val="24"/>
          <w:highlight w:val="none"/>
        </w:rPr>
        <w:t xml:space="preserve"> РКО,</w:t>
      </w:r>
      <w:r>
        <w:rPr>
          <w:rFonts w:ascii="Times New Roman" w:hAnsi="Times New Roman"/>
          <w:b/>
          <w:color w:val="000000"/>
          <w:sz w:val="24"/>
          <w:szCs w:val="24"/>
          <w:highlight w:val="none"/>
        </w:rPr>
        <w:t xml:space="preserve"> поря</w:t>
      </w:r>
      <w:r>
        <w:rPr>
          <w:rFonts w:ascii="Times New Roman" w:hAnsi="Times New Roman"/>
          <w:b/>
          <w:color w:val="000000"/>
          <w:sz w:val="24"/>
          <w:szCs w:val="24"/>
          <w:highlight w:val="none"/>
        </w:rPr>
        <w:t xml:space="preserve">док его изменения и расторжения</w:t>
      </w:r>
      <w:r>
        <w:rPr>
          <w:rFonts w:ascii="Times New Roman" w:hAnsi="Times New Roman"/>
          <w:b/>
          <w:color w:val="000000"/>
          <w:sz w:val="24"/>
          <w:szCs w:val="24"/>
          <w:highlight w:val="none"/>
        </w:rPr>
      </w:r>
      <w:r>
        <w:rPr>
          <w:rFonts w:ascii="Times New Roman" w:hAnsi="Times New Roman"/>
          <w:b/>
          <w:color w:val="000000"/>
          <w:sz w:val="24"/>
          <w:szCs w:val="24"/>
          <w:highlight w:val="none"/>
        </w:rPr>
      </w:r>
    </w:p>
    <w:p>
      <w:pPr>
        <w:ind w:firstLine="709"/>
        <w:jc w:val="both"/>
        <w:spacing w:after="0" w:line="240" w:lineRule="auto"/>
        <w:tabs>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10</w:t>
      </w:r>
      <w:r>
        <w:rPr>
          <w:rFonts w:ascii="Times New Roman" w:hAnsi="Times New Roman"/>
          <w:color w:val="000000"/>
          <w:sz w:val="24"/>
          <w:szCs w:val="24"/>
          <w:highlight w:val="none"/>
        </w:rPr>
        <w:t xml:space="preserve">.1.</w:t>
      </w:r>
      <w:r>
        <w:rPr>
          <w:rFonts w:ascii="Times New Roman" w:hAnsi="Times New Roman"/>
          <w:b/>
          <w:color w:val="000000"/>
          <w:sz w:val="24"/>
          <w:szCs w:val="24"/>
          <w:highlight w:val="none"/>
        </w:rPr>
        <w:tab/>
      </w:r>
      <w:r>
        <w:rPr>
          <w:rFonts w:ascii="Times New Roman" w:hAnsi="Times New Roman"/>
          <w:color w:val="000000"/>
          <w:sz w:val="24"/>
          <w:szCs w:val="24"/>
          <w:highlight w:val="none"/>
        </w:rPr>
        <w:t xml:space="preserve">Договор</w:t>
      </w:r>
      <w:r>
        <w:rPr>
          <w:rFonts w:ascii="Times New Roman" w:hAnsi="Times New Roman"/>
          <w:color w:val="000000"/>
          <w:sz w:val="24"/>
          <w:szCs w:val="24"/>
          <w:highlight w:val="none"/>
        </w:rPr>
        <w:t xml:space="preserve"> РКО</w:t>
      </w:r>
      <w:r>
        <w:rPr>
          <w:rFonts w:ascii="Times New Roman" w:hAnsi="Times New Roman"/>
          <w:color w:val="000000"/>
          <w:sz w:val="24"/>
          <w:szCs w:val="24"/>
          <w:highlight w:val="none"/>
        </w:rPr>
        <w:t xml:space="preserve"> вступает в силу с момента подп</w:t>
      </w:r>
      <w:r>
        <w:rPr>
          <w:rFonts w:ascii="Times New Roman" w:hAnsi="Times New Roman"/>
          <w:color w:val="000000"/>
          <w:sz w:val="24"/>
          <w:szCs w:val="24"/>
          <w:highlight w:val="none"/>
        </w:rPr>
        <w:t xml:space="preserve">исания </w:t>
      </w:r>
      <w:r>
        <w:rPr>
          <w:rFonts w:ascii="Times New Roman" w:hAnsi="Times New Roman"/>
          <w:color w:val="000000"/>
          <w:sz w:val="24"/>
          <w:szCs w:val="24"/>
          <w:highlight w:val="none"/>
        </w:rPr>
        <w:t xml:space="preserve">У</w:t>
      </w:r>
      <w:r>
        <w:rPr>
          <w:rFonts w:ascii="Times New Roman" w:hAnsi="Times New Roman"/>
          <w:color w:val="000000"/>
          <w:sz w:val="24"/>
          <w:szCs w:val="24"/>
          <w:highlight w:val="none"/>
        </w:rPr>
        <w:t xml:space="preserve">полномоченн</w:t>
      </w:r>
      <w:r>
        <w:rPr>
          <w:rFonts w:ascii="Times New Roman" w:hAnsi="Times New Roman"/>
          <w:color w:val="000000"/>
          <w:sz w:val="24"/>
          <w:szCs w:val="24"/>
          <w:highlight w:val="none"/>
        </w:rPr>
        <w:t xml:space="preserve">ы</w:t>
      </w:r>
      <w:r>
        <w:rPr>
          <w:rFonts w:ascii="Times New Roman" w:hAnsi="Times New Roman"/>
          <w:color w:val="000000"/>
          <w:sz w:val="24"/>
          <w:szCs w:val="24"/>
          <w:highlight w:val="none"/>
        </w:rPr>
        <w:t xml:space="preserve">м лицом Банка </w:t>
      </w:r>
      <w:r>
        <w:rPr>
          <w:rFonts w:ascii="Times New Roman" w:hAnsi="Times New Roman"/>
          <w:sz w:val="24"/>
          <w:szCs w:val="24"/>
          <w:highlight w:val="none"/>
        </w:rPr>
        <w:t xml:space="preserve">Заявления о присоединении к Единому сервисному договору/</w:t>
      </w:r>
      <w:r>
        <w:rPr>
          <w:rFonts w:ascii="Times New Roman" w:hAnsi="Times New Roman"/>
          <w:color w:val="000000"/>
          <w:sz w:val="24"/>
          <w:szCs w:val="24"/>
          <w:highlight w:val="none"/>
        </w:rPr>
        <w:t xml:space="preserve">Заявления о присоединении к Условиям</w:t>
      </w:r>
      <w:r>
        <w:rPr>
          <w:rFonts w:ascii="Times New Roman" w:hAnsi="Times New Roman"/>
          <w:color w:val="000000"/>
          <w:sz w:val="24"/>
          <w:szCs w:val="24"/>
          <w:highlight w:val="none"/>
        </w:rPr>
        <w:t xml:space="preserve"> и открытия соответствующего Счета</w:t>
      </w:r>
      <w:r>
        <w:rPr>
          <w:rFonts w:ascii="Times New Roman" w:hAnsi="Times New Roman"/>
          <w:color w:val="000000"/>
          <w:sz w:val="24"/>
          <w:szCs w:val="24"/>
          <w:highlight w:val="none"/>
        </w:rPr>
        <w:t xml:space="preserve"> и действует в течение неопределенного срока.</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10</w:t>
      </w:r>
      <w:r>
        <w:rPr>
          <w:rFonts w:ascii="Times New Roman" w:hAnsi="Times New Roman"/>
          <w:color w:val="000000"/>
          <w:sz w:val="24"/>
          <w:szCs w:val="24"/>
          <w:highlight w:val="none"/>
        </w:rPr>
        <w:t xml:space="preserve">.2.</w:t>
      </w:r>
      <w:r>
        <w:rPr>
          <w:rFonts w:ascii="Times New Roman" w:hAnsi="Times New Roman"/>
          <w:color w:val="000000"/>
          <w:sz w:val="24"/>
          <w:szCs w:val="24"/>
          <w:highlight w:val="none"/>
        </w:rPr>
        <w:tab/>
        <w:t xml:space="preserve">Банк вправе в одностороннем по</w:t>
      </w:r>
      <w:r>
        <w:rPr>
          <w:rFonts w:ascii="Times New Roman" w:hAnsi="Times New Roman"/>
          <w:color w:val="000000"/>
          <w:sz w:val="24"/>
          <w:szCs w:val="24"/>
          <w:highlight w:val="none"/>
        </w:rPr>
        <w:t xml:space="preserve">рядке вносить изменения в </w:t>
      </w:r>
      <w:r>
        <w:rPr>
          <w:rFonts w:ascii="Times New Roman" w:hAnsi="Times New Roman"/>
          <w:color w:val="000000"/>
          <w:sz w:val="24"/>
          <w:szCs w:val="24"/>
          <w:highlight w:val="none"/>
        </w:rPr>
        <w:t xml:space="preserve">настоящие </w:t>
      </w:r>
      <w:r>
        <w:rPr>
          <w:rFonts w:ascii="Times New Roman" w:hAnsi="Times New Roman"/>
          <w:color w:val="000000"/>
          <w:sz w:val="24"/>
          <w:szCs w:val="24"/>
          <w:highlight w:val="none"/>
        </w:rPr>
        <w:t xml:space="preserve">У</w:t>
      </w:r>
      <w:r>
        <w:rPr>
          <w:rFonts w:ascii="Times New Roman" w:hAnsi="Times New Roman"/>
          <w:color w:val="000000"/>
          <w:sz w:val="24"/>
          <w:szCs w:val="24"/>
          <w:highlight w:val="none"/>
        </w:rPr>
        <w:t xml:space="preserve">словия</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t xml:space="preserve"> уведомив об этом Клиента</w:t>
      </w:r>
      <w:r>
        <w:rPr>
          <w:rFonts w:ascii="Times New Roman" w:hAnsi="Times New Roman"/>
          <w:color w:val="000000"/>
          <w:sz w:val="24"/>
          <w:szCs w:val="24"/>
          <w:highlight w:val="none"/>
        </w:rPr>
        <w:t xml:space="preserve"> в порядке и в сроки</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t xml:space="preserve"> определенные пунктом </w:t>
      </w:r>
      <w:r>
        <w:rPr>
          <w:rFonts w:ascii="Times New Roman" w:hAnsi="Times New Roman"/>
          <w:color w:val="000000"/>
          <w:sz w:val="24"/>
          <w:szCs w:val="24"/>
          <w:highlight w:val="none"/>
        </w:rPr>
        <w:t xml:space="preserve">5.1.</w:t>
      </w:r>
      <w:r>
        <w:rPr>
          <w:rFonts w:ascii="Times New Roman" w:hAnsi="Times New Roman"/>
          <w:color w:val="000000"/>
          <w:sz w:val="24"/>
          <w:szCs w:val="24"/>
          <w:highlight w:val="none"/>
        </w:rPr>
        <w:t xml:space="preserve">6</w:t>
      </w:r>
      <w:r>
        <w:rPr>
          <w:rFonts w:ascii="Times New Roman" w:hAnsi="Times New Roman"/>
          <w:color w:val="000000"/>
          <w:sz w:val="24"/>
          <w:szCs w:val="24"/>
          <w:highlight w:val="none"/>
        </w:rPr>
        <w:t xml:space="preserve"> </w:t>
      </w:r>
      <w:r>
        <w:rPr>
          <w:rFonts w:ascii="Times New Roman" w:hAnsi="Times New Roman"/>
          <w:color w:val="000000"/>
          <w:sz w:val="24"/>
          <w:szCs w:val="24"/>
          <w:highlight w:val="none"/>
        </w:rPr>
        <w:t xml:space="preserve">настоящих </w:t>
      </w:r>
      <w:r>
        <w:rPr>
          <w:rFonts w:ascii="Times New Roman" w:hAnsi="Times New Roman"/>
          <w:color w:val="000000"/>
          <w:sz w:val="24"/>
          <w:szCs w:val="24"/>
          <w:highlight w:val="none"/>
        </w:rPr>
        <w:t xml:space="preserve">Условий.</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10</w:t>
      </w:r>
      <w:r>
        <w:rPr>
          <w:rFonts w:ascii="Times New Roman" w:hAnsi="Times New Roman"/>
          <w:color w:val="000000"/>
          <w:sz w:val="24"/>
          <w:szCs w:val="24"/>
          <w:highlight w:val="none"/>
        </w:rPr>
        <w:t xml:space="preserve">.3.</w:t>
      </w:r>
      <w:r>
        <w:rPr>
          <w:rFonts w:ascii="Times New Roman" w:hAnsi="Times New Roman"/>
          <w:b/>
          <w:color w:val="000000"/>
          <w:sz w:val="24"/>
          <w:szCs w:val="24"/>
          <w:highlight w:val="none"/>
        </w:rPr>
        <w:tab/>
      </w:r>
      <w:r>
        <w:rPr>
          <w:rFonts w:ascii="Times New Roman" w:hAnsi="Times New Roman"/>
          <w:color w:val="000000"/>
          <w:sz w:val="24"/>
          <w:szCs w:val="24"/>
          <w:highlight w:val="none"/>
        </w:rPr>
        <w:t xml:space="preserve">Клиент вправе в любое время </w:t>
      </w:r>
      <w:r>
        <w:rPr>
          <w:rFonts w:ascii="Times New Roman" w:hAnsi="Times New Roman"/>
          <w:color w:val="000000"/>
          <w:sz w:val="24"/>
          <w:szCs w:val="24"/>
          <w:highlight w:val="none"/>
        </w:rPr>
        <w:t xml:space="preserve">в одностороннем порядке </w:t>
      </w:r>
      <w:r>
        <w:rPr>
          <w:rFonts w:ascii="Times New Roman" w:hAnsi="Times New Roman"/>
          <w:color w:val="000000"/>
          <w:sz w:val="24"/>
          <w:szCs w:val="24"/>
          <w:highlight w:val="none"/>
        </w:rPr>
        <w:t xml:space="preserve">расторгнуть </w:t>
      </w:r>
      <w:r>
        <w:rPr>
          <w:rFonts w:ascii="Times New Roman" w:hAnsi="Times New Roman"/>
          <w:color w:val="000000"/>
          <w:sz w:val="24"/>
          <w:szCs w:val="24"/>
          <w:highlight w:val="none"/>
        </w:rPr>
        <w:t xml:space="preserve">Д</w:t>
      </w:r>
      <w:r>
        <w:rPr>
          <w:rFonts w:ascii="Times New Roman" w:hAnsi="Times New Roman"/>
          <w:color w:val="000000"/>
          <w:sz w:val="24"/>
          <w:szCs w:val="24"/>
          <w:highlight w:val="none"/>
        </w:rPr>
        <w:t xml:space="preserve">оговор</w:t>
      </w:r>
      <w:r>
        <w:rPr>
          <w:rFonts w:ascii="Times New Roman" w:hAnsi="Times New Roman"/>
          <w:color w:val="000000"/>
          <w:sz w:val="24"/>
          <w:szCs w:val="24"/>
          <w:highlight w:val="none"/>
        </w:rPr>
        <w:t xml:space="preserve"> </w:t>
      </w:r>
      <w:r>
        <w:rPr>
          <w:rFonts w:ascii="Times New Roman" w:hAnsi="Times New Roman"/>
          <w:color w:val="000000"/>
          <w:sz w:val="24"/>
          <w:szCs w:val="24"/>
          <w:highlight w:val="none"/>
        </w:rPr>
        <w:t xml:space="preserve">РКО </w:t>
      </w:r>
      <w:r>
        <w:rPr>
          <w:rFonts w:ascii="Times New Roman" w:hAnsi="Times New Roman"/>
          <w:color w:val="000000"/>
          <w:sz w:val="24"/>
          <w:szCs w:val="24"/>
          <w:highlight w:val="none"/>
        </w:rPr>
        <w:t xml:space="preserve">на основании письменного заявления о расторжении Договора</w:t>
      </w:r>
      <w:r>
        <w:rPr>
          <w:rFonts w:ascii="Times New Roman" w:hAnsi="Times New Roman"/>
          <w:color w:val="000000"/>
          <w:sz w:val="24"/>
          <w:szCs w:val="24"/>
          <w:highlight w:val="none"/>
        </w:rPr>
        <w:t xml:space="preserve"> </w:t>
      </w:r>
      <w:r>
        <w:rPr>
          <w:rFonts w:ascii="Times New Roman" w:hAnsi="Times New Roman"/>
          <w:color w:val="000000"/>
          <w:sz w:val="24"/>
          <w:szCs w:val="24"/>
          <w:highlight w:val="none"/>
        </w:rPr>
        <w:t xml:space="preserve">банковского счета и закрытии счета (далее – заявление о расторжении Договора РКО</w:t>
      </w:r>
      <w:r>
        <w:rPr>
          <w:rFonts w:ascii="Times New Roman" w:hAnsi="Times New Roman"/>
          <w:color w:val="000000"/>
          <w:sz w:val="24"/>
          <w:szCs w:val="24"/>
          <w:highlight w:val="none"/>
        </w:rPr>
        <w:t xml:space="preserve">) </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t xml:space="preserve">П</w:t>
      </w:r>
      <w:r>
        <w:rPr>
          <w:rFonts w:ascii="Times New Roman" w:hAnsi="Times New Roman"/>
          <w:color w:val="000000"/>
          <w:sz w:val="24"/>
          <w:szCs w:val="24"/>
          <w:highlight w:val="none"/>
        </w:rPr>
        <w:t xml:space="preserve">риложение </w:t>
      </w:r>
      <w:r>
        <w:rPr>
          <w:rFonts w:ascii="Times New Roman" w:hAnsi="Times New Roman"/>
          <w:color w:val="000000"/>
          <w:sz w:val="24"/>
          <w:szCs w:val="24"/>
          <w:highlight w:val="none"/>
        </w:rPr>
        <w:t xml:space="preserve">1</w:t>
      </w:r>
      <w:r>
        <w:rPr>
          <w:rFonts w:ascii="Times New Roman" w:hAnsi="Times New Roman"/>
          <w:color w:val="000000"/>
          <w:sz w:val="24"/>
          <w:szCs w:val="24"/>
          <w:highlight w:val="none"/>
        </w:rPr>
        <w:t xml:space="preserve">2</w:t>
      </w:r>
      <w:r>
        <w:rPr>
          <w:rFonts w:ascii="Times New Roman" w:hAnsi="Times New Roman"/>
          <w:color w:val="000000"/>
          <w:sz w:val="24"/>
          <w:szCs w:val="24"/>
          <w:highlight w:val="none"/>
        </w:rPr>
        <w:t xml:space="preserve"> </w:t>
      </w:r>
      <w:r>
        <w:rPr>
          <w:rFonts w:ascii="Times New Roman" w:hAnsi="Times New Roman"/>
          <w:color w:val="000000"/>
          <w:sz w:val="24"/>
          <w:szCs w:val="24"/>
          <w:highlight w:val="none"/>
        </w:rPr>
        <w:t xml:space="preserve">к настоящим Условиям</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t xml:space="preserve"> </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993" w:leader="none"/>
          <w:tab w:val="left" w:pos="1134"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В этом случае в течение 5-ти дней с даты подачи</w:t>
      </w:r>
      <w:r>
        <w:rPr>
          <w:rFonts w:ascii="Times New Roman" w:hAnsi="Times New Roman"/>
          <w:sz w:val="24"/>
          <w:szCs w:val="24"/>
          <w:highlight w:val="none"/>
        </w:rPr>
        <w:t xml:space="preserve"> </w:t>
      </w:r>
      <w:r>
        <w:rPr>
          <w:rFonts w:ascii="Times New Roman" w:hAnsi="Times New Roman"/>
          <w:sz w:val="24"/>
          <w:szCs w:val="24"/>
          <w:highlight w:val="none"/>
        </w:rPr>
        <w:t xml:space="preserve">заявления о расторжении Договора </w:t>
      </w:r>
      <w:r>
        <w:rPr>
          <w:rFonts w:ascii="Times New Roman" w:hAnsi="Times New Roman"/>
          <w:sz w:val="24"/>
          <w:szCs w:val="24"/>
          <w:highlight w:val="none"/>
        </w:rPr>
        <w:t xml:space="preserve">РКО </w:t>
      </w:r>
      <w:r>
        <w:rPr>
          <w:rFonts w:ascii="Times New Roman" w:hAnsi="Times New Roman"/>
          <w:sz w:val="24"/>
          <w:szCs w:val="24"/>
          <w:highlight w:val="none"/>
        </w:rPr>
        <w:t xml:space="preserve">Клиент обязан исполнить все имеющиеся финансовые обязательства перед Банком.</w:t>
      </w:r>
      <w:r>
        <w:rPr>
          <w:rFonts w:ascii="Times New Roman" w:hAnsi="Times New Roman"/>
          <w:sz w:val="24"/>
          <w:szCs w:val="24"/>
          <w:highlight w:val="none"/>
        </w:rPr>
        <w:t xml:space="preserve"> При наличии у Клиента денежной чековой книжки, </w:t>
      </w:r>
      <w:r>
        <w:rPr>
          <w:rFonts w:ascii="Times New Roman" w:hAnsi="Times New Roman"/>
          <w:sz w:val="24"/>
          <w:szCs w:val="24"/>
          <w:highlight w:val="none"/>
        </w:rPr>
        <w:t xml:space="preserve">Клиент </w:t>
      </w:r>
      <w:r>
        <w:rPr>
          <w:rFonts w:ascii="Times New Roman" w:hAnsi="Times New Roman"/>
          <w:sz w:val="24"/>
          <w:szCs w:val="24"/>
          <w:highlight w:val="none"/>
        </w:rPr>
        <w:t xml:space="preserve">одновременно с заявлением о расторжении Договора</w:t>
      </w:r>
      <w:r>
        <w:rPr>
          <w:rFonts w:ascii="Times New Roman" w:hAnsi="Times New Roman"/>
          <w:sz w:val="24"/>
          <w:szCs w:val="24"/>
          <w:highlight w:val="none"/>
        </w:rPr>
        <w:t xml:space="preserve"> РКО</w:t>
      </w:r>
      <w:r>
        <w:rPr>
          <w:rFonts w:ascii="Times New Roman" w:hAnsi="Times New Roman"/>
          <w:sz w:val="24"/>
          <w:szCs w:val="24"/>
          <w:highlight w:val="none"/>
        </w:rPr>
        <w:t xml:space="preserve"> представляет в Банк денежные чековые книжки с оставшимися неиспользованными денежными чеками и корешками.</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993" w:leader="none"/>
          <w:tab w:val="left" w:pos="1134"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В случае применения к Клиенту мер, предусмотренных пунктом 5 статьи 7.7 Федерального закона №</w:t>
      </w:r>
      <w:r>
        <w:rPr>
          <w:rFonts w:ascii="Times New Roman" w:hAnsi="Times New Roman"/>
          <w:sz w:val="24"/>
          <w:szCs w:val="24"/>
          <w:highlight w:val="none"/>
        </w:rPr>
        <w:t xml:space="preserve"> </w:t>
      </w:r>
      <w:r>
        <w:rPr>
          <w:rFonts w:ascii="Times New Roman" w:hAnsi="Times New Roman"/>
          <w:sz w:val="24"/>
          <w:szCs w:val="24"/>
          <w:highlight w:val="none"/>
        </w:rPr>
        <w:t xml:space="preserve">115-ФЗ расторжение договора не влечет за собой процедуру закрытия счета (кроме случаев, когда остаток денежных средств на Счете отсутствует</w:t>
      </w:r>
      <w:r>
        <w:rPr>
          <w:rFonts w:ascii="Times New Roman" w:hAnsi="Times New Roman"/>
          <w:sz w:val="24"/>
          <w:szCs w:val="24"/>
          <w:highlight w:val="none"/>
        </w:rPr>
        <w:t xml:space="preserve">)</w:t>
      </w:r>
      <w:r>
        <w:rPr>
          <w:rFonts w:ascii="Times New Roman" w:hAnsi="Times New Roman"/>
          <w:sz w:val="24"/>
          <w:szCs w:val="24"/>
          <w:highlight w:val="none"/>
        </w:rPr>
        <w:t xml:space="preserve">. Счет закрывается в случае прекращения применения к Клиенту мер, предусмотренных п</w:t>
      </w:r>
      <w:r>
        <w:rPr>
          <w:rFonts w:ascii="Times New Roman" w:hAnsi="Times New Roman"/>
          <w:sz w:val="24"/>
          <w:szCs w:val="24"/>
          <w:highlight w:val="none"/>
        </w:rPr>
        <w:t xml:space="preserve">унктом </w:t>
      </w:r>
      <w:r>
        <w:rPr>
          <w:rFonts w:ascii="Times New Roman" w:hAnsi="Times New Roman"/>
          <w:sz w:val="24"/>
          <w:szCs w:val="24"/>
          <w:highlight w:val="none"/>
        </w:rPr>
        <w:t xml:space="preserve">5 статьи 7.7 Федерального закона №</w:t>
      </w:r>
      <w:r>
        <w:rPr>
          <w:rFonts w:ascii="Times New Roman" w:hAnsi="Times New Roman"/>
          <w:sz w:val="24"/>
          <w:szCs w:val="24"/>
          <w:highlight w:val="none"/>
        </w:rPr>
        <w:t xml:space="preserve"> </w:t>
      </w:r>
      <w:r>
        <w:rPr>
          <w:rFonts w:ascii="Times New Roman" w:hAnsi="Times New Roman"/>
          <w:sz w:val="24"/>
          <w:szCs w:val="24"/>
          <w:highlight w:val="none"/>
        </w:rPr>
        <w:t xml:space="preserve">115-ФЗ либо </w:t>
      </w:r>
      <w:r>
        <w:rPr>
          <w:rFonts w:ascii="Times New Roman" w:hAnsi="Times New Roman"/>
          <w:bCs/>
          <w:sz w:val="24"/>
          <w:szCs w:val="24"/>
          <w:highlight w:val="none"/>
        </w:rPr>
        <w:t xml:space="preserve">после исключения такого Клиента-юридического лица/ИП/ИП ГКФХ из ЕГРЮЛ/ЕГРИП</w:t>
      </w:r>
      <w:r>
        <w:rPr>
          <w:rFonts w:ascii="Times New Roman" w:hAnsi="Times New Roman"/>
          <w:color w:val="000000"/>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pStyle w:val="1872"/>
        <w:jc w:val="both"/>
        <w:tabs>
          <w:tab w:val="left" w:pos="1134" w:leader="none"/>
        </w:tabs>
        <w:rPr>
          <w:highlight w:val="none"/>
        </w:rPr>
      </w:pPr>
      <w:r>
        <w:rPr>
          <w:color w:val="000000"/>
          <w:highlight w:val="none"/>
          <w:lang w:val="ru-RU"/>
        </w:rPr>
        <w:t xml:space="preserve">10</w:t>
      </w:r>
      <w:r>
        <w:rPr>
          <w:color w:val="000000"/>
          <w:highlight w:val="none"/>
          <w:lang w:val="ru-RU"/>
        </w:rPr>
        <w:t xml:space="preserve">.4.</w:t>
      </w:r>
      <w:r>
        <w:rPr>
          <w:color w:val="000000"/>
          <w:highlight w:val="none"/>
          <w:lang w:val="ru-RU"/>
        </w:rPr>
        <w:tab/>
      </w:r>
      <w:r>
        <w:rPr>
          <w:color w:val="000000"/>
          <w:highlight w:val="none"/>
          <w:lang w:val="ru-RU"/>
        </w:rPr>
        <w:t xml:space="preserve">При отсутствии ограничений по распоряжению денежными средствами, находящимися на </w:t>
      </w:r>
      <w:r>
        <w:rPr>
          <w:color w:val="000000"/>
          <w:highlight w:val="none"/>
          <w:lang w:val="ru-RU"/>
        </w:rPr>
        <w:t xml:space="preserve">С</w:t>
      </w:r>
      <w:r>
        <w:rPr>
          <w:color w:val="000000"/>
          <w:highlight w:val="none"/>
          <w:lang w:val="ru-RU"/>
        </w:rPr>
        <w:t xml:space="preserve">чете</w:t>
      </w:r>
      <w:r>
        <w:rPr>
          <w:color w:val="000000"/>
          <w:highlight w:val="none"/>
          <w:lang w:val="ru-RU"/>
        </w:rPr>
        <w:t xml:space="preserve">,</w:t>
      </w:r>
      <w:r>
        <w:rPr>
          <w:color w:val="000000"/>
          <w:highlight w:val="none"/>
          <w:lang w:val="ru-RU"/>
        </w:rPr>
        <w:t xml:space="preserve"> </w:t>
      </w:r>
      <w:r>
        <w:rPr>
          <w:color w:val="000000"/>
          <w:highlight w:val="none"/>
        </w:rPr>
        <w:t xml:space="preserve">Банк</w:t>
      </w:r>
      <w:r>
        <w:rPr>
          <w:highlight w:val="none"/>
        </w:rPr>
        <w:t xml:space="preserve"> </w:t>
      </w:r>
      <w:r>
        <w:rPr>
          <w:highlight w:val="none"/>
        </w:rPr>
        <w:t xml:space="preserve">закрывает </w:t>
      </w:r>
      <w:r>
        <w:rPr>
          <w:highlight w:val="none"/>
        </w:rPr>
        <w:t xml:space="preserve">С</w:t>
      </w:r>
      <w:r>
        <w:rPr>
          <w:highlight w:val="none"/>
        </w:rPr>
        <w:t xml:space="preserve">чет в </w:t>
      </w:r>
      <w:r>
        <w:rPr>
          <w:highlight w:val="none"/>
        </w:rPr>
        <w:t xml:space="preserve">порядке, </w:t>
      </w:r>
      <w:r>
        <w:rPr>
          <w:highlight w:val="none"/>
        </w:rPr>
        <w:t xml:space="preserve">установленном законодательством Р</w:t>
      </w:r>
      <w:r>
        <w:rPr>
          <w:highlight w:val="none"/>
          <w:lang w:val="ru-RU"/>
        </w:rPr>
        <w:t xml:space="preserve">оссийской </w:t>
      </w:r>
      <w:r>
        <w:rPr>
          <w:highlight w:val="none"/>
        </w:rPr>
        <w:t xml:space="preserve">Ф</w:t>
      </w:r>
      <w:r>
        <w:rPr>
          <w:highlight w:val="none"/>
          <w:lang w:val="ru-RU"/>
        </w:rPr>
        <w:t xml:space="preserve">едерации и </w:t>
      </w:r>
      <w:r>
        <w:rPr>
          <w:highlight w:val="none"/>
        </w:rPr>
        <w:t xml:space="preserve">в течение 7-ми рабочих дней с даты получения заявления о расторжении Договора</w:t>
      </w:r>
      <w:r>
        <w:rPr>
          <w:highlight w:val="none"/>
          <w:lang w:val="ru-RU"/>
        </w:rPr>
        <w:t xml:space="preserve"> </w:t>
      </w:r>
      <w:r>
        <w:rPr>
          <w:highlight w:val="none"/>
          <w:lang w:val="ru-RU"/>
        </w:rPr>
        <w:t xml:space="preserve">РКО </w:t>
      </w:r>
      <w:r>
        <w:rPr>
          <w:highlight w:val="none"/>
          <w:lang w:val="ru-RU"/>
        </w:rPr>
        <w:t xml:space="preserve">осуществляет выдачу остатка денежных средств, находящи</w:t>
      </w:r>
      <w:r>
        <w:rPr>
          <w:highlight w:val="none"/>
          <w:lang w:val="ru-RU"/>
        </w:rPr>
        <w:t xml:space="preserve">х</w:t>
      </w:r>
      <w:r>
        <w:rPr>
          <w:highlight w:val="none"/>
          <w:lang w:val="ru-RU"/>
        </w:rPr>
        <w:t xml:space="preserve">ся на</w:t>
      </w:r>
      <w:r>
        <w:rPr>
          <w:highlight w:val="none"/>
          <w:lang w:val="ru-RU"/>
        </w:rPr>
        <w:t xml:space="preserve"> Счете </w:t>
      </w:r>
      <w:r>
        <w:rPr>
          <w:highlight w:val="none"/>
          <w:lang w:val="ru-RU"/>
        </w:rPr>
        <w:t xml:space="preserve">либо </w:t>
      </w:r>
      <w:r>
        <w:rPr>
          <w:highlight w:val="none"/>
          <w:lang w:val="ru-RU"/>
        </w:rPr>
        <w:t xml:space="preserve">перечисляет</w:t>
      </w:r>
      <w:r>
        <w:rPr>
          <w:highlight w:val="none"/>
          <w:lang w:val="ru-RU"/>
        </w:rPr>
        <w:t xml:space="preserve"> денежные средства</w:t>
      </w:r>
      <w:r>
        <w:rPr>
          <w:highlight w:val="none"/>
          <w:lang w:val="ru-RU"/>
        </w:rPr>
        <w:t xml:space="preserve"> </w:t>
      </w:r>
      <w:r>
        <w:rPr>
          <w:highlight w:val="none"/>
          <w:lang w:val="ru-RU"/>
        </w:rPr>
        <w:t xml:space="preserve">по реквизитам, указанным </w:t>
      </w:r>
      <w:r>
        <w:rPr>
          <w:highlight w:val="none"/>
        </w:rPr>
        <w:t xml:space="preserve">Клиент</w:t>
      </w:r>
      <w:r>
        <w:rPr>
          <w:highlight w:val="none"/>
          <w:lang w:val="ru-RU"/>
        </w:rPr>
        <w:t xml:space="preserve">ом в заявлении о расторжении Договора</w:t>
      </w:r>
      <w:r>
        <w:rPr>
          <w:highlight w:val="none"/>
          <w:lang w:val="ru-RU"/>
        </w:rPr>
        <w:t xml:space="preserve"> РКО</w:t>
      </w:r>
      <w:r>
        <w:rPr>
          <w:highlight w:val="none"/>
          <w:lang w:val="ru-RU"/>
        </w:rPr>
        <w:t xml:space="preserve">.</w:t>
      </w:r>
      <w:r>
        <w:rPr>
          <w:highlight w:val="none"/>
        </w:rPr>
      </w:r>
      <w:r>
        <w:rPr>
          <w:highlight w:val="none"/>
        </w:rPr>
      </w:r>
    </w:p>
    <w:p>
      <w:pPr>
        <w:pStyle w:val="1872"/>
        <w:jc w:val="both"/>
        <w:tabs>
          <w:tab w:val="left" w:pos="1134" w:leader="none"/>
        </w:tabs>
        <w:rPr>
          <w:highlight w:val="none"/>
        </w:rPr>
      </w:pPr>
      <w:r>
        <w:rPr>
          <w:highlight w:val="none"/>
        </w:rPr>
        <w:t xml:space="preserve">В случае применения к Клиенту мер, предусмотренных пунктом 5 статьи 7.7 Федерального закона № 115-ФЗ Банк н</w:t>
      </w:r>
      <w:r>
        <w:rPr>
          <w:highlight w:val="none"/>
        </w:rPr>
        <w:t xml:space="preserve">е выда</w:t>
      </w:r>
      <w:r>
        <w:rPr>
          <w:highlight w:val="none"/>
        </w:rPr>
        <w:t xml:space="preserve">ет</w:t>
      </w:r>
      <w:r>
        <w:rPr>
          <w:highlight w:val="none"/>
        </w:rPr>
        <w:t xml:space="preserve"> остаток денежных средств со Счета, либо </w:t>
      </w:r>
      <w:r>
        <w:rPr>
          <w:highlight w:val="none"/>
        </w:rPr>
        <w:br/>
      </w:r>
      <w:r>
        <w:rPr>
          <w:highlight w:val="none"/>
        </w:rPr>
        <w:t xml:space="preserve">не </w:t>
      </w:r>
      <w:r>
        <w:rPr>
          <w:highlight w:val="none"/>
        </w:rPr>
        <w:t xml:space="preserve">перечисляет денежные средства по реквизитам, указанным Клиентом в заявлении </w:t>
      </w:r>
      <w:r>
        <w:rPr>
          <w:highlight w:val="none"/>
        </w:rPr>
        <w:br/>
        <w:t xml:space="preserve">о расторжении Договора, за исключением</w:t>
      </w:r>
      <w:r>
        <w:rPr>
          <w:highlight w:val="none"/>
        </w:rPr>
        <w:t xml:space="preserve"> случа</w:t>
      </w:r>
      <w:r>
        <w:rPr>
          <w:highlight w:val="none"/>
        </w:rPr>
        <w:t xml:space="preserve">я</w:t>
      </w:r>
      <w:r>
        <w:rPr>
          <w:highlight w:val="none"/>
        </w:rPr>
        <w:t xml:space="preserve">, когда операция по </w:t>
      </w:r>
      <w:r>
        <w:rPr>
          <w:highlight w:val="none"/>
        </w:rPr>
        <w:t xml:space="preserve">перечислению</w:t>
      </w:r>
      <w:r>
        <w:rPr>
          <w:highlight w:val="none"/>
        </w:rPr>
        <w:t xml:space="preserve"> денежных средств со Счета или выдача </w:t>
      </w:r>
      <w:r>
        <w:rPr>
          <w:highlight w:val="none"/>
        </w:rPr>
        <w:t xml:space="preserve">остатка денежных средств </w:t>
      </w:r>
      <w:r>
        <w:rPr>
          <w:highlight w:val="none"/>
        </w:rPr>
        <w:t xml:space="preserve">осуществляется при проведении в отношении </w:t>
      </w:r>
      <w:r>
        <w:rPr>
          <w:highlight w:val="none"/>
        </w:rPr>
        <w:t xml:space="preserve">Клиента</w:t>
      </w:r>
      <w:r>
        <w:rPr>
          <w:highlight w:val="none"/>
        </w:rPr>
        <w:t xml:space="preserve"> процедур, применяемых в деле о банкротстве, если проведение данной операции допускается в ходе соответствующей процедуры</w:t>
      </w:r>
      <w:r>
        <w:rPr>
          <w:highlight w:val="none"/>
          <w:lang w:eastAsia="ru-RU"/>
        </w:rPr>
        <w:t xml:space="preserve">, а также случая, предусмотренного абзацем де</w:t>
      </w:r>
      <w:r>
        <w:rPr>
          <w:highlight w:val="none"/>
          <w:lang w:eastAsia="ru-RU"/>
        </w:rPr>
        <w:t xml:space="preserve">с</w:t>
      </w:r>
      <w:r>
        <w:rPr>
          <w:highlight w:val="none"/>
          <w:lang w:eastAsia="ru-RU"/>
        </w:rPr>
        <w:t xml:space="preserve">ятым пункта 6 статьи 7.7 Федерального закона № 115-ФЗ</w:t>
      </w:r>
      <w:r>
        <w:rPr>
          <w:highlight w:val="none"/>
        </w:rPr>
        <w:t xml:space="preserve">.</w:t>
      </w:r>
      <w:r>
        <w:rPr>
          <w:highlight w:val="none"/>
        </w:rPr>
      </w:r>
      <w:r>
        <w:rPr>
          <w:highlight w:val="none"/>
        </w:rPr>
      </w:r>
    </w:p>
    <w:p>
      <w:pPr>
        <w:pStyle w:val="1872"/>
        <w:jc w:val="both"/>
        <w:tabs>
          <w:tab w:val="left" w:pos="1134" w:leader="none"/>
        </w:tabs>
        <w:rPr>
          <w:highlight w:val="none"/>
        </w:rPr>
      </w:pPr>
      <w:r>
        <w:rPr>
          <w:highlight w:val="none"/>
          <w:lang w:val="ru-RU"/>
        </w:rPr>
        <w:t xml:space="preserve">10</w:t>
      </w:r>
      <w:r>
        <w:rPr>
          <w:highlight w:val="none"/>
          <w:lang w:val="ru-RU"/>
        </w:rPr>
        <w:t xml:space="preserve">.5.</w:t>
      </w:r>
      <w:r>
        <w:rPr>
          <w:highlight w:val="none"/>
          <w:lang w:val="ru-RU"/>
        </w:rPr>
        <w:tab/>
        <w:t xml:space="preserve">При наличии ограничений по распоряжению денежными средствами, находящимися на Счете и наличии денежных средств на Счете</w:t>
      </w:r>
      <w:r>
        <w:rPr>
          <w:highlight w:val="none"/>
          <w:lang w:val="ru-RU"/>
        </w:rPr>
        <w:t xml:space="preserve">, Счет не подлежит закрытию, до отмены соответствующих ограничений. Закрытие </w:t>
      </w:r>
      <w:r>
        <w:rPr>
          <w:highlight w:val="none"/>
          <w:lang w:val="ru-RU"/>
        </w:rPr>
        <w:t xml:space="preserve">С</w:t>
      </w:r>
      <w:r>
        <w:rPr>
          <w:highlight w:val="none"/>
          <w:lang w:val="ru-RU"/>
        </w:rPr>
        <w:t xml:space="preserve">чета производится после отмены ограничений </w:t>
      </w:r>
      <w:r>
        <w:rPr>
          <w:highlight w:val="none"/>
          <w:lang w:val="ru-RU"/>
        </w:rPr>
        <w:t xml:space="preserve">не позднее</w:t>
      </w:r>
      <w:r>
        <w:rPr>
          <w:highlight w:val="none"/>
          <w:lang w:val="ru-RU"/>
        </w:rPr>
        <w:t xml:space="preserve"> рабочего </w:t>
      </w:r>
      <w:r>
        <w:rPr>
          <w:highlight w:val="none"/>
          <w:lang w:val="ru-RU"/>
        </w:rPr>
        <w:t xml:space="preserve">дня, следующего за днем</w:t>
      </w:r>
      <w:r>
        <w:rPr>
          <w:highlight w:val="none"/>
          <w:lang w:val="ru-RU"/>
        </w:rPr>
        <w:t xml:space="preserve"> списания денежных средств по реквизитам указанным Клиентом в заявлении о расторжении Договора</w:t>
      </w:r>
      <w:r>
        <w:rPr>
          <w:highlight w:val="none"/>
          <w:lang w:val="ru-RU"/>
        </w:rPr>
        <w:t xml:space="preserve"> РКО</w:t>
      </w:r>
      <w:r>
        <w:rPr>
          <w:highlight w:val="none"/>
          <w:lang w:val="ru-RU"/>
        </w:rPr>
        <w:t xml:space="preserve">.</w:t>
      </w:r>
      <w:r>
        <w:rPr>
          <w:highlight w:val="none"/>
        </w:rPr>
      </w:r>
      <w:r>
        <w:rPr>
          <w:highlight w:val="none"/>
        </w:rPr>
      </w:r>
    </w:p>
    <w:p>
      <w:pPr>
        <w:pStyle w:val="1872"/>
        <w:jc w:val="both"/>
        <w:tabs>
          <w:tab w:val="left" w:pos="1134" w:leader="none"/>
        </w:tabs>
        <w:rPr>
          <w:highlight w:val="none"/>
        </w:rPr>
      </w:pPr>
      <w:r>
        <w:rPr>
          <w:highlight w:val="none"/>
          <w:lang w:val="ru-RU"/>
        </w:rPr>
        <w:t xml:space="preserve">10</w:t>
      </w:r>
      <w:r>
        <w:rPr>
          <w:highlight w:val="none"/>
          <w:lang w:val="ru-RU"/>
        </w:rPr>
        <w:t xml:space="preserve">.6.</w:t>
      </w:r>
      <w:r>
        <w:rPr>
          <w:highlight w:val="none"/>
          <w:lang w:val="ru-RU"/>
        </w:rPr>
        <w:tab/>
        <w:t xml:space="preserve">При наличии ограничений по распоряжению денежными средствами на Счете и отсутствии денежных средств на Счете, Сч</w:t>
      </w:r>
      <w:r>
        <w:rPr>
          <w:highlight w:val="none"/>
          <w:lang w:val="ru-RU"/>
        </w:rPr>
        <w:t xml:space="preserve">ет закрывается не позднее рабочего дня, следующего за днем прекращения Договора</w:t>
      </w:r>
      <w:r>
        <w:rPr>
          <w:highlight w:val="none"/>
          <w:lang w:val="ru-RU"/>
        </w:rPr>
        <w:t xml:space="preserve"> РКО</w:t>
      </w:r>
      <w:r>
        <w:rPr>
          <w:highlight w:val="none"/>
          <w:lang w:val="ru-RU"/>
        </w:rPr>
        <w:t xml:space="preserve">.</w:t>
      </w:r>
      <w:r>
        <w:rPr>
          <w:highlight w:val="none"/>
        </w:rPr>
      </w:r>
      <w:r>
        <w:rPr>
          <w:highlight w:val="none"/>
        </w:rPr>
      </w:r>
    </w:p>
    <w:p>
      <w:pPr>
        <w:pStyle w:val="1872"/>
        <w:jc w:val="both"/>
        <w:tabs>
          <w:tab w:val="left" w:pos="1134" w:leader="none"/>
        </w:tabs>
        <w:rPr>
          <w:highlight w:val="none"/>
        </w:rPr>
      </w:pPr>
      <w:r>
        <w:rPr>
          <w:highlight w:val="none"/>
        </w:rPr>
        <w:t xml:space="preserve">10.7. </w:t>
      </w:r>
      <w:r>
        <w:rPr>
          <w:highlight w:val="none"/>
        </w:rPr>
        <w:t xml:space="preserve">При наличии действующего Договора о выпуске и обслуживании </w:t>
      </w:r>
      <w:r>
        <w:rPr>
          <w:highlight w:val="none"/>
          <w:lang w:val="ru-RU"/>
        </w:rPr>
        <w:t xml:space="preserve">Б</w:t>
      </w:r>
      <w:r>
        <w:rPr>
          <w:highlight w:val="none"/>
        </w:rPr>
        <w:t xml:space="preserve">изнес-карты к расчетному счету</w:t>
      </w:r>
      <w:r>
        <w:rPr>
          <w:highlight w:val="none"/>
          <w:lang w:val="ru-RU"/>
        </w:rPr>
        <w:t xml:space="preserve">/Договора о выпуске и обслуживании Бизнес-карты к расчетному счету </w:t>
      </w:r>
      <w:r>
        <w:rPr>
          <w:highlight w:val="none"/>
          <w:lang w:val="ru-RU"/>
        </w:rPr>
        <w:br/>
        <w:t xml:space="preserve">в рамках Единого сервисного договора</w:t>
      </w:r>
      <w:r>
        <w:rPr>
          <w:highlight w:val="none"/>
        </w:rPr>
        <w:t xml:space="preserve">:</w:t>
      </w:r>
      <w:r>
        <w:rPr>
          <w:highlight w:val="none"/>
        </w:rPr>
      </w:r>
      <w:r>
        <w:rPr>
          <w:highlight w:val="none"/>
        </w:rPr>
      </w:r>
    </w:p>
    <w:p>
      <w:pPr>
        <w:ind w:firstLine="709"/>
        <w:jc w:val="both"/>
        <w:spacing w:after="0" w:line="240" w:lineRule="auto"/>
        <w:tabs>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rPr>
        <w:t xml:space="preserve">10.7.1. Клиент не позднее 30 (тридцати) календарных дней до даты </w:t>
      </w:r>
      <w:r>
        <w:rPr>
          <w:rFonts w:ascii="Times New Roman" w:hAnsi="Times New Roman" w:eastAsia="Times New Roman"/>
          <w:sz w:val="24"/>
          <w:szCs w:val="24"/>
          <w:highlight w:val="none"/>
        </w:rPr>
        <w:t xml:space="preserve">направления </w:t>
      </w:r>
      <w:r>
        <w:rPr>
          <w:rFonts w:ascii="Times New Roman" w:hAnsi="Times New Roman" w:eastAsia="Times New Roman"/>
          <w:sz w:val="24"/>
          <w:szCs w:val="24"/>
          <w:highlight w:val="none"/>
        </w:rPr>
        <w:br/>
        <w:t xml:space="preserve">в Подразделение Банка</w:t>
      </w:r>
      <w:r>
        <w:rPr>
          <w:rFonts w:ascii="Times New Roman" w:hAnsi="Times New Roman" w:eastAsia="Times New Roman"/>
          <w:sz w:val="24"/>
          <w:szCs w:val="24"/>
          <w:highlight w:val="none"/>
        </w:rPr>
        <w:t xml:space="preserve"> заявления о расторжении Договора РКО и Заявления о расторжении Договора о выпуске и обслуживании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изнес-карты к расчетному счету</w:t>
      </w:r>
      <w:r>
        <w:rPr>
          <w:rFonts w:ascii="Times New Roman" w:hAnsi="Times New Roman" w:eastAsia="Times New Roman"/>
          <w:sz w:val="24"/>
          <w:szCs w:val="24"/>
          <w:highlight w:val="none"/>
        </w:rPr>
        <w:t xml:space="preserve">/</w:t>
      </w:r>
      <w:r>
        <w:rPr>
          <w:rFonts w:ascii="Times New Roman" w:hAnsi="Times New Roman" w:eastAsia="Times New Roman"/>
          <w:sz w:val="24"/>
          <w:szCs w:val="24"/>
          <w:highlight w:val="none"/>
        </w:rPr>
        <w:t xml:space="preserve">Заявления о расторжении Договора о выпуске и обслуживании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изнес-карты к расчетному счету </w:t>
      </w:r>
      <w:r>
        <w:rPr>
          <w:rFonts w:ascii="Times New Roman" w:hAnsi="Times New Roman" w:eastAsia="Times New Roman"/>
          <w:sz w:val="24"/>
          <w:szCs w:val="24"/>
          <w:highlight w:val="none"/>
        </w:rPr>
        <w:t xml:space="preserve">в рамках Единого сервисного договора </w:t>
      </w:r>
      <w:r>
        <w:rPr>
          <w:rFonts w:ascii="Times New Roman" w:hAnsi="Times New Roman" w:eastAsia="Times New Roman"/>
          <w:sz w:val="24"/>
          <w:szCs w:val="24"/>
          <w:highlight w:val="none"/>
        </w:rPr>
        <w:t xml:space="preserve">возвращает в Банк все выпущенные к Счету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изнес-карты, оформляет и передает в Банк Заявление о прекращении действия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 АО</w:t>
      </w:r>
      <w:r>
        <w:rPr>
          <w:rFonts w:ascii="Times New Roman" w:hAnsi="Times New Roman" w:eastAsia="Times New Roman"/>
          <w:sz w:val="24"/>
          <w:szCs w:val="24"/>
          <w:highlight w:val="none"/>
        </w:rPr>
        <w:t xml:space="preserve"> </w:t>
      </w:r>
      <w:r>
        <w:rPr>
          <w:rFonts w:ascii="Times New Roman" w:hAnsi="Times New Roman" w:eastAsia="Times New Roman"/>
          <w:sz w:val="24"/>
          <w:szCs w:val="24"/>
          <w:highlight w:val="none"/>
        </w:rPr>
        <w:t xml:space="preserve">«Россельхозбанк» (по форме Банка). При невозможности возврата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 оформляет заявление об утрате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изнес-карты. Заявление об утрате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изнес-карты не оформляется в случае, если с момента истечения срока действия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изнес-карты прошло более 30 (тридцати) календарных дней.</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709" w:leader="none"/>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rPr>
        <w:t xml:space="preserve">10.7.2. Клиент по истечении срока, установленного пунктом 10.7.1 настоящих Условий, оформляет и </w:t>
      </w:r>
      <w:r>
        <w:rPr>
          <w:rFonts w:ascii="Times New Roman" w:hAnsi="Times New Roman" w:eastAsia="Times New Roman"/>
          <w:sz w:val="24"/>
          <w:szCs w:val="24"/>
          <w:highlight w:val="none"/>
        </w:rPr>
        <w:t xml:space="preserve">передает в Подразделение Банка</w:t>
      </w:r>
      <w:r>
        <w:rPr>
          <w:rFonts w:ascii="Times New Roman" w:hAnsi="Times New Roman" w:eastAsia="Times New Roman"/>
          <w:sz w:val="24"/>
          <w:szCs w:val="24"/>
          <w:highlight w:val="none"/>
        </w:rPr>
        <w:t xml:space="preserve"> заявление о расторжении Договора РКО и Заявление о расторжении Договора о выпуске и обслуживании бизнес-карты к расчетному счету</w:t>
      </w:r>
      <w:r>
        <w:rPr>
          <w:rFonts w:ascii="Times New Roman" w:hAnsi="Times New Roman" w:eastAsia="Times New Roman"/>
          <w:sz w:val="24"/>
          <w:szCs w:val="24"/>
          <w:highlight w:val="none"/>
        </w:rPr>
        <w:t xml:space="preserve">/</w:t>
      </w:r>
      <w:r>
        <w:rPr>
          <w:rFonts w:ascii="Times New Roman" w:hAnsi="Times New Roman" w:eastAsia="Times New Roman"/>
          <w:sz w:val="24"/>
          <w:szCs w:val="24"/>
          <w:highlight w:val="none"/>
        </w:rPr>
        <w:t xml:space="preserve"> Заявлени</w:t>
      </w:r>
      <w:r>
        <w:rPr>
          <w:rFonts w:ascii="Times New Roman" w:hAnsi="Times New Roman" w:eastAsia="Times New Roman"/>
          <w:sz w:val="24"/>
          <w:szCs w:val="24"/>
          <w:highlight w:val="none"/>
        </w:rPr>
        <w:t xml:space="preserve">е</w:t>
      </w:r>
      <w:r>
        <w:rPr>
          <w:rFonts w:ascii="Times New Roman" w:hAnsi="Times New Roman" w:eastAsia="Times New Roman"/>
          <w:sz w:val="24"/>
          <w:szCs w:val="24"/>
          <w:highlight w:val="none"/>
        </w:rPr>
        <w:t xml:space="preserve"> о расторжении Договора о выпуске и обслуживании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изнес-карты к расчетному счету </w:t>
      </w:r>
      <w:r>
        <w:rPr>
          <w:rFonts w:ascii="Times New Roman" w:hAnsi="Times New Roman" w:eastAsia="Times New Roman"/>
          <w:sz w:val="24"/>
          <w:szCs w:val="24"/>
          <w:highlight w:val="none"/>
        </w:rPr>
        <w:t xml:space="preserve">в рамках Единого сервисного договора</w:t>
      </w:r>
      <w:r>
        <w:rPr>
          <w:rFonts w:ascii="Times New Roman" w:hAnsi="Times New Roman" w:eastAsia="Times New Roman"/>
          <w:sz w:val="24"/>
          <w:szCs w:val="24"/>
          <w:highlight w:val="none"/>
        </w:rPr>
        <w:t xml:space="preserve">.</w:t>
      </w:r>
      <w:r>
        <w:rPr>
          <w:rFonts w:ascii="Times New Roman" w:hAnsi="Times New Roman" w:eastAsia="Times New Roman"/>
          <w:sz w:val="24"/>
          <w:szCs w:val="24"/>
          <w:highlight w:val="none"/>
        </w:rPr>
        <w:t xml:space="preserve"> Банк принимает заявление о расторжении Договора РКО и Заявление о расторжении Договора о выпуске и обслуживании Бизнес-карты к расчетному/ </w:t>
      </w:r>
      <w:r>
        <w:rPr>
          <w:rFonts w:ascii="Times New Roman" w:hAnsi="Times New Roman" w:eastAsia="Times New Roman"/>
          <w:sz w:val="24"/>
          <w:szCs w:val="24"/>
          <w:highlight w:val="none"/>
        </w:rPr>
        <w:t xml:space="preserve">Заявлени</w:t>
      </w:r>
      <w:r>
        <w:rPr>
          <w:rFonts w:ascii="Times New Roman" w:hAnsi="Times New Roman" w:eastAsia="Times New Roman"/>
          <w:sz w:val="24"/>
          <w:szCs w:val="24"/>
          <w:highlight w:val="none"/>
        </w:rPr>
        <w:t xml:space="preserve">е</w:t>
      </w:r>
      <w:r>
        <w:rPr>
          <w:rFonts w:ascii="Times New Roman" w:hAnsi="Times New Roman" w:eastAsia="Times New Roman"/>
          <w:sz w:val="24"/>
          <w:szCs w:val="24"/>
          <w:highlight w:val="none"/>
        </w:rPr>
        <w:t xml:space="preserve"> о расторжении Договора о выпуске и обслуживании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изнес-карты к расчетному счету </w:t>
      </w:r>
      <w:r>
        <w:rPr>
          <w:rFonts w:ascii="Times New Roman" w:hAnsi="Times New Roman" w:eastAsia="Times New Roman"/>
          <w:sz w:val="24"/>
          <w:szCs w:val="24"/>
          <w:highlight w:val="none"/>
        </w:rPr>
        <w:t xml:space="preserve">в рамках Единого сервисного договора счету при выполнении следующих условий:</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rPr>
        <w:t xml:space="preserve">-</w:t>
      </w:r>
      <w:r>
        <w:rPr>
          <w:rFonts w:ascii="Times New Roman" w:hAnsi="Times New Roman" w:eastAsia="Times New Roman"/>
          <w:sz w:val="24"/>
          <w:szCs w:val="24"/>
          <w:highlight w:val="none"/>
        </w:rPr>
        <w:tab/>
      </w:r>
      <w:r>
        <w:rPr>
          <w:rFonts w:ascii="Times New Roman" w:hAnsi="Times New Roman" w:eastAsia="Times New Roman"/>
          <w:sz w:val="24"/>
          <w:szCs w:val="24"/>
          <w:highlight w:val="none"/>
        </w:rPr>
        <w:t xml:space="preserve">урегулирования расчетов по Договору о выпуске и обслуживании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изнес-карты к расчетному счету</w:t>
      </w:r>
      <w:r>
        <w:rPr>
          <w:rFonts w:ascii="Times New Roman" w:hAnsi="Times New Roman" w:eastAsia="Times New Roman"/>
          <w:sz w:val="24"/>
          <w:szCs w:val="24"/>
          <w:highlight w:val="none"/>
        </w:rPr>
        <w:t xml:space="preserve">/</w:t>
      </w:r>
      <w:r>
        <w:rPr>
          <w:rFonts w:ascii="Times New Roman" w:hAnsi="Times New Roman" w:eastAsia="Times New Roman"/>
          <w:sz w:val="24"/>
          <w:szCs w:val="24"/>
          <w:highlight w:val="none"/>
        </w:rPr>
        <w:t xml:space="preserve"> Договор</w:t>
      </w:r>
      <w:r>
        <w:rPr>
          <w:rFonts w:ascii="Times New Roman" w:hAnsi="Times New Roman" w:eastAsia="Times New Roman"/>
          <w:sz w:val="24"/>
          <w:szCs w:val="24"/>
          <w:highlight w:val="none"/>
        </w:rPr>
        <w:t xml:space="preserve">у</w:t>
      </w:r>
      <w:r>
        <w:rPr>
          <w:rFonts w:ascii="Times New Roman" w:hAnsi="Times New Roman" w:eastAsia="Times New Roman"/>
          <w:sz w:val="24"/>
          <w:szCs w:val="24"/>
          <w:highlight w:val="none"/>
        </w:rPr>
        <w:t xml:space="preserve"> о выпуске и обслуживании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изнес-карты к расчетному счету </w:t>
      </w:r>
      <w:r>
        <w:rPr>
          <w:rFonts w:ascii="Times New Roman" w:hAnsi="Times New Roman" w:eastAsia="Times New Roman"/>
          <w:sz w:val="24"/>
          <w:szCs w:val="24"/>
          <w:highlight w:val="none"/>
        </w:rPr>
        <w:t xml:space="preserve">в рамках Единого сервисного договора</w:t>
      </w:r>
      <w:r>
        <w:rPr>
          <w:rFonts w:ascii="Times New Roman" w:hAnsi="Times New Roman" w:eastAsia="Times New Roman"/>
          <w:sz w:val="24"/>
          <w:szCs w:val="24"/>
          <w:highlight w:val="none"/>
        </w:rPr>
        <w:t xml:space="preserve">;</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rPr>
        <w:t xml:space="preserve">-</w:t>
      </w:r>
      <w:r>
        <w:rPr>
          <w:rFonts w:ascii="Times New Roman" w:hAnsi="Times New Roman" w:eastAsia="Times New Roman"/>
          <w:sz w:val="24"/>
          <w:szCs w:val="24"/>
          <w:highlight w:val="none"/>
        </w:rPr>
        <w:tab/>
      </w:r>
      <w:r>
        <w:rPr>
          <w:rFonts w:ascii="Times New Roman" w:hAnsi="Times New Roman" w:eastAsia="Times New Roman"/>
          <w:sz w:val="24"/>
          <w:szCs w:val="24"/>
          <w:highlight w:val="none"/>
        </w:rPr>
        <w:t xml:space="preserve">урегулирования в полном объеме всех споров, касающихся исполнения Договора о выпуске и обслуживании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изнес-карты к расчетному счету</w:t>
      </w:r>
      <w:r>
        <w:rPr>
          <w:rFonts w:ascii="Times New Roman" w:hAnsi="Times New Roman" w:eastAsia="Times New Roman"/>
          <w:sz w:val="24"/>
          <w:szCs w:val="24"/>
          <w:highlight w:val="none"/>
        </w:rPr>
        <w:t xml:space="preserve">/</w:t>
      </w:r>
      <w:r>
        <w:rPr>
          <w:rFonts w:ascii="Times New Roman" w:hAnsi="Times New Roman" w:eastAsia="Times New Roman"/>
          <w:sz w:val="24"/>
          <w:szCs w:val="24"/>
          <w:highlight w:val="none"/>
        </w:rPr>
        <w:t xml:space="preserve"> Договора о выпуске и обслуживании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изнес-карты к расчетному счету </w:t>
      </w:r>
      <w:r>
        <w:rPr>
          <w:rFonts w:ascii="Times New Roman" w:hAnsi="Times New Roman" w:eastAsia="Times New Roman"/>
          <w:sz w:val="24"/>
          <w:szCs w:val="24"/>
          <w:highlight w:val="none"/>
        </w:rPr>
        <w:t xml:space="preserve">в рамках Единого сервисного договора</w:t>
      </w:r>
      <w:r>
        <w:rPr>
          <w:rFonts w:ascii="Times New Roman" w:hAnsi="Times New Roman" w:eastAsia="Times New Roman"/>
          <w:sz w:val="24"/>
          <w:szCs w:val="24"/>
          <w:highlight w:val="none"/>
        </w:rPr>
        <w:t xml:space="preserve">;</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rPr>
        <w:t xml:space="preserve">-</w:t>
      </w:r>
      <w:r>
        <w:rPr>
          <w:rFonts w:ascii="Times New Roman" w:hAnsi="Times New Roman" w:eastAsia="Times New Roman"/>
          <w:sz w:val="24"/>
          <w:szCs w:val="24"/>
          <w:highlight w:val="none"/>
        </w:rPr>
        <w:tab/>
      </w:r>
      <w:r>
        <w:rPr>
          <w:rFonts w:ascii="Times New Roman" w:hAnsi="Times New Roman" w:eastAsia="Times New Roman"/>
          <w:sz w:val="24"/>
          <w:szCs w:val="24"/>
          <w:highlight w:val="none"/>
        </w:rPr>
        <w:t xml:space="preserve">возврата в Банк всех выпущенных к Счету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 или оформления Заявления об утрате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изнес-карты АО «Россельхозбанк» в случае ее утраты.</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rPr>
          <w:rFonts w:ascii="Times New Roman" w:hAnsi="Times New Roman" w:eastAsia="Times New Roman"/>
          <w:sz w:val="24"/>
          <w:szCs w:val="24"/>
          <w:highlight w:val="none"/>
        </w:rPr>
      </w:pPr>
      <w:r>
        <w:rPr>
          <w:rFonts w:ascii="Times New Roman" w:hAnsi="Times New Roman" w:eastAsia="Times New Roman"/>
          <w:sz w:val="24"/>
          <w:szCs w:val="24"/>
          <w:highlight w:val="none"/>
        </w:rPr>
        <w:t xml:space="preserve">10.7.3. Договор РКО и Договор о выпуске и обслуживании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изнес-карты к расчетному счету</w:t>
      </w:r>
      <w:r>
        <w:rPr>
          <w:rFonts w:ascii="Times New Roman" w:hAnsi="Times New Roman" w:eastAsia="Times New Roman"/>
          <w:sz w:val="24"/>
          <w:szCs w:val="24"/>
          <w:highlight w:val="none"/>
        </w:rPr>
        <w:t xml:space="preserve">/</w:t>
      </w:r>
      <w:r>
        <w:rPr>
          <w:rFonts w:ascii="Times New Roman" w:hAnsi="Times New Roman" w:eastAsia="Times New Roman"/>
          <w:sz w:val="24"/>
          <w:szCs w:val="24"/>
          <w:highlight w:val="none"/>
        </w:rPr>
        <w:t xml:space="preserve"> Договор о выпуске и обслуживании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изнес-карты к расчетному счету </w:t>
      </w:r>
      <w:r>
        <w:rPr>
          <w:rFonts w:ascii="Times New Roman" w:hAnsi="Times New Roman" w:eastAsia="Times New Roman"/>
          <w:sz w:val="24"/>
          <w:szCs w:val="24"/>
          <w:highlight w:val="none"/>
        </w:rPr>
        <w:t xml:space="preserve">в рамках Единого сервисного договора</w:t>
      </w:r>
      <w:r>
        <w:rPr>
          <w:rFonts w:ascii="Times New Roman" w:hAnsi="Times New Roman" w:eastAsia="Times New Roman"/>
          <w:sz w:val="24"/>
          <w:szCs w:val="24"/>
          <w:highlight w:val="none"/>
        </w:rPr>
        <w:t xml:space="preserve"> считаются расторгнутыми не позднее 7 (семи) календарных дней после получения заявления о расторжении Договора РКО и Заявления о расторжении Договора о выпуске </w:t>
      </w:r>
      <w:r>
        <w:rPr>
          <w:rFonts w:ascii="Times New Roman" w:hAnsi="Times New Roman" w:eastAsia="Times New Roman"/>
          <w:sz w:val="24"/>
          <w:szCs w:val="24"/>
          <w:highlight w:val="none"/>
        </w:rPr>
        <w:t xml:space="preserve">и обслуживании Бизнес-карты к расчетному счету/</w:t>
      </w:r>
      <w:r>
        <w:rPr>
          <w:rFonts w:ascii="Times New Roman" w:hAnsi="Times New Roman" w:eastAsia="Times New Roman"/>
          <w:sz w:val="24"/>
          <w:szCs w:val="24"/>
          <w:highlight w:val="none"/>
        </w:rPr>
        <w:t xml:space="preserve">Заявлени</w:t>
      </w:r>
      <w:r>
        <w:rPr>
          <w:rFonts w:ascii="Times New Roman" w:hAnsi="Times New Roman" w:eastAsia="Times New Roman"/>
          <w:sz w:val="24"/>
          <w:szCs w:val="24"/>
          <w:highlight w:val="none"/>
        </w:rPr>
        <w:t xml:space="preserve">я</w:t>
      </w:r>
      <w:r>
        <w:rPr>
          <w:rFonts w:ascii="Times New Roman" w:hAnsi="Times New Roman" w:eastAsia="Times New Roman"/>
          <w:sz w:val="24"/>
          <w:szCs w:val="24"/>
          <w:highlight w:val="none"/>
        </w:rPr>
        <w:t xml:space="preserve"> о расторжении Договора о выпуске и обслуживании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изнес-карты к расчетному счету </w:t>
      </w:r>
      <w:r>
        <w:rPr>
          <w:rFonts w:ascii="Times New Roman" w:hAnsi="Times New Roman" w:eastAsia="Times New Roman"/>
          <w:sz w:val="24"/>
          <w:szCs w:val="24"/>
          <w:highlight w:val="none"/>
        </w:rPr>
        <w:t xml:space="preserve">в рамках Единого сервисного договора и:</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rPr>
        <w:t xml:space="preserve">-</w:t>
      </w:r>
      <w:r>
        <w:rPr>
          <w:rFonts w:ascii="Times New Roman" w:hAnsi="Times New Roman" w:eastAsia="Times New Roman"/>
          <w:sz w:val="24"/>
          <w:szCs w:val="24"/>
          <w:highlight w:val="none"/>
        </w:rPr>
        <w:tab/>
      </w:r>
      <w:r>
        <w:rPr>
          <w:rFonts w:ascii="Times New Roman" w:hAnsi="Times New Roman" w:eastAsia="Times New Roman"/>
          <w:sz w:val="24"/>
          <w:szCs w:val="24"/>
          <w:highlight w:val="none"/>
        </w:rPr>
        <w:t xml:space="preserve">после сдачи в Банк Клиентом всех выданных Держателям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 (оформления Заявления об утрате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изнес-карты АО «Россельхозбанк») в сроки, установленные пунктом 10.7.1 настоящих Условий,</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rPr>
        <w:t xml:space="preserve">либо</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pStyle w:val="1872"/>
        <w:jc w:val="both"/>
        <w:tabs>
          <w:tab w:val="left" w:pos="1134" w:leader="none"/>
        </w:tabs>
        <w:rPr>
          <w:highlight w:val="none"/>
        </w:rPr>
      </w:pPr>
      <w:r>
        <w:rPr>
          <w:highlight w:val="none"/>
          <w:lang w:val="ru-RU"/>
        </w:rPr>
        <w:t xml:space="preserve">-</w:t>
      </w:r>
      <w:r>
        <w:rPr>
          <w:highlight w:val="none"/>
          <w:lang w:val="ru-RU"/>
        </w:rPr>
        <w:tab/>
      </w:r>
      <w:r>
        <w:rPr>
          <w:highlight w:val="none"/>
        </w:rPr>
        <w:t xml:space="preserve">после</w:t>
      </w:r>
      <w:r>
        <w:rPr>
          <w:highlight w:val="none"/>
          <w:lang w:val="ru-RU"/>
        </w:rPr>
        <w:t xml:space="preserve"> истечения срока действия всех Бизнес-карт, выпущенных к Счету, если Бизнес-карты не возвращены в Банк и Клиентом не оформлено Заявление об утрате Бизнес-карты АО «Россельхозбанк».</w:t>
      </w:r>
      <w:r>
        <w:rPr>
          <w:highlight w:val="none"/>
        </w:rPr>
      </w:r>
      <w:r>
        <w:rPr>
          <w:highlight w:val="none"/>
        </w:rPr>
      </w:r>
    </w:p>
    <w:p>
      <w:pPr>
        <w:ind w:firstLine="709"/>
        <w:jc w:val="both"/>
        <w:spacing w:after="0" w:line="240" w:lineRule="auto"/>
        <w:tabs>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10</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t xml:space="preserve">8</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tab/>
      </w:r>
      <w:r>
        <w:rPr>
          <w:rFonts w:ascii="Times New Roman" w:hAnsi="Times New Roman"/>
          <w:color w:val="000000"/>
          <w:sz w:val="24"/>
          <w:szCs w:val="24"/>
          <w:highlight w:val="none"/>
        </w:rPr>
        <w:t xml:space="preserve">Банк вправе в одностороннем </w:t>
      </w:r>
      <w:r>
        <w:rPr>
          <w:rFonts w:ascii="Times New Roman" w:hAnsi="Times New Roman"/>
          <w:color w:val="000000"/>
          <w:sz w:val="24"/>
          <w:szCs w:val="24"/>
          <w:highlight w:val="none"/>
        </w:rPr>
        <w:t xml:space="preserve">внесудебном </w:t>
      </w:r>
      <w:r>
        <w:rPr>
          <w:rFonts w:ascii="Times New Roman" w:hAnsi="Times New Roman"/>
          <w:color w:val="000000"/>
          <w:sz w:val="24"/>
          <w:szCs w:val="24"/>
          <w:highlight w:val="none"/>
        </w:rPr>
        <w:t xml:space="preserve">порядке расторгнуть Договор </w:t>
      </w:r>
      <w:r>
        <w:rPr>
          <w:rFonts w:ascii="Times New Roman" w:hAnsi="Times New Roman"/>
          <w:color w:val="000000"/>
          <w:sz w:val="24"/>
          <w:szCs w:val="24"/>
          <w:highlight w:val="none"/>
        </w:rPr>
        <w:t xml:space="preserve">РКО </w:t>
      </w:r>
      <w:r>
        <w:rPr>
          <w:rFonts w:ascii="Times New Roman" w:hAnsi="Times New Roman"/>
          <w:color w:val="000000"/>
          <w:sz w:val="24"/>
          <w:szCs w:val="24"/>
          <w:highlight w:val="none"/>
        </w:rPr>
        <w:t xml:space="preserve">в случаях и </w:t>
      </w:r>
      <w:r>
        <w:rPr>
          <w:rFonts w:ascii="Times New Roman" w:hAnsi="Times New Roman"/>
          <w:color w:val="000000"/>
          <w:sz w:val="24"/>
          <w:szCs w:val="24"/>
          <w:highlight w:val="none"/>
        </w:rPr>
        <w:t xml:space="preserve">в порядке</w:t>
      </w:r>
      <w:r>
        <w:rPr>
          <w:rFonts w:ascii="Times New Roman" w:hAnsi="Times New Roman"/>
          <w:color w:val="000000"/>
          <w:sz w:val="24"/>
          <w:szCs w:val="24"/>
          <w:highlight w:val="none"/>
        </w:rPr>
        <w:t xml:space="preserve">, установленн</w:t>
      </w:r>
      <w:r>
        <w:rPr>
          <w:rFonts w:ascii="Times New Roman" w:hAnsi="Times New Roman"/>
          <w:color w:val="000000"/>
          <w:sz w:val="24"/>
          <w:szCs w:val="24"/>
          <w:highlight w:val="none"/>
        </w:rPr>
        <w:t xml:space="preserve">ых</w:t>
      </w:r>
      <w:r>
        <w:rPr>
          <w:rFonts w:ascii="Times New Roman" w:hAnsi="Times New Roman"/>
          <w:color w:val="000000"/>
          <w:sz w:val="24"/>
          <w:szCs w:val="24"/>
          <w:highlight w:val="none"/>
        </w:rPr>
        <w:t xml:space="preserve"> законодательством Р</w:t>
      </w:r>
      <w:r>
        <w:rPr>
          <w:rFonts w:ascii="Times New Roman" w:hAnsi="Times New Roman"/>
          <w:color w:val="000000"/>
          <w:sz w:val="24"/>
          <w:szCs w:val="24"/>
          <w:highlight w:val="none"/>
        </w:rPr>
        <w:t xml:space="preserve">оссийской Федерации</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r>
      <w:r>
        <w:rPr>
          <w:rFonts w:ascii="Times New Roman" w:hAnsi="Times New Roman"/>
          <w:color w:val="000000"/>
          <w:sz w:val="24"/>
          <w:szCs w:val="24"/>
          <w:highlight w:val="none"/>
        </w:rPr>
      </w:r>
    </w:p>
    <w:p>
      <w:pPr>
        <w:pStyle w:val="1872"/>
        <w:jc w:val="both"/>
        <w:tabs>
          <w:tab w:val="left" w:pos="1134" w:leader="none"/>
        </w:tabs>
        <w:rPr>
          <w:highlight w:val="none"/>
        </w:rPr>
      </w:pPr>
      <w:r>
        <w:rPr>
          <w:color w:val="000000"/>
          <w:highlight w:val="none"/>
        </w:rPr>
        <w:t xml:space="preserve">-</w:t>
      </w:r>
      <w:r>
        <w:rPr>
          <w:color w:val="000000"/>
          <w:highlight w:val="none"/>
        </w:rPr>
        <w:tab/>
        <w:t xml:space="preserve">при отсутствии </w:t>
      </w:r>
      <w:r>
        <w:rPr>
          <w:iCs/>
          <w:highlight w:val="none"/>
        </w:rPr>
        <w:t xml:space="preserve">в течение двух лет операций по Счету. Договор РКО будет считаться расторгнутым по истечени</w:t>
      </w:r>
      <w:r>
        <w:rPr>
          <w:iCs/>
          <w:highlight w:val="none"/>
        </w:rPr>
        <w:t xml:space="preserve">и двух месяцев со дня направления Банком Клиенту письменного уведомления о расторжении Договора РКО с направление уведомления Клиенту в соответствии с действующим законодательством Российской Федерации в порядке, установленном пунктом 2.9 настоящих Условий</w:t>
      </w:r>
      <w:r>
        <w:rPr>
          <w:iCs/>
          <w:highlight w:val="none"/>
        </w:rPr>
        <w:t xml:space="preserve">;</w:t>
      </w:r>
      <w:r>
        <w:rPr>
          <w:highlight w:val="none"/>
        </w:rPr>
      </w:r>
      <w:r>
        <w:rPr>
          <w:highlight w:val="none"/>
        </w:rPr>
      </w:r>
    </w:p>
    <w:p>
      <w:pPr>
        <w:ind w:firstLine="709"/>
        <w:jc w:val="both"/>
        <w:spacing w:after="0" w:line="240" w:lineRule="auto"/>
        <w:tabs>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tab/>
      </w:r>
      <w:r>
        <w:rPr>
          <w:rFonts w:ascii="Times New Roman" w:hAnsi="Times New Roman"/>
          <w:color w:val="000000"/>
          <w:sz w:val="24"/>
          <w:szCs w:val="24"/>
          <w:highlight w:val="none"/>
        </w:rPr>
        <w:t xml:space="preserve">в случае принятия Банком в течение календарного года двух и более решений </w:t>
      </w:r>
      <w:r>
        <w:rPr>
          <w:rFonts w:ascii="Times New Roman" w:hAnsi="Times New Roman"/>
          <w:color w:val="000000"/>
          <w:sz w:val="24"/>
          <w:szCs w:val="24"/>
          <w:highlight w:val="none"/>
        </w:rPr>
        <w:br/>
      </w:r>
      <w:r>
        <w:rPr>
          <w:rFonts w:ascii="Times New Roman" w:hAnsi="Times New Roman"/>
          <w:color w:val="000000"/>
          <w:sz w:val="24"/>
          <w:szCs w:val="24"/>
          <w:highlight w:val="none"/>
        </w:rPr>
        <w:t xml:space="preserve">об отказе в совершении операции на основании распоряжения Клиента о совершении операции по Счету в соответствии с требованиями Федерального закона № 115-ФЗ.</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567" w:leader="none"/>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10</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t xml:space="preserve">9</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tab/>
      </w:r>
      <w:r>
        <w:rPr>
          <w:rFonts w:ascii="Times New Roman" w:hAnsi="Times New Roman"/>
          <w:color w:val="000000"/>
          <w:sz w:val="24"/>
          <w:szCs w:val="24"/>
          <w:highlight w:val="none"/>
        </w:rPr>
        <w:t xml:space="preserve">Договор </w:t>
      </w:r>
      <w:r>
        <w:rPr>
          <w:rFonts w:ascii="Times New Roman" w:hAnsi="Times New Roman"/>
          <w:color w:val="000000"/>
          <w:sz w:val="24"/>
          <w:szCs w:val="24"/>
          <w:highlight w:val="none"/>
        </w:rPr>
        <w:t xml:space="preserve">РКО </w:t>
      </w:r>
      <w:r>
        <w:rPr>
          <w:rFonts w:ascii="Times New Roman" w:hAnsi="Times New Roman"/>
          <w:color w:val="000000"/>
          <w:sz w:val="24"/>
          <w:szCs w:val="24"/>
          <w:highlight w:val="none"/>
        </w:rPr>
        <w:t xml:space="preserve">может быть расторгнут</w:t>
      </w:r>
      <w:r>
        <w:rPr>
          <w:rFonts w:ascii="Times New Roman" w:hAnsi="Times New Roman"/>
          <w:color w:val="000000"/>
          <w:sz w:val="24"/>
          <w:szCs w:val="24"/>
          <w:highlight w:val="none"/>
        </w:rPr>
        <w:t xml:space="preserve"> в случаях и в порядке, установленных законодательст</w:t>
      </w:r>
      <w:r>
        <w:rPr>
          <w:rFonts w:ascii="Times New Roman" w:hAnsi="Times New Roman"/>
          <w:color w:val="000000"/>
          <w:sz w:val="24"/>
          <w:szCs w:val="24"/>
          <w:highlight w:val="none"/>
        </w:rPr>
        <w:t xml:space="preserve">в</w:t>
      </w:r>
      <w:r>
        <w:rPr>
          <w:rFonts w:ascii="Times New Roman" w:hAnsi="Times New Roman"/>
          <w:color w:val="000000"/>
          <w:sz w:val="24"/>
          <w:szCs w:val="24"/>
          <w:highlight w:val="none"/>
        </w:rPr>
        <w:t xml:space="preserve">ом Российской Федерации</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567" w:leader="none"/>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tab/>
      </w:r>
      <w:r>
        <w:rPr>
          <w:rFonts w:ascii="Times New Roman" w:hAnsi="Times New Roman"/>
          <w:color w:val="000000"/>
          <w:sz w:val="24"/>
          <w:szCs w:val="24"/>
          <w:highlight w:val="none"/>
        </w:rPr>
        <w:t xml:space="preserve">в судебном порядке </w:t>
      </w:r>
      <w:r>
        <w:rPr>
          <w:rFonts w:ascii="Times New Roman" w:hAnsi="Times New Roman"/>
          <w:color w:val="000000"/>
          <w:sz w:val="24"/>
          <w:szCs w:val="24"/>
          <w:highlight w:val="none"/>
        </w:rPr>
        <w:t xml:space="preserve">п</w:t>
      </w:r>
      <w:r>
        <w:rPr>
          <w:rFonts w:ascii="Times New Roman" w:hAnsi="Times New Roman"/>
          <w:color w:val="000000"/>
          <w:sz w:val="24"/>
          <w:szCs w:val="24"/>
          <w:highlight w:val="none"/>
        </w:rPr>
        <w:t xml:space="preserve">о требованию Банка</w:t>
      </w:r>
      <w:r>
        <w:rPr>
          <w:rFonts w:ascii="Times New Roman" w:hAnsi="Times New Roman"/>
          <w:color w:val="000000"/>
          <w:sz w:val="24"/>
          <w:szCs w:val="24"/>
          <w:highlight w:val="none"/>
        </w:rPr>
        <w:t xml:space="preserve">, </w:t>
      </w:r>
      <w:r>
        <w:rPr>
          <w:rFonts w:ascii="Times New Roman" w:hAnsi="Times New Roman"/>
          <w:color w:val="000000"/>
          <w:sz w:val="24"/>
          <w:szCs w:val="24"/>
          <w:highlight w:val="none"/>
        </w:rPr>
        <w:t xml:space="preserve">в случае отсутствия операций по Счету в течение одного года</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567" w:leader="none"/>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tab/>
      </w:r>
      <w:r>
        <w:rPr>
          <w:rFonts w:ascii="Times New Roman" w:hAnsi="Times New Roman"/>
          <w:color w:val="000000"/>
          <w:sz w:val="24"/>
          <w:szCs w:val="24"/>
          <w:highlight w:val="none"/>
        </w:rPr>
        <w:t xml:space="preserve">во внесудебном порядке </w:t>
      </w:r>
      <w:r>
        <w:rPr>
          <w:rFonts w:ascii="Times New Roman" w:hAnsi="Times New Roman"/>
          <w:color w:val="000000"/>
          <w:sz w:val="24"/>
          <w:szCs w:val="24"/>
          <w:highlight w:val="none"/>
        </w:rPr>
        <w:t xml:space="preserve">по соглашению Сторон</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567" w:leader="none"/>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10</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t xml:space="preserve">10</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tab/>
      </w:r>
      <w:r>
        <w:rPr>
          <w:rFonts w:ascii="Times New Roman" w:hAnsi="Times New Roman"/>
          <w:color w:val="000000"/>
          <w:sz w:val="24"/>
          <w:szCs w:val="24"/>
          <w:highlight w:val="none"/>
        </w:rPr>
        <w:t xml:space="preserve">В</w:t>
      </w:r>
      <w:r>
        <w:rPr>
          <w:rFonts w:ascii="Times New Roman" w:hAnsi="Times New Roman"/>
          <w:color w:val="000000"/>
          <w:sz w:val="24"/>
          <w:szCs w:val="24"/>
          <w:highlight w:val="none"/>
        </w:rPr>
        <w:t xml:space="preserve">се споры по настоящему Договору </w:t>
      </w:r>
      <w:r>
        <w:rPr>
          <w:rFonts w:ascii="Times New Roman" w:hAnsi="Times New Roman"/>
          <w:color w:val="000000"/>
          <w:sz w:val="24"/>
          <w:szCs w:val="24"/>
          <w:highlight w:val="none"/>
        </w:rPr>
        <w:t xml:space="preserve">РКО </w:t>
      </w:r>
      <w:r>
        <w:rPr>
          <w:rFonts w:ascii="Times New Roman" w:hAnsi="Times New Roman"/>
          <w:color w:val="000000"/>
          <w:sz w:val="24"/>
          <w:szCs w:val="24"/>
          <w:highlight w:val="none"/>
        </w:rPr>
        <w:t xml:space="preserve">либо в связи с ним разрешаются Сторонами путем переговоров.</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567" w:leader="none"/>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Если в процессе переговоров С</w:t>
      </w:r>
      <w:r>
        <w:rPr>
          <w:rFonts w:ascii="Times New Roman" w:hAnsi="Times New Roman"/>
          <w:color w:val="000000"/>
          <w:sz w:val="24"/>
          <w:szCs w:val="24"/>
          <w:highlight w:val="none"/>
        </w:rPr>
        <w:t xml:space="preserve">тороны </w:t>
      </w:r>
      <w:r>
        <w:rPr>
          <w:rFonts w:ascii="Times New Roman" w:hAnsi="Times New Roman"/>
          <w:color w:val="000000"/>
          <w:sz w:val="24"/>
          <w:szCs w:val="24"/>
          <w:highlight w:val="none"/>
        </w:rPr>
        <w:t xml:space="preserve">не придут к взаимоприемлемому решению, споры разрешаются в соответствии с действующим законодательством Р</w:t>
      </w:r>
      <w:r>
        <w:rPr>
          <w:rFonts w:ascii="Times New Roman" w:hAnsi="Times New Roman"/>
          <w:color w:val="000000"/>
          <w:sz w:val="24"/>
          <w:szCs w:val="24"/>
          <w:highlight w:val="none"/>
        </w:rPr>
        <w:t xml:space="preserve">оссийской Федерации</w:t>
      </w:r>
      <w:r>
        <w:rPr>
          <w:rFonts w:ascii="Times New Roman" w:hAnsi="Times New Roman"/>
          <w:color w:val="000000"/>
          <w:sz w:val="24"/>
          <w:szCs w:val="24"/>
          <w:highlight w:val="none"/>
        </w:rPr>
        <w:t xml:space="preserve"> после обязательной претензионной процедуры досудебного урегулирования</w:t>
      </w:r>
      <w:r>
        <w:rPr>
          <w:rFonts w:ascii="Times New Roman" w:hAnsi="Times New Roman"/>
          <w:color w:val="000000"/>
          <w:sz w:val="24"/>
          <w:szCs w:val="24"/>
          <w:highlight w:val="none"/>
        </w:rPr>
        <w:t xml:space="preserve">. </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567" w:leader="none"/>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10</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t xml:space="preserve">1</w:t>
      </w:r>
      <w:r>
        <w:rPr>
          <w:rFonts w:ascii="Times New Roman" w:hAnsi="Times New Roman"/>
          <w:color w:val="000000"/>
          <w:sz w:val="24"/>
          <w:szCs w:val="24"/>
          <w:highlight w:val="none"/>
        </w:rPr>
        <w:t xml:space="preserve">1</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tab/>
      </w:r>
      <w:r>
        <w:rPr>
          <w:rFonts w:ascii="Times New Roman" w:hAnsi="Times New Roman"/>
          <w:color w:val="000000"/>
          <w:sz w:val="24"/>
          <w:szCs w:val="24"/>
          <w:highlight w:val="none"/>
        </w:rPr>
        <w:t xml:space="preserve">Во всем остальном</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t xml:space="preserve"> что прямо не предусмотрено Договором</w:t>
      </w:r>
      <w:r>
        <w:rPr>
          <w:rFonts w:ascii="Times New Roman" w:hAnsi="Times New Roman"/>
          <w:color w:val="000000"/>
          <w:sz w:val="24"/>
          <w:szCs w:val="24"/>
          <w:highlight w:val="none"/>
        </w:rPr>
        <w:t xml:space="preserve"> РКО</w:t>
      </w:r>
      <w:r>
        <w:rPr>
          <w:rFonts w:ascii="Times New Roman" w:hAnsi="Times New Roman"/>
          <w:color w:val="000000"/>
          <w:sz w:val="24"/>
          <w:szCs w:val="24"/>
          <w:highlight w:val="none"/>
        </w:rPr>
        <w:t xml:space="preserve">, </w:t>
      </w:r>
      <w:r>
        <w:rPr>
          <w:rFonts w:ascii="Times New Roman" w:hAnsi="Times New Roman"/>
          <w:color w:val="000000"/>
          <w:sz w:val="24"/>
          <w:szCs w:val="24"/>
          <w:highlight w:val="none"/>
        </w:rPr>
        <w:t xml:space="preserve">Стороны руководствуются законодательством Р</w:t>
      </w:r>
      <w:r>
        <w:rPr>
          <w:rFonts w:ascii="Times New Roman" w:hAnsi="Times New Roman"/>
          <w:color w:val="000000"/>
          <w:sz w:val="24"/>
          <w:szCs w:val="24"/>
          <w:highlight w:val="none"/>
        </w:rPr>
        <w:t xml:space="preserve">оссийской Федерации</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567" w:leader="none"/>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10</w:t>
      </w:r>
      <w:r>
        <w:rPr>
          <w:rFonts w:ascii="Times New Roman" w:hAnsi="Times New Roman"/>
          <w:color w:val="000000"/>
          <w:sz w:val="24"/>
          <w:szCs w:val="24"/>
          <w:highlight w:val="none"/>
        </w:rPr>
        <w:t xml:space="preserve">.1</w:t>
      </w:r>
      <w:r>
        <w:rPr>
          <w:rFonts w:ascii="Times New Roman" w:hAnsi="Times New Roman"/>
          <w:color w:val="000000"/>
          <w:sz w:val="24"/>
          <w:szCs w:val="24"/>
          <w:highlight w:val="none"/>
        </w:rPr>
        <w:t xml:space="preserve">2</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tab/>
        <w:t xml:space="preserve">Все приложения к настоящим Условиям являются неотъемлемой частью настоящих Условий.</w:t>
      </w:r>
      <w:r>
        <w:rPr>
          <w:rFonts w:ascii="Times New Roman" w:hAnsi="Times New Roman"/>
          <w:color w:val="000000"/>
          <w:sz w:val="24"/>
          <w:szCs w:val="24"/>
          <w:highlight w:val="none"/>
        </w:rPr>
      </w:r>
      <w:r>
        <w:rPr>
          <w:rFonts w:ascii="Times New Roman" w:hAnsi="Times New Roman"/>
          <w:color w:val="000000"/>
          <w:sz w:val="24"/>
          <w:szCs w:val="24"/>
          <w:highlight w:val="none"/>
        </w:rPr>
      </w:r>
    </w:p>
    <w:p>
      <w:pPr>
        <w:pStyle w:val="1872"/>
        <w:jc w:val="both"/>
        <w:tabs>
          <w:tab w:val="left" w:pos="0" w:leader="none"/>
          <w:tab w:val="left" w:pos="567" w:leader="none"/>
          <w:tab w:val="left" w:pos="1134" w:leader="none"/>
        </w:tabs>
        <w:rPr>
          <w:highlight w:val="none"/>
        </w:rPr>
      </w:pPr>
      <w:r>
        <w:rPr>
          <w:highlight w:val="none"/>
          <w:lang w:val="ru-RU"/>
        </w:rPr>
        <w:t xml:space="preserve">10.13.</w:t>
      </w:r>
      <w:r>
        <w:rPr>
          <w:highlight w:val="none"/>
          <w:lang w:val="ru-RU"/>
        </w:rPr>
        <w:tab/>
      </w:r>
      <w:r>
        <w:rPr>
          <w:highlight w:val="none"/>
        </w:rPr>
        <w:t xml:space="preserve">В случае если иностранным государством (его уполномоченными государственными органами, судами или иными уполномоченными субъектами применения </w:t>
      </w:r>
      <w:r>
        <w:rPr>
          <w:highlight w:val="none"/>
        </w:rPr>
        <w:t xml:space="preserve">права, в том числе центрального банка либо органа банковского надзора иностранного государства л</w:t>
      </w:r>
      <w:r>
        <w:rPr>
          <w:highlight w:val="none"/>
        </w:rPr>
        <w:t xml:space="preserve">ибо какого либо уполномоченного органа местного самоуправления) или международной (межгосударственной, межправительственной) организацией (ее уполномоченными органами или иными уполномоченными субъектами применения права) в отношении Банка, Клиента, иной к</w:t>
      </w:r>
      <w:r>
        <w:rPr>
          <w:highlight w:val="none"/>
        </w:rPr>
        <w:t xml:space="preserve">редитной организации, участвующей в проведении операции, введены любые ограничительные меры, в том числе, но не ограничиваясь, специальные режимы исполнения, ограничения в отношении соответствующего вида валюты платежа, электронных систем и каналов связи, </w:t>
      </w:r>
      <w:r>
        <w:rPr>
          <w:highlight w:val="none"/>
        </w:rPr>
        <w:t xml:space="preserve">используемых для осуществления </w:t>
      </w:r>
      <w:r>
        <w:rPr>
          <w:highlight w:val="none"/>
        </w:rPr>
        <w:t xml:space="preserve">расчетов между банками-корреспондентами, а также в случае если банками-корреспондентами, участвующими в проведении операции, </w:t>
      </w:r>
      <w:r>
        <w:rPr>
          <w:highlight w:val="none"/>
        </w:rPr>
        <w:t xml:space="preserve">совершаются любые действия/бездействия, в том числе, но не исключительно заморозка денежных средств, задержка исполнения распоряжений, ограничивающие проведение операции либо приняты законодательные и иные нормативные акты уполномоченных органов государств</w:t>
      </w:r>
      <w:r>
        <w:rPr>
          <w:highlight w:val="none"/>
        </w:rPr>
        <w:t xml:space="preserve">енной власти Российской Федерации/Банком России, связанные с запретительными и ограничительными мерами, в силу которых Банк не имеет возможности исполнения обязательств по перечислению остатка денежных средств, находящихся на Счете, выраженных в иностранно</w:t>
      </w:r>
      <w:r>
        <w:rPr>
          <w:highlight w:val="none"/>
        </w:rPr>
        <w:t xml:space="preserve">й валюте (далее – ограничительные меры), Банк вправе приостановить до отмены ограничительных мер исполнение своих обязательств по Договору РКО полностью или в части, касающиеся проведение операций с денежными средствами (включая их перечисление и выдачу), </w:t>
      </w:r>
      <w:r>
        <w:rPr>
          <w:highlight w:val="none"/>
        </w:rPr>
        <w:t xml:space="preserve">если указанные обязательства Банка перед Клиентом выражены в той же иностранной валюте, что и обязательства по договорам банковского счета (вклада), которые заключены между Банком и кредитной организацией и по которым реализация принадлежащих Банку прав тр</w:t>
      </w:r>
      <w:r>
        <w:rPr>
          <w:highlight w:val="none"/>
        </w:rPr>
        <w:t xml:space="preserve">ебования вследствие введения ограничительных мер является фактически невозможной, либо по своему усмотрению осуществить перечисление остатка денежных средств в российских рублях по курсу Банка, установленному на дату перечисления остатка денежных средств. </w:t>
      </w:r>
      <w:r>
        <w:rPr>
          <w:highlight w:val="none"/>
        </w:rPr>
      </w:r>
      <w:r>
        <w:rPr>
          <w:highlight w:val="none"/>
        </w:rPr>
      </w:r>
    </w:p>
    <w:p>
      <w:pPr>
        <w:ind w:firstLine="709"/>
        <w:jc w:val="both"/>
        <w:spacing w:after="0" w:line="240" w:lineRule="auto"/>
        <w:rPr>
          <w:rFonts w:ascii="Times New Roman" w:hAnsi="Times New Roman"/>
          <w:sz w:val="24"/>
          <w:szCs w:val="24"/>
          <w:highlight w:val="none"/>
        </w:rPr>
      </w:pPr>
      <w:r>
        <w:rPr>
          <w:rFonts w:ascii="Times New Roman" w:hAnsi="Times New Roman"/>
          <w:sz w:val="24"/>
          <w:szCs w:val="24"/>
          <w:highlight w:val="none"/>
        </w:rPr>
        <w:t xml:space="preserve">Перечисление остатка денежных средств в российских рублях осуществляется Банком по реквизитам, указанным </w:t>
      </w:r>
      <w:r>
        <w:rPr>
          <w:rFonts w:ascii="Times New Roman" w:hAnsi="Times New Roman"/>
          <w:sz w:val="24"/>
          <w:szCs w:val="24"/>
          <w:highlight w:val="none"/>
        </w:rPr>
        <w:t xml:space="preserve">Клиент</w:t>
      </w:r>
      <w:r>
        <w:rPr>
          <w:rFonts w:ascii="Times New Roman" w:hAnsi="Times New Roman"/>
          <w:sz w:val="24"/>
          <w:szCs w:val="24"/>
          <w:highlight w:val="none"/>
        </w:rPr>
        <w:t xml:space="preserve">ом в заявлении о расторжении Договора РКО. </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rPr>
          <w:rFonts w:ascii="Times New Roman" w:hAnsi="Times New Roman"/>
          <w:sz w:val="24"/>
          <w:szCs w:val="24"/>
          <w:highlight w:val="none"/>
        </w:rPr>
      </w:pPr>
      <w:r>
        <w:rPr>
          <w:rFonts w:ascii="Times New Roman" w:hAnsi="Times New Roman"/>
          <w:sz w:val="24"/>
          <w:szCs w:val="24"/>
          <w:highlight w:val="none"/>
        </w:rPr>
        <w:t xml:space="preserve">Обязательства </w:t>
      </w:r>
      <w:r>
        <w:rPr>
          <w:rFonts w:ascii="Times New Roman" w:hAnsi="Times New Roman"/>
          <w:sz w:val="24"/>
          <w:szCs w:val="24"/>
          <w:highlight w:val="none"/>
        </w:rPr>
        <w:t xml:space="preserve">по перечислению остатка денежных средств, находящихся на Счете</w:t>
      </w:r>
      <w:r>
        <w:rPr>
          <w:rFonts w:ascii="Times New Roman" w:hAnsi="Times New Roman"/>
          <w:sz w:val="24"/>
          <w:szCs w:val="24"/>
          <w:highlight w:val="none"/>
        </w:rPr>
        <w:t xml:space="preserve">, выраженные в иностранной валюте, исполненные в российских рублях в порядке, установленном настоящим пунктом, признаются Сторонами исполненными надлежащим образом.</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rPr>
          <w:rFonts w:ascii="Times New Roman" w:hAnsi="Times New Roman"/>
          <w:sz w:val="24"/>
          <w:szCs w:val="24"/>
          <w:highlight w:val="none"/>
        </w:rPr>
      </w:pPr>
      <w:r>
        <w:rPr>
          <w:rFonts w:ascii="Times New Roman" w:hAnsi="Times New Roman"/>
          <w:sz w:val="24"/>
          <w:szCs w:val="24"/>
          <w:highlight w:val="none"/>
        </w:rPr>
        <w:t xml:space="preserve">Банк вправе выбрать иные способы исполнения обязательств, в порядке и на условиях, установленных законодательством, в том числе указами Президента Российской Федерации.</w:t>
      </w:r>
      <w:r>
        <w:rPr>
          <w:rFonts w:ascii="Times New Roman" w:hAnsi="Times New Roman"/>
          <w:sz w:val="24"/>
          <w:szCs w:val="24"/>
          <w:highlight w:val="none"/>
        </w:rPr>
      </w:r>
      <w:r>
        <w:rPr>
          <w:rFonts w:ascii="Times New Roman" w:hAnsi="Times New Roman"/>
          <w:sz w:val="24"/>
          <w:szCs w:val="24"/>
          <w:highlight w:val="none"/>
        </w:rPr>
      </w:r>
    </w:p>
    <w:p>
      <w:pPr>
        <w:pStyle w:val="1872"/>
        <w:jc w:val="both"/>
        <w:tabs>
          <w:tab w:val="left" w:pos="1134" w:leader="none"/>
        </w:tabs>
        <w:rPr>
          <w:highlight w:val="none"/>
        </w:rPr>
      </w:pPr>
      <w:r>
        <w:rPr>
          <w:highlight w:val="none"/>
          <w:lang w:val="ru-RU" w:eastAsia="ru-RU"/>
        </w:rPr>
        <w:t xml:space="preserve">Банк в случаях, указанных в настоящем пункте, ответственности не несет.</w:t>
      </w:r>
      <w:r>
        <w:rPr>
          <w:highlight w:val="none"/>
        </w:rPr>
      </w:r>
      <w:r>
        <w:rPr>
          <w:highlight w:val="none"/>
        </w:rPr>
      </w:r>
    </w:p>
    <w:p>
      <w:pPr>
        <w:ind w:firstLine="709"/>
        <w:jc w:val="both"/>
        <w:spacing w:after="0" w:line="240" w:lineRule="auto"/>
        <w:tabs>
          <w:tab w:val="left" w:pos="0" w:leader="none"/>
          <w:tab w:val="left" w:pos="567" w:leader="none"/>
          <w:tab w:val="left" w:pos="1134" w:leader="none"/>
        </w:tabs>
        <w:rPr>
          <w:rFonts w:ascii="Times New Roman" w:hAnsi="Times New Roman"/>
          <w:sz w:val="24"/>
          <w:szCs w:val="24"/>
          <w:highlight w:val="none"/>
        </w:rPr>
      </w:pPr>
      <w:r>
        <w:rPr>
          <w:rFonts w:ascii="Times New Roman" w:hAnsi="Times New Roman"/>
          <w:sz w:val="24"/>
          <w:szCs w:val="24"/>
          <w:highlight w:val="none"/>
        </w:rPr>
      </w:r>
      <w:r>
        <w:rPr>
          <w:rFonts w:ascii="Times New Roman" w:hAnsi="Times New Roman"/>
          <w:sz w:val="24"/>
          <w:szCs w:val="24"/>
          <w:highlight w:val="none"/>
        </w:rPr>
      </w:r>
      <w:r>
        <w:rPr>
          <w:rFonts w:ascii="Times New Roman" w:hAnsi="Times New Roman"/>
          <w:sz w:val="24"/>
          <w:szCs w:val="24"/>
          <w:highlight w:val="none"/>
        </w:rPr>
      </w:r>
    </w:p>
    <w:sectPr>
      <w:headerReference w:type="default" r:id="rId9"/>
      <w:footnotePr/>
      <w:endnotePr/>
      <w:type w:val="nextPage"/>
      <w:pgSz w:w="11906" w:h="16838" w:orient="portrait"/>
      <w:pgMar w:top="1134" w:right="851" w:bottom="1134" w:left="1134"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font>
  <w:font w:name="Wingdings">
    <w:panose1 w:val="05000000000000000000"/>
  </w:font>
  <w:font w:name="Times New Roman CYR">
    <w:panose1 w:val="02020603050405020304"/>
  </w:font>
  <w:font w:name="Courier New">
    <w:panose1 w:val="02070309020205020404"/>
  </w:font>
  <w:font w:name="Tahoma">
    <w:panose1 w:val="020B0604030504040204"/>
  </w:font>
  <w:font w:name="Cambria">
    <w:panose1 w:val="02040503050406030204"/>
  </w:font>
  <w:font w:name="Arial">
    <w:panose1 w:val="020B0604020202020204"/>
  </w:font>
  <w:font w:name="Times New Roman">
    <w:panose1 w:val="02020603050405020304"/>
  </w:font>
  <w:font w:name="Calibri">
    <w:panose1 w:val="020F0502020204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862"/>
        <w:jc w:val="both"/>
        <w:spacing w:after="0" w:afterAutospacing="0" w:line="240" w:lineRule="auto"/>
        <w:rPr>
          <w:highlight w:val="none"/>
        </w:rPr>
      </w:pPr>
      <w:r>
        <w:rPr>
          <w:rStyle w:val="1864"/>
          <w:rFonts w:ascii="Times New Roman" w:hAnsi="Times New Roman" w:eastAsia="Times New Roman" w:cs="Times New Roman"/>
          <w:sz w:val="20"/>
          <w:szCs w:val="20"/>
          <w:highlight w:val="none"/>
        </w:rPr>
        <w:footnoteRef/>
      </w:r>
      <w:r>
        <w:rPr>
          <w:rFonts w:ascii="Times New Roman" w:hAnsi="Times New Roman" w:eastAsia="Times New Roman" w:cs="Times New Roman"/>
          <w:sz w:val="20"/>
          <w:szCs w:val="20"/>
          <w:highlight w:val="none"/>
        </w:rPr>
        <w:t xml:space="preserve">Перечень Архивных ТП размещен на сайте Банка в разделе «Архив Тарифных планов» (https://www.rshb.ru/business/rko-docs).</w:t>
      </w:r>
      <w:r>
        <w:rPr>
          <w:rFonts w:ascii="Times New Roman" w:hAnsi="Times New Roman" w:eastAsia="Times New Roman" w:cs="Times New Roman"/>
          <w:sz w:val="20"/>
          <w:szCs w:val="20"/>
          <w:highlight w:val="none"/>
        </w:rPr>
        <w:t xml:space="preserve"> </w:t>
      </w:r>
      <w:r>
        <w:rPr>
          <w:highlight w:val="none"/>
        </w:rPr>
      </w:r>
      <w:r>
        <w:rPr>
          <w:highlight w:val="none"/>
        </w:rPr>
      </w:r>
    </w:p>
  </w:footnote>
  <w:footnote w:id="3">
    <w:p>
      <w:pPr>
        <w:pStyle w:val="1862"/>
        <w:ind w:hanging="20"/>
        <w:jc w:val="both"/>
        <w:spacing w:after="0" w:line="240" w:lineRule="auto"/>
        <w:rPr>
          <w:rFonts w:ascii="Times New Roman" w:hAnsi="Times New Roman"/>
          <w:sz w:val="18"/>
          <w:szCs w:val="18"/>
        </w:rPr>
      </w:pPr>
      <w:r>
        <w:rPr>
          <w:rStyle w:val="1864"/>
          <w:rFonts w:ascii="Times New Roman" w:hAnsi="Times New Roman"/>
          <w:sz w:val="18"/>
          <w:szCs w:val="18"/>
        </w:rPr>
        <w:footnoteRef/>
      </w:r>
      <w:r>
        <w:rPr>
          <w:rFonts w:ascii="Times New Roman" w:hAnsi="Times New Roman"/>
          <w:sz w:val="18"/>
          <w:szCs w:val="18"/>
        </w:rPr>
        <w:t xml:space="preserve"> Памятка</w:t>
      </w:r>
      <w:r>
        <w:rPr>
          <w:rFonts w:ascii="Times New Roman" w:hAnsi="Times New Roman"/>
          <w:b/>
          <w:sz w:val="18"/>
          <w:szCs w:val="18"/>
        </w:rPr>
        <w:t xml:space="preserve"> – </w:t>
      </w:r>
      <w:r>
        <w:rPr>
          <w:rFonts w:ascii="Times New Roman" w:hAnsi="Times New Roman"/>
          <w:sz w:val="18"/>
          <w:szCs w:val="18"/>
        </w:rPr>
        <w:t xml:space="preserve">Памятка Держателя бизнес-карты АО «Россельхозбанк», являющаяся Приложением 1 к Условиям выпуска и обслуживания бизнес-карт АО</w:t>
      </w:r>
      <w:r>
        <w:rPr>
          <w:rFonts w:ascii="Times New Roman" w:hAnsi="Times New Roman"/>
          <w:sz w:val="18"/>
          <w:szCs w:val="18"/>
          <w:lang w:val="ru-RU"/>
        </w:rPr>
        <w:t xml:space="preserve"> </w:t>
      </w:r>
      <w:r>
        <w:rPr>
          <w:rFonts w:ascii="Times New Roman" w:hAnsi="Times New Roman"/>
          <w:sz w:val="18"/>
          <w:szCs w:val="18"/>
        </w:rPr>
        <w:t xml:space="preserve">«Россельхозбанк» к расчетному счету и неотъемлемой частью Договора о выпуске и обслуживании бизнес-карты к расчетному счету с Клиентом.</w:t>
      </w:r>
      <w:r>
        <w:rPr>
          <w:rFonts w:ascii="Times New Roman" w:hAnsi="Times New Roman"/>
          <w:sz w:val="18"/>
          <w:szCs w:val="18"/>
        </w:rPr>
      </w:r>
      <w:r>
        <w:rPr>
          <w:rFonts w:ascii="Times New Roman" w:hAnsi="Times New Roman"/>
          <w:sz w:val="18"/>
          <w:szCs w:val="18"/>
        </w:rPr>
      </w:r>
    </w:p>
  </w:footnote>
  <w:footnote w:id="4">
    <w:p>
      <w:pPr>
        <w:pStyle w:val="1862"/>
        <w:jc w:val="both"/>
        <w:spacing w:after="0" w:line="240" w:lineRule="auto"/>
        <w:rPr>
          <w:lang w:val="ru-RU"/>
        </w:rPr>
      </w:pPr>
      <w:r>
        <w:rPr>
          <w:rStyle w:val="1864"/>
          <w:rFonts w:ascii="Times New Roman" w:hAnsi="Times New Roman"/>
        </w:rPr>
        <w:footnoteRef/>
      </w:r>
      <w:r>
        <w:rPr>
          <w:rFonts w:ascii="Times New Roman" w:hAnsi="Times New Roman"/>
        </w:rPr>
        <w:t xml:space="preserve"> </w:t>
      </w:r>
      <w:r>
        <w:rPr>
          <w:rFonts w:ascii="Times New Roman" w:hAnsi="Times New Roman"/>
          <w:sz w:val="18"/>
          <w:szCs w:val="18"/>
        </w:rPr>
        <w:t xml:space="preserve">Памятка</w:t>
      </w:r>
      <w:r>
        <w:rPr>
          <w:rFonts w:ascii="Times New Roman" w:hAnsi="Times New Roman"/>
          <w:b/>
          <w:sz w:val="18"/>
          <w:szCs w:val="18"/>
        </w:rPr>
        <w:t xml:space="preserve"> – </w:t>
      </w:r>
      <w:r>
        <w:rPr>
          <w:rFonts w:ascii="Times New Roman" w:hAnsi="Times New Roman"/>
          <w:sz w:val="18"/>
          <w:szCs w:val="18"/>
        </w:rPr>
        <w:t xml:space="preserve">Памятка Держателя Бизнес-карты АО «Россельхозбанк», являющаяся Приложением 1 к Условиям</w:t>
      </w:r>
      <w:r>
        <w:rPr>
          <w:rFonts w:ascii="Times New Roman" w:hAnsi="Times New Roman"/>
          <w:sz w:val="18"/>
          <w:szCs w:val="18"/>
        </w:rPr>
        <w:t xml:space="preserve"> выпуска и обслуживания Бизнес-карт АО</w:t>
      </w:r>
      <w:r>
        <w:rPr>
          <w:rFonts w:ascii="Times New Roman" w:hAnsi="Times New Roman"/>
          <w:sz w:val="18"/>
          <w:szCs w:val="18"/>
        </w:rPr>
        <w:t xml:space="preserve"> «Россельхозбанк» к расчетному счету/ к Условиям выпуска и обслуживания Бизнес-карт АО </w:t>
      </w:r>
      <w:r>
        <w:rPr>
          <w:rFonts w:ascii="Times New Roman" w:hAnsi="Times New Roman"/>
          <w:sz w:val="18"/>
          <w:szCs w:val="18"/>
        </w:rPr>
        <w:t xml:space="preserve">«Россельхозбанк» к расчетному счету</w:t>
      </w:r>
      <w:r>
        <w:rPr>
          <w:rFonts w:ascii="Times New Roman" w:hAnsi="Times New Roman"/>
          <w:sz w:val="18"/>
          <w:szCs w:val="18"/>
        </w:rPr>
        <w:t xml:space="preserve"> </w:t>
      </w:r>
      <w:r>
        <w:rPr>
          <w:rFonts w:ascii="Times New Roman" w:hAnsi="Times New Roman"/>
          <w:sz w:val="18"/>
          <w:szCs w:val="18"/>
        </w:rPr>
        <w:t xml:space="preserve">в рамках Единого сервисного договора и неотъемлемой частью Договора о выпуске и обслуживании Бизнес-карты к расчетному счету с Клиентом</w:t>
      </w:r>
      <w:r>
        <w:rPr>
          <w:rFonts w:ascii="Times New Roman" w:hAnsi="Times New Roman"/>
          <w:sz w:val="18"/>
          <w:szCs w:val="18"/>
        </w:rPr>
        <w:t xml:space="preserve">/</w:t>
      </w:r>
      <w:r>
        <w:rPr>
          <w:rFonts w:ascii="Times New Roman" w:hAnsi="Times New Roman" w:eastAsia="Times New Roman"/>
          <w:b/>
          <w:bCs/>
          <w:sz w:val="24"/>
          <w:szCs w:val="24"/>
          <w:lang w:eastAsia="ru-RU"/>
        </w:rPr>
        <w:t xml:space="preserve"> </w:t>
      </w:r>
      <w:r>
        <w:rPr>
          <w:rFonts w:ascii="Times New Roman" w:hAnsi="Times New Roman" w:eastAsia="Times New Roman"/>
          <w:bCs/>
          <w:sz w:val="18"/>
          <w:szCs w:val="18"/>
          <w:lang w:eastAsia="ru-RU"/>
        </w:rPr>
        <w:t xml:space="preserve">Договора о выпуске и обслуживании Бизнес-карты к расчетному счету в рамках Единого сервисного договора</w:t>
      </w:r>
      <w:r>
        <w:rPr>
          <w:rFonts w:ascii="Times New Roman" w:hAnsi="Times New Roman" w:eastAsia="Times New Roman"/>
          <w:bCs/>
          <w:sz w:val="18"/>
          <w:szCs w:val="18"/>
          <w:lang w:val="ru-RU" w:eastAsia="ru-RU"/>
        </w:rPr>
        <w:t xml:space="preserve">.</w:t>
      </w:r>
      <w:r>
        <w:rPr>
          <w:lang w:val="ru-RU"/>
        </w:rPr>
      </w:r>
      <w:r>
        <w:rPr>
          <w:lang w:val="ru-RU"/>
        </w:rPr>
      </w:r>
    </w:p>
  </w:footnote>
  <w:footnote w:id="5">
    <w:p>
      <w:pPr>
        <w:pStyle w:val="1862"/>
        <w:jc w:val="both"/>
        <w:spacing w:after="0" w:line="240" w:lineRule="auto"/>
        <w:rPr>
          <w:rFonts w:ascii="Times New Roman" w:hAnsi="Times New Roman"/>
          <w:sz w:val="18"/>
          <w:szCs w:val="18"/>
          <w:lang w:val="ru-RU"/>
        </w:rPr>
      </w:pPr>
      <w:r>
        <w:rPr>
          <w:rStyle w:val="1864"/>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ru-RU"/>
        </w:rPr>
        <w:t xml:space="preserve">Услуга выпуска и обслуживания Бизнес-карт нерезидентам не предоставляется.</w:t>
      </w:r>
      <w:r>
        <w:rPr>
          <w:rFonts w:ascii="Times New Roman" w:hAnsi="Times New Roman"/>
          <w:sz w:val="18"/>
          <w:szCs w:val="18"/>
          <w:lang w:val="ru-RU"/>
        </w:rPr>
      </w:r>
      <w:r>
        <w:rPr>
          <w:rFonts w:ascii="Times New Roman" w:hAnsi="Times New Roman"/>
          <w:sz w:val="18"/>
          <w:szCs w:val="18"/>
          <w:lang w:val="ru-RU"/>
        </w:rPr>
      </w:r>
    </w:p>
  </w:footnote>
  <w:footnote w:id="6">
    <w:p>
      <w:pPr>
        <w:pStyle w:val="1862"/>
        <w:jc w:val="both"/>
        <w:spacing w:after="0" w:line="240" w:lineRule="auto"/>
        <w:rPr>
          <w:rFonts w:ascii="Times New Roman" w:hAnsi="Times New Roman"/>
          <w:sz w:val="18"/>
          <w:szCs w:val="18"/>
        </w:rPr>
      </w:pPr>
      <w:r>
        <w:rPr>
          <w:rStyle w:val="1864"/>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ru-RU"/>
        </w:rPr>
        <w:t xml:space="preserve">Оборудование, предоставляемое Клиенту Партнером Банка, позволяет Клиенту в рамках Договора на оказание услуг получить от Партнера Банка: </w:t>
      </w:r>
      <w:r>
        <w:rPr>
          <w:rFonts w:ascii="Times New Roman" w:hAnsi="Times New Roman"/>
          <w:sz w:val="18"/>
          <w:szCs w:val="18"/>
        </w:rPr>
      </w:r>
      <w:r>
        <w:rPr>
          <w:rFonts w:ascii="Times New Roman" w:hAnsi="Times New Roman"/>
          <w:sz w:val="18"/>
          <w:szCs w:val="18"/>
        </w:rPr>
      </w:r>
    </w:p>
    <w:p>
      <w:pPr>
        <w:pStyle w:val="1862"/>
        <w:jc w:val="both"/>
        <w:spacing w:after="0" w:line="240" w:lineRule="auto"/>
        <w:rPr>
          <w:rFonts w:ascii="Times New Roman" w:hAnsi="Times New Roman"/>
          <w:sz w:val="18"/>
          <w:szCs w:val="18"/>
        </w:rPr>
      </w:pPr>
      <w:r>
        <w:rPr>
          <w:rFonts w:ascii="Times New Roman" w:hAnsi="Times New Roman"/>
          <w:sz w:val="18"/>
          <w:szCs w:val="18"/>
        </w:rPr>
        <w:t xml:space="preserve">- возможность</w:t>
      </w:r>
      <w:r>
        <w:rPr>
          <w:rFonts w:ascii="Times New Roman" w:hAnsi="Times New Roman"/>
          <w:sz w:val="18"/>
          <w:szCs w:val="18"/>
        </w:rPr>
        <w:t xml:space="preserve"> регистрации контрольно-кассовой техники в </w:t>
      </w:r>
      <w:r>
        <w:rPr>
          <w:rFonts w:ascii="Times New Roman" w:hAnsi="Times New Roman"/>
          <w:sz w:val="18"/>
          <w:szCs w:val="18"/>
          <w:lang w:val="ru-RU"/>
        </w:rPr>
        <w:t xml:space="preserve">налоговом органе</w:t>
      </w:r>
      <w:r>
        <w:rPr>
          <w:rFonts w:ascii="Times New Roman" w:hAnsi="Times New Roman"/>
          <w:sz w:val="18"/>
          <w:szCs w:val="18"/>
        </w:rPr>
        <w:t xml:space="preserve">, </w:t>
      </w:r>
      <w:r>
        <w:rPr>
          <w:rFonts w:ascii="Times New Roman" w:hAnsi="Times New Roman"/>
          <w:sz w:val="18"/>
          <w:szCs w:val="18"/>
        </w:rPr>
      </w:r>
      <w:r>
        <w:rPr>
          <w:rFonts w:ascii="Times New Roman" w:hAnsi="Times New Roman"/>
          <w:sz w:val="18"/>
          <w:szCs w:val="18"/>
        </w:rPr>
      </w:r>
    </w:p>
    <w:p>
      <w:pPr>
        <w:pStyle w:val="1862"/>
        <w:jc w:val="both"/>
        <w:spacing w:after="0" w:line="240" w:lineRule="auto"/>
        <w:rPr>
          <w:rFonts w:ascii="Times New Roman" w:hAnsi="Times New Roman"/>
          <w:sz w:val="18"/>
          <w:szCs w:val="18"/>
        </w:rPr>
      </w:pPr>
      <w:r>
        <w:rPr>
          <w:rFonts w:ascii="Times New Roman" w:hAnsi="Times New Roman"/>
          <w:sz w:val="18"/>
          <w:szCs w:val="18"/>
        </w:rPr>
        <w:t xml:space="preserve">- коды активации на услуги </w:t>
      </w:r>
      <w:r>
        <w:rPr>
          <w:rFonts w:ascii="Times New Roman" w:hAnsi="Times New Roman"/>
          <w:sz w:val="18"/>
          <w:szCs w:val="18"/>
          <w:lang w:val="ru-RU"/>
        </w:rPr>
        <w:t xml:space="preserve">оператора</w:t>
      </w:r>
      <w:r>
        <w:rPr>
          <w:rFonts w:ascii="Times New Roman" w:hAnsi="Times New Roman"/>
          <w:sz w:val="18"/>
          <w:szCs w:val="18"/>
        </w:rPr>
        <w:t xml:space="preserve"> фискальных данных, </w:t>
      </w:r>
      <w:r>
        <w:rPr>
          <w:rFonts w:ascii="Times New Roman" w:hAnsi="Times New Roman"/>
          <w:sz w:val="18"/>
          <w:szCs w:val="18"/>
        </w:rPr>
      </w:r>
      <w:r>
        <w:rPr>
          <w:rFonts w:ascii="Times New Roman" w:hAnsi="Times New Roman"/>
          <w:sz w:val="18"/>
          <w:szCs w:val="18"/>
        </w:rPr>
      </w:r>
    </w:p>
    <w:p>
      <w:pPr>
        <w:pStyle w:val="1862"/>
        <w:jc w:val="both"/>
        <w:spacing w:after="0" w:line="240" w:lineRule="auto"/>
        <w:rPr>
          <w:rFonts w:ascii="Times New Roman" w:hAnsi="Times New Roman"/>
          <w:sz w:val="18"/>
          <w:szCs w:val="18"/>
        </w:rPr>
      </w:pPr>
      <w:r>
        <w:rPr>
          <w:rFonts w:ascii="Times New Roman" w:hAnsi="Times New Roman"/>
          <w:sz w:val="18"/>
          <w:szCs w:val="18"/>
        </w:rPr>
        <w:t xml:space="preserve">- аренду контрольно-кассовой техники и фискального накопителя, </w:t>
      </w:r>
      <w:r>
        <w:rPr>
          <w:rFonts w:ascii="Times New Roman" w:hAnsi="Times New Roman"/>
          <w:sz w:val="18"/>
          <w:szCs w:val="18"/>
        </w:rPr>
      </w:r>
      <w:r>
        <w:rPr>
          <w:rFonts w:ascii="Times New Roman" w:hAnsi="Times New Roman"/>
          <w:sz w:val="18"/>
          <w:szCs w:val="18"/>
        </w:rPr>
      </w:r>
    </w:p>
    <w:p>
      <w:pPr>
        <w:pStyle w:val="1862"/>
        <w:jc w:val="both"/>
        <w:spacing w:after="0" w:line="240" w:lineRule="auto"/>
        <w:rPr>
          <w:rFonts w:ascii="Times New Roman" w:hAnsi="Times New Roman"/>
          <w:sz w:val="18"/>
          <w:szCs w:val="18"/>
          <w:lang w:val="ru-RU"/>
        </w:rPr>
      </w:pPr>
      <w:r>
        <w:rPr>
          <w:rFonts w:ascii="Times New Roman" w:hAnsi="Times New Roman"/>
          <w:sz w:val="18"/>
          <w:szCs w:val="18"/>
        </w:rPr>
        <w:t xml:space="preserve">- техническую поддержку</w:t>
      </w:r>
      <w:r>
        <w:rPr>
          <w:rFonts w:ascii="Times New Roman" w:hAnsi="Times New Roman"/>
          <w:sz w:val="18"/>
          <w:szCs w:val="18"/>
          <w:lang w:val="ru-RU"/>
        </w:rPr>
        <w:t xml:space="preserve"> оборудования </w:t>
      </w:r>
      <w:r>
        <w:rPr>
          <w:rFonts w:ascii="Times New Roman" w:hAnsi="Times New Roman"/>
          <w:sz w:val="18"/>
          <w:szCs w:val="18"/>
        </w:rPr>
        <w:t xml:space="preserve">24/7</w:t>
      </w:r>
      <w:r>
        <w:rPr>
          <w:rFonts w:ascii="Times New Roman" w:hAnsi="Times New Roman"/>
          <w:sz w:val="18"/>
          <w:szCs w:val="18"/>
          <w:lang w:val="ru-RU"/>
        </w:rPr>
        <w:t xml:space="preserve">.</w:t>
      </w:r>
      <w:r>
        <w:rPr>
          <w:rFonts w:ascii="Times New Roman" w:hAnsi="Times New Roman"/>
          <w:sz w:val="18"/>
          <w:szCs w:val="18"/>
          <w:lang w:val="ru-RU"/>
        </w:rPr>
      </w:r>
      <w:r>
        <w:rPr>
          <w:rFonts w:ascii="Times New Roman" w:hAnsi="Times New Roman"/>
          <w:sz w:val="18"/>
          <w:szCs w:val="18"/>
          <w:lang w:val="ru-RU"/>
        </w:rPr>
      </w:r>
    </w:p>
    <w:p>
      <w:pPr>
        <w:pStyle w:val="1862"/>
        <w:jc w:val="both"/>
        <w:spacing w:after="0" w:line="240" w:lineRule="auto"/>
        <w:rPr>
          <w:rFonts w:ascii="Times New Roman" w:hAnsi="Times New Roman"/>
          <w:sz w:val="18"/>
          <w:szCs w:val="18"/>
        </w:rPr>
      </w:pPr>
      <w:r>
        <w:rPr>
          <w:rFonts w:ascii="Times New Roman" w:hAnsi="Times New Roman"/>
          <w:sz w:val="18"/>
          <w:szCs w:val="18"/>
        </w:rPr>
        <w:t xml:space="preserve">-</w:t>
      </w:r>
      <w:r>
        <w:rPr>
          <w:rFonts w:ascii="Times New Roman" w:hAnsi="Times New Roman"/>
          <w:sz w:val="18"/>
          <w:szCs w:val="18"/>
          <w:lang w:val="ru-RU"/>
        </w:rPr>
        <w:t xml:space="preserve"> иные параметры предоставления услуг/оборудования, предусмотренные Договором на оказание услуг</w:t>
      </w:r>
      <w:r>
        <w:rPr>
          <w:rFonts w:ascii="Times New Roman" w:hAnsi="Times New Roman"/>
          <w:sz w:val="18"/>
          <w:szCs w:val="18"/>
        </w:rPr>
        <w:t xml:space="preserve">.</w:t>
      </w:r>
      <w:r>
        <w:rPr>
          <w:rFonts w:ascii="Times New Roman" w:hAnsi="Times New Roman"/>
          <w:sz w:val="18"/>
          <w:szCs w:val="18"/>
        </w:rPr>
      </w:r>
      <w:r>
        <w:rPr>
          <w:rFonts w:ascii="Times New Roman" w:hAnsi="Times New Roman"/>
          <w:sz w:val="18"/>
          <w:szCs w:val="18"/>
        </w:rPr>
      </w:r>
    </w:p>
  </w:footnote>
  <w:footnote w:id="7">
    <w:p>
      <w:pPr>
        <w:pStyle w:val="1862"/>
        <w:jc w:val="both"/>
        <w:spacing w:after="0" w:line="240" w:lineRule="auto"/>
        <w:rPr>
          <w:rFonts w:ascii="Times New Roman" w:hAnsi="Times New Roman"/>
          <w:sz w:val="18"/>
          <w:szCs w:val="18"/>
          <w:lang w:val="ru-RU"/>
        </w:rPr>
      </w:pPr>
      <w:r>
        <w:rPr>
          <w:rStyle w:val="1864"/>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ru-RU"/>
        </w:rPr>
        <w:t xml:space="preserve">За исключением ограничений по операциям по расчетным счетам в рамках исполнения требований Федерального закона от 07.08.2001 № 115-ФЗ «О противодействии легализации (отмыванию) доходов, полученных преступным путем, и финансированию терроризма».</w:t>
      </w:r>
      <w:r>
        <w:rPr>
          <w:rFonts w:ascii="Times New Roman" w:hAnsi="Times New Roman"/>
          <w:sz w:val="18"/>
          <w:szCs w:val="18"/>
          <w:lang w:val="ru-RU"/>
        </w:rPr>
      </w:r>
      <w:r>
        <w:rPr>
          <w:rFonts w:ascii="Times New Roman" w:hAnsi="Times New Roman"/>
          <w:sz w:val="18"/>
          <w:szCs w:val="18"/>
          <w:lang w:val="ru-RU"/>
        </w:rPr>
      </w:r>
    </w:p>
  </w:footnote>
  <w:footnote w:id="8">
    <w:p>
      <w:pPr>
        <w:pStyle w:val="1862"/>
        <w:jc w:val="both"/>
        <w:spacing w:after="0" w:line="240" w:lineRule="auto"/>
        <w:rPr>
          <w:sz w:val="18"/>
          <w:szCs w:val="18"/>
          <w:lang w:val="ru-RU"/>
        </w:rPr>
      </w:pPr>
      <w:r>
        <w:rPr>
          <w:rStyle w:val="1864"/>
          <w:rFonts w:ascii="Times New Roman" w:hAnsi="Times New Roman"/>
          <w:sz w:val="18"/>
          <w:szCs w:val="18"/>
        </w:rPr>
        <w:footnoteRef/>
      </w:r>
      <w:r>
        <w:rPr>
          <w:rFonts w:ascii="Times New Roman" w:hAnsi="Times New Roman"/>
          <w:sz w:val="18"/>
          <w:szCs w:val="18"/>
          <w:lang w:val="ru-RU"/>
        </w:rPr>
        <w:t xml:space="preserve"> За исключением ограничений по операциям по расчетным счетам в рамках исполнения требований Федерального закона от 07.08.2001 № 115-ФЗ «О противодействии легализации (отмыванию) доходов, полученных преступным путем, и финансированию терроризма».</w:t>
      </w:r>
      <w:r>
        <w:rPr>
          <w:sz w:val="18"/>
          <w:szCs w:val="18"/>
          <w:lang w:val="ru-RU"/>
        </w:rPr>
      </w:r>
      <w:r>
        <w:rPr>
          <w:sz w:val="18"/>
          <w:szCs w:val="18"/>
          <w:lang w:val="ru-RU"/>
        </w:rPr>
      </w:r>
    </w:p>
  </w:footnote>
  <w:footnote w:id="9">
    <w:p>
      <w:pPr>
        <w:pStyle w:val="1862"/>
        <w:jc w:val="both"/>
        <w:spacing w:after="0" w:line="240" w:lineRule="auto"/>
        <w:rPr>
          <w:rFonts w:ascii="Times New Roman" w:hAnsi="Times New Roman"/>
          <w:sz w:val="18"/>
          <w:szCs w:val="18"/>
        </w:rPr>
      </w:pPr>
      <w:r>
        <w:rPr>
          <w:rStyle w:val="1864"/>
          <w:rFonts w:ascii="Times New Roman" w:hAnsi="Times New Roman"/>
          <w:sz w:val="18"/>
          <w:szCs w:val="18"/>
        </w:rPr>
        <w:footnoteRef/>
      </w:r>
      <w:r>
        <w:rPr>
          <w:rFonts w:ascii="Times New Roman" w:hAnsi="Times New Roman"/>
          <w:sz w:val="18"/>
          <w:szCs w:val="18"/>
        </w:rPr>
        <w:t xml:space="preserve"> Предоставление банковских продуктов/услуг в рамках ТП доступно в подразделениях Банка, в которых такая возможность реализована. Информация о предоставлении банковских продуктов/услуг в рамках Тарифных планов размещается Банком </w:t>
      </w:r>
      <w:r>
        <w:rPr>
          <w:rFonts w:ascii="Times New Roman" w:hAnsi="Times New Roman"/>
          <w:sz w:val="18"/>
          <w:szCs w:val="18"/>
          <w:lang w:val="ru-RU"/>
        </w:rPr>
        <w:br/>
      </w:r>
      <w:r>
        <w:rPr>
          <w:rFonts w:ascii="Times New Roman" w:hAnsi="Times New Roman"/>
          <w:sz w:val="18"/>
          <w:szCs w:val="18"/>
        </w:rPr>
        <w:t xml:space="preserve">в соответствии с п</w:t>
      </w:r>
      <w:r>
        <w:rPr>
          <w:rFonts w:ascii="Times New Roman" w:hAnsi="Times New Roman"/>
          <w:sz w:val="18"/>
          <w:szCs w:val="18"/>
          <w:lang w:val="ru-RU"/>
        </w:rPr>
        <w:t xml:space="preserve">унктом</w:t>
      </w:r>
      <w:r>
        <w:rPr>
          <w:rFonts w:ascii="Times New Roman" w:hAnsi="Times New Roman"/>
          <w:sz w:val="18"/>
          <w:szCs w:val="18"/>
        </w:rPr>
        <w:t xml:space="preserve"> 2.4 настоящих Условий.</w:t>
      </w:r>
      <w:r>
        <w:rPr>
          <w:rFonts w:ascii="Times New Roman" w:hAnsi="Times New Roman"/>
          <w:sz w:val="18"/>
          <w:szCs w:val="18"/>
        </w:rPr>
      </w:r>
      <w:r>
        <w:rPr>
          <w:rFonts w:ascii="Times New Roman" w:hAnsi="Times New Roman"/>
          <w:sz w:val="18"/>
          <w:szCs w:val="18"/>
        </w:rPr>
      </w:r>
    </w:p>
  </w:footnote>
  <w:footnote w:id="10">
    <w:p>
      <w:pPr>
        <w:pStyle w:val="1862"/>
        <w:jc w:val="both"/>
        <w:spacing w:after="0" w:line="240" w:lineRule="auto"/>
        <w:rPr>
          <w:rFonts w:ascii="Times New Roman" w:hAnsi="Times New Roman"/>
        </w:rPr>
      </w:pPr>
      <w:r>
        <w:rPr>
          <w:rStyle w:val="1864"/>
          <w:rFonts w:ascii="Times New Roman" w:hAnsi="Times New Roman"/>
        </w:rPr>
        <w:footnoteRef/>
      </w:r>
      <w:r>
        <w:rPr>
          <w:rFonts w:ascii="Times New Roman" w:hAnsi="Times New Roman"/>
        </w:rPr>
        <w:t xml:space="preserve"> </w:t>
      </w:r>
      <w:r>
        <w:rPr>
          <w:rFonts w:ascii="Times New Roman" w:hAnsi="Times New Roman"/>
          <w:lang w:val="ru-RU"/>
        </w:rPr>
        <w:t xml:space="preserve">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w:t>
      </w:r>
      <w:r>
        <w:rPr>
          <w:rFonts w:ascii="Times New Roman" w:hAnsi="Times New Roman"/>
          <w:lang w:val="ru-RU"/>
        </w:rPr>
        <w:t xml:space="preserve">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Pr>
          <w:rFonts w:ascii="Times New Roman" w:hAnsi="Times New Roman"/>
        </w:rPr>
        <w:t xml:space="preserve">.</w:t>
      </w:r>
      <w:r>
        <w:rPr>
          <w:rFonts w:ascii="Times New Roman" w:hAnsi="Times New Roman"/>
        </w:rPr>
      </w:r>
      <w:r>
        <w:rPr>
          <w:rFonts w:ascii="Times New Roman" w:hAnsi="Times New Roman"/>
        </w:rPr>
      </w:r>
    </w:p>
  </w:footnote>
  <w:footnote w:id="11">
    <w:p>
      <w:pPr>
        <w:pStyle w:val="1862"/>
        <w:jc w:val="both"/>
        <w:spacing w:after="0" w:line="240" w:lineRule="auto"/>
        <w:rPr>
          <w:rFonts w:ascii="Times New Roman" w:hAnsi="Times New Roman"/>
          <w:sz w:val="18"/>
          <w:szCs w:val="18"/>
        </w:rPr>
      </w:pPr>
      <w:r>
        <w:rPr>
          <w:rStyle w:val="1864"/>
          <w:rFonts w:ascii="Times New Roman" w:hAnsi="Times New Roman"/>
          <w:sz w:val="18"/>
          <w:szCs w:val="18"/>
        </w:rPr>
        <w:footnoteRef/>
      </w:r>
      <w:r>
        <w:rPr>
          <w:rFonts w:ascii="Times New Roman" w:hAnsi="Times New Roman"/>
          <w:sz w:val="18"/>
          <w:szCs w:val="18"/>
        </w:rPr>
        <w:t xml:space="preserve"> 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w:t>
      </w:r>
      <w:r>
        <w:rPr>
          <w:rFonts w:ascii="Times New Roman" w:hAnsi="Times New Roman"/>
          <w:sz w:val="18"/>
          <w:szCs w:val="18"/>
        </w:rPr>
        <w:t xml:space="preserve">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Pr>
          <w:rFonts w:ascii="Times New Roman" w:hAnsi="Times New Roman"/>
          <w:sz w:val="18"/>
          <w:szCs w:val="18"/>
        </w:rPr>
      </w:r>
      <w:r>
        <w:rPr>
          <w:rFonts w:ascii="Times New Roman" w:hAnsi="Times New Roman"/>
          <w:sz w:val="18"/>
          <w:szCs w:val="18"/>
        </w:rPr>
      </w:r>
    </w:p>
  </w:footnote>
  <w:footnote w:id="12">
    <w:p>
      <w:pPr>
        <w:jc w:val="both"/>
        <w:spacing w:after="0" w:line="240" w:lineRule="auto"/>
        <w:rPr>
          <w:rFonts w:ascii="Times New Roman" w:hAnsi="Times New Roman"/>
          <w:sz w:val="18"/>
          <w:szCs w:val="18"/>
        </w:rPr>
      </w:pPr>
      <w:r>
        <w:rPr>
          <w:rFonts w:ascii="Times New Roman" w:hAnsi="Times New Roman"/>
          <w:sz w:val="18"/>
          <w:szCs w:val="18"/>
          <w:vertAlign w:val="superscript"/>
        </w:rPr>
        <w:footnoteRef/>
      </w:r>
      <w:r>
        <w:rPr>
          <w:rFonts w:ascii="Times New Roman" w:hAnsi="Times New Roman"/>
          <w:sz w:val="18"/>
          <w:szCs w:val="18"/>
        </w:rPr>
        <w:t xml:space="preserve"> </w:t>
      </w:r>
      <w:r>
        <w:rPr>
          <w:rFonts w:ascii="Times New Roman" w:hAnsi="Times New Roman"/>
          <w:sz w:val="18"/>
          <w:szCs w:val="18"/>
        </w:rPr>
        <w:t xml:space="preserve">Не может быть ограничено право Клиента - блокируемого лица по осуществлению операций, предусмотренных ч. 3 ст. 3.1 Федерального закона № 281-ФЗ,</w:t>
      </w:r>
      <w:r>
        <w:rPr>
          <w:rFonts w:ascii="Times New Roman" w:hAnsi="Times New Roman" w:eastAsia="Times New Roman"/>
          <w:sz w:val="18"/>
          <w:szCs w:val="18"/>
          <w:lang w:eastAsia="ru-RU"/>
        </w:rPr>
        <w:t xml:space="preserve"> </w:t>
      </w:r>
      <w:r>
        <w:rPr>
          <w:rFonts w:ascii="Times New Roman" w:hAnsi="Times New Roman"/>
          <w:sz w:val="18"/>
          <w:szCs w:val="18"/>
        </w:rPr>
        <w:t xml:space="preserve">если осуществление таких операций возможно в соответствии с режимом Счета.</w:t>
      </w:r>
      <w:r>
        <w:rPr>
          <w:rFonts w:ascii="Times New Roman" w:hAnsi="Times New Roman"/>
          <w:sz w:val="18"/>
          <w:szCs w:val="18"/>
        </w:rPr>
      </w:r>
      <w:r>
        <w:rPr>
          <w:rFonts w:ascii="Times New Roman" w:hAnsi="Times New Roman"/>
          <w:sz w:val="18"/>
          <w:szCs w:val="18"/>
        </w:rPr>
      </w:r>
    </w:p>
  </w:footnote>
  <w:footnote w:id="13">
    <w:p>
      <w:pPr>
        <w:pStyle w:val="1862"/>
        <w:jc w:val="both"/>
        <w:rPr>
          <w:rFonts w:ascii="Times New Roman" w:hAnsi="Times New Roman"/>
          <w:sz w:val="18"/>
          <w:szCs w:val="18"/>
        </w:rPr>
      </w:pPr>
      <w:r>
        <w:rPr>
          <w:rStyle w:val="1864"/>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ru-RU"/>
        </w:rPr>
        <w:t xml:space="preserve">Здесь и далее по тексту Условий: к блокируемым лицам относятся лица, указанные в ч. 2.1 ст. 3 Федерального закона </w:t>
      </w:r>
      <w:r>
        <w:rPr>
          <w:rFonts w:ascii="Times New Roman" w:hAnsi="Times New Roman"/>
          <w:sz w:val="18"/>
          <w:szCs w:val="18"/>
          <w:lang w:val="ru-RU"/>
        </w:rPr>
        <w:br/>
      </w:r>
      <w:r>
        <w:rPr>
          <w:rFonts w:ascii="Times New Roman" w:hAnsi="Times New Roman"/>
          <w:sz w:val="18"/>
          <w:szCs w:val="18"/>
          <w:lang w:val="ru-RU"/>
        </w:rPr>
        <w:t xml:space="preserve">№ 281-ФЗ.</w:t>
      </w:r>
      <w:r>
        <w:rPr>
          <w:rFonts w:ascii="Times New Roman" w:hAnsi="Times New Roman"/>
          <w:sz w:val="18"/>
          <w:szCs w:val="18"/>
        </w:rPr>
      </w:r>
      <w:r>
        <w:rPr>
          <w:rFonts w:ascii="Times New Roman" w:hAnsi="Times New Roman"/>
          <w:sz w:val="18"/>
          <w:szCs w:val="18"/>
        </w:rPr>
      </w:r>
    </w:p>
  </w:footnote>
  <w:footnote w:id="14">
    <w:p>
      <w:pPr>
        <w:pStyle w:val="1862"/>
        <w:jc w:val="both"/>
        <w:spacing w:after="0" w:line="240" w:lineRule="auto"/>
        <w:rPr>
          <w:rFonts w:ascii="Times New Roman" w:hAnsi="Times New Roman"/>
          <w:sz w:val="18"/>
          <w:szCs w:val="18"/>
          <w:lang w:val="ru-RU" w:eastAsia="ru-RU"/>
        </w:rPr>
      </w:pPr>
      <w:r>
        <w:rPr>
          <w:rFonts w:ascii="Times New Roman" w:hAnsi="Times New Roman"/>
          <w:sz w:val="18"/>
          <w:szCs w:val="18"/>
          <w:vertAlign w:val="superscript"/>
          <w:lang w:val="ru-RU" w:eastAsia="ru-RU"/>
        </w:rPr>
        <w:footnoteRef/>
      </w:r>
      <w:r>
        <w:rPr>
          <w:rFonts w:ascii="Times New Roman" w:hAnsi="Times New Roman"/>
          <w:sz w:val="18"/>
          <w:szCs w:val="18"/>
          <w:lang w:val="ru-RU" w:eastAsia="ru-RU"/>
        </w:rPr>
        <w:t xml:space="preserve"> Единый реестр доменных имен ведется Роскомнадзором (Федеральная служба по надзору в сфере связи, информационных технологий и массовых коммуникаций) в сети интернет по адресу: </w:t>
      </w:r>
      <w:hyperlink r:id="rId1" w:tooltip="https://eais.rkn.gov.ru/" w:history="1">
        <w:r>
          <w:rPr>
            <w:rFonts w:ascii="Times New Roman" w:hAnsi="Times New Roman"/>
            <w:sz w:val="18"/>
            <w:szCs w:val="18"/>
            <w:lang w:val="ru-RU" w:eastAsia="ru-RU"/>
          </w:rPr>
          <w:t xml:space="preserve">https://eais.rkn.gov.ru/</w:t>
        </w:r>
      </w:hyperlink>
      <w:r>
        <w:rPr>
          <w:rFonts w:ascii="Times New Roman" w:hAnsi="Times New Roman"/>
          <w:sz w:val="18"/>
          <w:szCs w:val="18"/>
          <w:lang w:val="ru-RU" w:eastAsia="ru-RU"/>
        </w:rPr>
        <w:t xml:space="preserve">.</w:t>
      </w:r>
      <w:r>
        <w:rPr>
          <w:rFonts w:ascii="Times New Roman" w:hAnsi="Times New Roman"/>
          <w:sz w:val="18"/>
          <w:szCs w:val="18"/>
          <w:lang w:val="ru-RU" w:eastAsia="ru-RU"/>
        </w:rPr>
      </w:r>
      <w:r>
        <w:rPr>
          <w:rFonts w:ascii="Times New Roman" w:hAnsi="Times New Roman"/>
          <w:sz w:val="18"/>
          <w:szCs w:val="18"/>
          <w:lang w:val="ru-RU" w:eastAsia="ru-RU"/>
        </w:rPr>
      </w:r>
    </w:p>
  </w:footnote>
  <w:footnote w:id="15">
    <w:p>
      <w:pPr>
        <w:pStyle w:val="1862"/>
        <w:jc w:val="both"/>
        <w:spacing w:after="0" w:line="240" w:lineRule="auto"/>
        <w:rPr>
          <w:rFonts w:ascii="Times New Roman" w:hAnsi="Times New Roman"/>
          <w:sz w:val="18"/>
          <w:szCs w:val="18"/>
          <w:lang w:val="ru-RU" w:eastAsia="ru-RU"/>
        </w:rPr>
      </w:pPr>
      <w:r>
        <w:rPr>
          <w:rStyle w:val="1864"/>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ru-RU" w:eastAsia="ru-RU"/>
        </w:rPr>
        <w:t xml:space="preserve">Без согласия Клиента или с согласия Клиента, полученного под влиянием обмана или при злоупотреблении доверием.</w:t>
      </w:r>
      <w:r>
        <w:rPr>
          <w:rFonts w:ascii="Times New Roman" w:hAnsi="Times New Roman"/>
          <w:sz w:val="18"/>
          <w:szCs w:val="18"/>
          <w:lang w:val="ru-RU" w:eastAsia="ru-RU"/>
        </w:rPr>
      </w:r>
      <w:r>
        <w:rPr>
          <w:rFonts w:ascii="Times New Roman" w:hAnsi="Times New Roman"/>
          <w:sz w:val="18"/>
          <w:szCs w:val="18"/>
          <w:lang w:val="ru-RU" w:eastAsia="ru-RU"/>
        </w:rPr>
      </w:r>
    </w:p>
  </w:footnote>
  <w:footnote w:id="16">
    <w:p>
      <w:pPr>
        <w:pStyle w:val="1862"/>
        <w:jc w:val="both"/>
        <w:spacing w:after="0" w:line="240" w:lineRule="auto"/>
        <w:rPr>
          <w:rFonts w:ascii="Times New Roman" w:hAnsi="Times New Roman"/>
          <w:sz w:val="18"/>
          <w:szCs w:val="18"/>
        </w:rPr>
      </w:pPr>
      <w:r>
        <w:rPr>
          <w:rStyle w:val="1864"/>
          <w:rFonts w:ascii="Times New Roman" w:hAnsi="Times New Roman"/>
          <w:sz w:val="18"/>
          <w:szCs w:val="18"/>
        </w:rPr>
        <w:footnoteRef/>
      </w:r>
      <w:r>
        <w:rPr>
          <w:rFonts w:ascii="Times New Roman" w:hAnsi="Times New Roman"/>
          <w:sz w:val="18"/>
          <w:szCs w:val="18"/>
        </w:rPr>
        <w:t xml:space="preserve"> Соответствующий порядок информирования и направления повторных операций и последующих повторных операций по картам, СБП устанавливается соответствующими договорами, предусматривающими проведение таких операций между Банком и Клиентом.</w:t>
      </w:r>
      <w:r>
        <w:rPr>
          <w:rFonts w:ascii="Times New Roman" w:hAnsi="Times New Roman"/>
          <w:sz w:val="18"/>
          <w:szCs w:val="18"/>
        </w:rPr>
      </w:r>
      <w:r>
        <w:rPr>
          <w:rFonts w:ascii="Times New Roman" w:hAnsi="Times New Roman"/>
          <w:sz w:val="18"/>
          <w:szCs w:val="18"/>
        </w:rPr>
      </w:r>
    </w:p>
  </w:footnote>
  <w:footnote w:id="17">
    <w:p>
      <w:pPr>
        <w:pStyle w:val="1862"/>
        <w:jc w:val="both"/>
        <w:spacing w:after="0" w:line="240" w:lineRule="auto"/>
        <w:rPr>
          <w:rFonts w:ascii="Times New Roman" w:hAnsi="Times New Roman"/>
          <w:sz w:val="18"/>
          <w:szCs w:val="18"/>
        </w:rPr>
      </w:pPr>
      <w:r>
        <w:rPr>
          <w:rStyle w:val="1864"/>
          <w:rFonts w:ascii="Times New Roman" w:hAnsi="Times New Roman"/>
          <w:sz w:val="18"/>
          <w:szCs w:val="18"/>
        </w:rPr>
        <w:footnoteRef/>
      </w:r>
      <w:r>
        <w:rPr>
          <w:rFonts w:ascii="Times New Roman" w:hAnsi="Times New Roman"/>
          <w:sz w:val="18"/>
          <w:szCs w:val="18"/>
        </w:rPr>
        <w:t xml:space="preserve"> Банк России в целях обеспечения защиты информации при осуществлении переводов денежных средств осуществляет формирование и ведение базы данных о случаях и попытках осуществления ПДСБДСК.</w:t>
      </w:r>
      <w:r>
        <w:rPr>
          <w:rFonts w:ascii="Times New Roman" w:hAnsi="Times New Roman"/>
          <w:sz w:val="18"/>
          <w:szCs w:val="18"/>
        </w:rPr>
      </w:r>
      <w:r>
        <w:rPr>
          <w:rFonts w:ascii="Times New Roman" w:hAnsi="Times New Roman"/>
          <w:sz w:val="18"/>
          <w:szCs w:val="18"/>
        </w:rPr>
      </w:r>
    </w:p>
  </w:footnote>
  <w:footnote w:id="18">
    <w:p>
      <w:pPr>
        <w:pStyle w:val="1862"/>
        <w:jc w:val="both"/>
        <w:spacing w:after="0" w:line="240" w:lineRule="auto"/>
        <w:rPr>
          <w:rFonts w:ascii="Times New Roman" w:hAnsi="Times New Roman"/>
          <w:sz w:val="18"/>
          <w:szCs w:val="18"/>
        </w:rPr>
      </w:pPr>
      <w:r>
        <w:rPr>
          <w:rStyle w:val="1864"/>
          <w:rFonts w:ascii="Times New Roman" w:hAnsi="Times New Roman"/>
          <w:sz w:val="18"/>
          <w:szCs w:val="18"/>
        </w:rPr>
        <w:footnoteRef/>
      </w:r>
      <w:r>
        <w:rPr>
          <w:rFonts w:ascii="Times New Roman" w:hAnsi="Times New Roman"/>
          <w:sz w:val="18"/>
          <w:szCs w:val="18"/>
        </w:rPr>
        <w:t xml:space="preserve"> В случае, если Клиенту требуется дальнейший прием Банком к исполнению распоряжения о переводе денежных средств, имеющего признаки ПДСБДСК.</w:t>
      </w:r>
      <w:r>
        <w:rPr>
          <w:rFonts w:ascii="Times New Roman" w:hAnsi="Times New Roman"/>
          <w:sz w:val="18"/>
          <w:szCs w:val="18"/>
        </w:rPr>
      </w:r>
      <w:r>
        <w:rPr>
          <w:rFonts w:ascii="Times New Roman" w:hAnsi="Times New Roman"/>
          <w:sz w:val="18"/>
          <w:szCs w:val="18"/>
        </w:rPr>
      </w:r>
    </w:p>
  </w:footnote>
  <w:footnote w:id="19">
    <w:p>
      <w:pPr>
        <w:pStyle w:val="1862"/>
        <w:jc w:val="both"/>
        <w:spacing w:after="0" w:line="240" w:lineRule="auto"/>
        <w:rPr>
          <w:rFonts w:ascii="Times New Roman" w:hAnsi="Times New Roman"/>
          <w:sz w:val="18"/>
          <w:szCs w:val="18"/>
        </w:rPr>
      </w:pPr>
      <w:r>
        <w:rPr>
          <w:rStyle w:val="1864"/>
          <w:rFonts w:ascii="Times New Roman" w:hAnsi="Times New Roman"/>
          <w:sz w:val="18"/>
          <w:szCs w:val="18"/>
        </w:rPr>
        <w:footnoteRef/>
      </w:r>
      <w:r>
        <w:rPr>
          <w:rFonts w:ascii="Times New Roman" w:hAnsi="Times New Roman"/>
          <w:sz w:val="18"/>
          <w:szCs w:val="18"/>
        </w:rPr>
        <w:t xml:space="preserve"> Телефонный звонок может быть осуществлен как Банком Клиенту, так и Клиентом в Банк.</w:t>
      </w:r>
      <w:r>
        <w:rPr>
          <w:rFonts w:ascii="Times New Roman" w:hAnsi="Times New Roman"/>
          <w:sz w:val="18"/>
          <w:szCs w:val="18"/>
        </w:rPr>
      </w:r>
      <w:r>
        <w:rPr>
          <w:rFonts w:ascii="Times New Roman" w:hAnsi="Times New Roman"/>
          <w:sz w:val="18"/>
          <w:szCs w:val="18"/>
        </w:rPr>
      </w:r>
    </w:p>
  </w:footnote>
  <w:footnote w:id="20">
    <w:p>
      <w:pPr>
        <w:pStyle w:val="1862"/>
        <w:jc w:val="both"/>
        <w:spacing w:after="0" w:line="240" w:lineRule="auto"/>
        <w:rPr>
          <w:rFonts w:ascii="Times New Roman" w:hAnsi="Times New Roman"/>
          <w:sz w:val="18"/>
          <w:szCs w:val="18"/>
          <w:lang w:val="ru-RU"/>
        </w:rPr>
      </w:pPr>
      <w:r>
        <w:rPr>
          <w:rStyle w:val="1864"/>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ru-RU"/>
        </w:rPr>
        <w:t xml:space="preserve">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w:t>
      </w:r>
      <w:r>
        <w:rPr>
          <w:rFonts w:ascii="Times New Roman" w:hAnsi="Times New Roman"/>
          <w:sz w:val="18"/>
          <w:szCs w:val="18"/>
          <w:lang w:val="ru-RU"/>
        </w:rPr>
        <w:t xml:space="preserve">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Pr>
          <w:rFonts w:ascii="Times New Roman" w:hAnsi="Times New Roman"/>
          <w:sz w:val="18"/>
          <w:szCs w:val="18"/>
        </w:rPr>
        <w:t xml:space="preserve">.</w:t>
      </w:r>
      <w:r>
        <w:rPr>
          <w:rFonts w:ascii="Times New Roman" w:hAnsi="Times New Roman"/>
          <w:sz w:val="18"/>
          <w:szCs w:val="18"/>
          <w:lang w:val="ru-RU"/>
        </w:rPr>
      </w:r>
      <w:r>
        <w:rPr>
          <w:rFonts w:ascii="Times New Roman" w:hAnsi="Times New Roman"/>
          <w:sz w:val="18"/>
          <w:szCs w:val="18"/>
          <w:lang w:val="ru-RU"/>
        </w:rPr>
      </w:r>
    </w:p>
  </w:footnote>
  <w:footnote w:id="21">
    <w:p>
      <w:pPr>
        <w:jc w:val="both"/>
        <w:spacing w:after="0" w:line="240" w:lineRule="auto"/>
        <w:rPr>
          <w:rFonts w:ascii="Times New Roman" w:hAnsi="Times New Roman"/>
          <w:bCs/>
          <w:color w:val="000000"/>
          <w:sz w:val="18"/>
          <w:szCs w:val="18"/>
        </w:rPr>
      </w:pPr>
      <w:r>
        <w:rPr>
          <w:rStyle w:val="1864"/>
          <w:rFonts w:ascii="Times New Roman" w:hAnsi="Times New Roman"/>
          <w:sz w:val="18"/>
          <w:szCs w:val="18"/>
        </w:rPr>
        <w:footnoteRef/>
      </w:r>
      <w:r>
        <w:rPr>
          <w:rFonts w:ascii="Times New Roman" w:hAnsi="Times New Roman"/>
          <w:sz w:val="18"/>
          <w:szCs w:val="18"/>
        </w:rPr>
        <w:t xml:space="preserve"> В случае получения Банком решен</w:t>
      </w:r>
      <w:r>
        <w:rPr>
          <w:rFonts w:ascii="Times New Roman" w:hAnsi="Times New Roman"/>
          <w:sz w:val="18"/>
          <w:szCs w:val="18"/>
        </w:rPr>
        <w:t xml:space="preserve">ия налогового органа в электронной форме, датой и временем его получения Банком (для исчисления сроков его исполнения) считаются дата и время завершения положительной проверки Банком формата сообщения, содержащего соответствующее решение налогового органа.</w:t>
      </w:r>
      <w:r>
        <w:rPr>
          <w:rFonts w:ascii="Times New Roman" w:hAnsi="Times New Roman"/>
          <w:bCs/>
          <w:color w:val="000000"/>
          <w:sz w:val="18"/>
          <w:szCs w:val="18"/>
        </w:rPr>
      </w:r>
      <w:r>
        <w:rPr>
          <w:rFonts w:ascii="Times New Roman" w:hAnsi="Times New Roman"/>
          <w:bCs/>
          <w:color w:val="000000"/>
          <w:sz w:val="18"/>
          <w:szCs w:val="18"/>
        </w:rPr>
      </w:r>
    </w:p>
  </w:footnote>
  <w:footnote w:id="22">
    <w:p>
      <w:pPr>
        <w:pStyle w:val="1862"/>
        <w:jc w:val="both"/>
        <w:spacing w:after="0" w:line="240" w:lineRule="auto"/>
        <w:rPr>
          <w:sz w:val="18"/>
          <w:szCs w:val="18"/>
          <w:lang w:val="ru-RU"/>
        </w:rPr>
      </w:pPr>
      <w:r>
        <w:rPr>
          <w:rStyle w:val="1864"/>
          <w:rFonts w:ascii="Times New Roman" w:hAnsi="Times New Roman"/>
        </w:rPr>
        <w:footnoteRef/>
      </w:r>
      <w:r>
        <w:rPr>
          <w:rFonts w:ascii="Times New Roman" w:hAnsi="Times New Roman"/>
        </w:rPr>
        <w:t xml:space="preserve"> </w:t>
      </w:r>
      <w:r>
        <w:rPr>
          <w:rFonts w:ascii="Times New Roman" w:hAnsi="Times New Roman"/>
          <w:lang w:val="ru-RU"/>
        </w:rPr>
        <w:t xml:space="preserve">Федеральный закон от 07.08.2001 № 115-ФЗ «О противодействии легализации (отмыванию) доходов, полученных преступным путём, и финансированию терроризма».</w:t>
      </w:r>
      <w:r>
        <w:rPr>
          <w:sz w:val="18"/>
          <w:szCs w:val="18"/>
          <w:lang w:val="ru-RU"/>
        </w:rPr>
      </w:r>
      <w:r>
        <w:rPr>
          <w:sz w:val="18"/>
          <w:szCs w:val="18"/>
          <w:lang w:val="ru-RU"/>
        </w:rPr>
      </w:r>
    </w:p>
  </w:footnote>
  <w:footnote w:id="23">
    <w:p>
      <w:pPr>
        <w:pStyle w:val="1862"/>
        <w:ind w:hanging="23"/>
        <w:jc w:val="both"/>
        <w:spacing w:after="0" w:line="240" w:lineRule="auto"/>
        <w:rPr>
          <w:rFonts w:ascii="Times New Roman" w:hAnsi="Times New Roman"/>
          <w:sz w:val="18"/>
          <w:szCs w:val="18"/>
        </w:rPr>
      </w:pPr>
      <w:r>
        <w:rPr>
          <w:rStyle w:val="1864"/>
          <w:rFonts w:ascii="Times New Roman" w:hAnsi="Times New Roman"/>
          <w:sz w:val="18"/>
        </w:rPr>
        <w:footnoteRef/>
      </w:r>
      <w:r>
        <w:rPr>
          <w:rFonts w:ascii="Times New Roman" w:hAnsi="Times New Roman"/>
          <w:sz w:val="18"/>
        </w:rPr>
        <w:t xml:space="preserve"> </w:t>
      </w:r>
      <w:r>
        <w:rPr>
          <w:rFonts w:ascii="Times New Roman" w:hAnsi="Times New Roman"/>
          <w:sz w:val="18"/>
          <w:szCs w:val="18"/>
        </w:rPr>
        <w:t xml:space="preserve">1) споры, связанные с созданием, реорганизацией и ликвидацией юридического лица;</w:t>
      </w:r>
      <w:r>
        <w:rPr>
          <w:rFonts w:ascii="Times New Roman" w:hAnsi="Times New Roman"/>
          <w:sz w:val="18"/>
          <w:szCs w:val="18"/>
        </w:rPr>
      </w:r>
      <w:r>
        <w:rPr>
          <w:rFonts w:ascii="Times New Roman" w:hAnsi="Times New Roman"/>
          <w:sz w:val="18"/>
          <w:szCs w:val="18"/>
        </w:rPr>
      </w:r>
    </w:p>
    <w:p>
      <w:pPr>
        <w:pStyle w:val="1862"/>
        <w:ind w:hanging="23"/>
        <w:jc w:val="both"/>
        <w:spacing w:after="0" w:line="240" w:lineRule="auto"/>
        <w:rPr>
          <w:rFonts w:ascii="Times New Roman" w:hAnsi="Times New Roman"/>
          <w:sz w:val="18"/>
          <w:szCs w:val="18"/>
        </w:rPr>
      </w:pPr>
      <w:r>
        <w:rPr>
          <w:rFonts w:ascii="Times New Roman" w:hAnsi="Times New Roman"/>
          <w:sz w:val="18"/>
          <w:szCs w:val="18"/>
        </w:rPr>
        <w:t xml:space="preserve">2)</w:t>
      </w:r>
      <w:r>
        <w:rPr>
          <w:rFonts w:ascii="Times New Roman" w:hAnsi="Times New Roman"/>
          <w:sz w:val="18"/>
          <w:szCs w:val="18"/>
          <w:lang w:val="en-US"/>
        </w:rPr>
        <w:t xml:space="preserve"> </w:t>
      </w:r>
      <w:r>
        <w:rPr>
          <w:rFonts w:ascii="Times New Roman" w:hAnsi="Times New Roman"/>
          <w:sz w:val="18"/>
          <w:szCs w:val="18"/>
        </w:rPr>
        <w:t xml:space="preserve">споры, связанные с принадлежностью акций, долей в уставном (складочном) капитале хозяйственных обществ </w:t>
      </w:r>
      <w:r>
        <w:rPr>
          <w:rFonts w:ascii="Times New Roman" w:hAnsi="Times New Roman"/>
          <w:sz w:val="18"/>
          <w:szCs w:val="18"/>
        </w:rPr>
        <w:br/>
        <w:t xml:space="preserve">и товариществ, паев членов кооперативов, установлением их обременений и реализацией вытекающих из них прав (кроме споров, указанных в иных пунктах настоящей части), в частности споры, вытекающие из</w:t>
      </w:r>
      <w:r>
        <w:rPr>
          <w:rFonts w:ascii="Times New Roman" w:hAnsi="Times New Roman"/>
          <w:sz w:val="18"/>
          <w:szCs w:val="18"/>
        </w:rPr>
        <w:t xml:space="preserve"> договоров купли-продажи акций, долей в уставном (складочном) капитале хозяйственных обществ, партнерств, товариществ, споры, связанные с обращением взыскания на акции и доли в уставном (складочном) капитале хозяйственных обществ, партнерств, товариществ, </w:t>
      </w:r>
      <w:r>
        <w:rPr>
          <w:rFonts w:ascii="Times New Roman" w:hAnsi="Times New Roman"/>
          <w:sz w:val="18"/>
          <w:szCs w:val="18"/>
        </w:rPr>
        <w:br/>
        <w:t xml:space="preserve">за исключением споров, вытекающих из деятельности депозитариев, связанной с учетом прав на ак</w:t>
      </w:r>
      <w:r>
        <w:rPr>
          <w:rFonts w:ascii="Times New Roman" w:hAnsi="Times New Roman"/>
          <w:sz w:val="18"/>
          <w:szCs w:val="18"/>
        </w:rPr>
        <w:t xml:space="preserve">ции и иные ценные бумаги, споров, возникающих в связи с разделом наследственного имущества или разделом общего имущества супругов, включающего в себя акции, доли в уставном (складочном) капитале хозяйственных обществ и товариществ, паи членов кооперативов;</w:t>
      </w:r>
      <w:r>
        <w:rPr>
          <w:rFonts w:ascii="Times New Roman" w:hAnsi="Times New Roman"/>
          <w:sz w:val="18"/>
          <w:szCs w:val="18"/>
        </w:rPr>
      </w:r>
      <w:r>
        <w:rPr>
          <w:rFonts w:ascii="Times New Roman" w:hAnsi="Times New Roman"/>
          <w:sz w:val="18"/>
          <w:szCs w:val="18"/>
        </w:rPr>
      </w:r>
    </w:p>
    <w:p>
      <w:pPr>
        <w:pStyle w:val="1862"/>
        <w:ind w:hanging="23"/>
        <w:jc w:val="both"/>
        <w:spacing w:after="0" w:line="240" w:lineRule="auto"/>
        <w:rPr>
          <w:rFonts w:ascii="Times New Roman" w:hAnsi="Times New Roman"/>
          <w:sz w:val="18"/>
          <w:szCs w:val="18"/>
        </w:rPr>
      </w:pPr>
      <w:r>
        <w:rPr>
          <w:rFonts w:ascii="Times New Roman" w:hAnsi="Times New Roman"/>
          <w:sz w:val="18"/>
          <w:szCs w:val="18"/>
        </w:rPr>
        <w:t xml:space="preserve">3)</w:t>
      </w:r>
      <w:r>
        <w:rPr>
          <w:rFonts w:ascii="Times New Roman" w:hAnsi="Times New Roman"/>
          <w:sz w:val="18"/>
          <w:szCs w:val="18"/>
          <w:lang w:val="en-US"/>
        </w:rPr>
        <w:t xml:space="preserve"> </w:t>
      </w:r>
      <w:r>
        <w:rPr>
          <w:rFonts w:ascii="Times New Roman" w:hAnsi="Times New Roman"/>
          <w:sz w:val="18"/>
          <w:szCs w:val="18"/>
        </w:rPr>
        <w:t xml:space="preserve">споры по искам учредителей, участников, членов юридического лица (далее – участники юридического лица) </w:t>
      </w:r>
      <w:r>
        <w:rPr>
          <w:rFonts w:ascii="Times New Roman" w:hAnsi="Times New Roman"/>
          <w:sz w:val="18"/>
          <w:szCs w:val="18"/>
        </w:rPr>
        <w:br/>
        <w:t xml:space="preserve">о возмещении убытков, причиненных юридическому лицу, признании недействительными сделок, совершенных юридическим лицом, и (или) применении последствий недействительности таких сделок;</w:t>
      </w:r>
      <w:r>
        <w:rPr>
          <w:rFonts w:ascii="Times New Roman" w:hAnsi="Times New Roman"/>
          <w:sz w:val="18"/>
          <w:szCs w:val="18"/>
        </w:rPr>
      </w:r>
      <w:r>
        <w:rPr>
          <w:rFonts w:ascii="Times New Roman" w:hAnsi="Times New Roman"/>
          <w:sz w:val="18"/>
          <w:szCs w:val="18"/>
        </w:rPr>
      </w:r>
    </w:p>
    <w:p>
      <w:pPr>
        <w:pStyle w:val="1862"/>
        <w:ind w:hanging="23"/>
        <w:jc w:val="both"/>
        <w:spacing w:after="0" w:line="240" w:lineRule="auto"/>
        <w:rPr>
          <w:rFonts w:ascii="Times New Roman" w:hAnsi="Times New Roman"/>
          <w:sz w:val="18"/>
        </w:rPr>
      </w:pPr>
      <w:r>
        <w:rPr>
          <w:rFonts w:ascii="Times New Roman" w:hAnsi="Times New Roman"/>
          <w:sz w:val="18"/>
          <w:szCs w:val="18"/>
        </w:rPr>
        <w:t xml:space="preserve">4) споры, связанные с назначением или избранием, прекращением, приостановлением полномочий и ответственностью лиц, входящих или входивших в состав органов управления и органов контроля юридического лица, споры, возникающие </w:t>
      </w:r>
      <w:r>
        <w:rPr>
          <w:rFonts w:ascii="Times New Roman" w:hAnsi="Times New Roman"/>
          <w:sz w:val="18"/>
          <w:szCs w:val="18"/>
        </w:rPr>
        <w:br/>
        <w:t xml:space="preserve">из гражданских правоотношений между указанными лицами и юридическим лицом в связи с осуществлением, прекращением, приостановлением полномочий указанных лиц, а так</w:t>
      </w:r>
      <w:r>
        <w:rPr>
          <w:rFonts w:ascii="Times New Roman" w:hAnsi="Times New Roman"/>
          <w:sz w:val="18"/>
        </w:rPr>
        <w:t xml:space="preserve">же споры, вытекающие из соглашений участников юридического лица по поводу управления этим юридическим лицом, включая споры, вытекающие из корпоративных договоров;</w:t>
      </w:r>
      <w:r>
        <w:rPr>
          <w:rFonts w:ascii="Times New Roman" w:hAnsi="Times New Roman"/>
          <w:sz w:val="18"/>
        </w:rPr>
      </w:r>
      <w:r>
        <w:rPr>
          <w:rFonts w:ascii="Times New Roman" w:hAnsi="Times New Roman"/>
          <w:sz w:val="18"/>
        </w:rPr>
      </w:r>
    </w:p>
    <w:p>
      <w:pPr>
        <w:pStyle w:val="1862"/>
        <w:ind w:hanging="23"/>
        <w:jc w:val="both"/>
        <w:spacing w:after="0" w:line="240" w:lineRule="auto"/>
        <w:rPr>
          <w:rFonts w:ascii="Times New Roman" w:hAnsi="Times New Roman"/>
          <w:sz w:val="18"/>
        </w:rPr>
      </w:pPr>
      <w:r>
        <w:rPr>
          <w:rFonts w:ascii="Times New Roman" w:hAnsi="Times New Roman"/>
          <w:sz w:val="18"/>
        </w:rPr>
        <w:t xml:space="preserve">5) споры, связанные с эмиссией ценных бумаг, в том числе с оспариванием ненормативных правовых актов, решений </w:t>
      </w:r>
      <w:r>
        <w:rPr>
          <w:rFonts w:ascii="Times New Roman" w:hAnsi="Times New Roman"/>
          <w:sz w:val="18"/>
        </w:rPr>
        <w:br/>
        <w:t xml:space="preserve">и действий (бездействия) государственных органов, органов местного са</w:t>
      </w:r>
      <w:r>
        <w:rPr>
          <w:rFonts w:ascii="Times New Roman" w:hAnsi="Times New Roman"/>
          <w:sz w:val="18"/>
        </w:rPr>
        <w:t xml:space="preserve">моуправления, иных органов, должностных лиц, решений органов управления эмитента, с оспариванием сделок, совершенных в процессе размещения эмиссионных ценных бумаг, отчетов (уведомлений) об итогах выпуска (дополнительного выпуска) эмиссионных ценных бумаг;</w:t>
      </w:r>
      <w:r>
        <w:rPr>
          <w:rFonts w:ascii="Times New Roman" w:hAnsi="Times New Roman"/>
          <w:sz w:val="18"/>
        </w:rPr>
      </w:r>
      <w:r>
        <w:rPr>
          <w:rFonts w:ascii="Times New Roman" w:hAnsi="Times New Roman"/>
          <w:sz w:val="18"/>
        </w:rPr>
      </w:r>
    </w:p>
    <w:p>
      <w:pPr>
        <w:pStyle w:val="1862"/>
        <w:ind w:hanging="23"/>
        <w:jc w:val="both"/>
        <w:spacing w:after="0" w:line="240" w:lineRule="auto"/>
        <w:rPr>
          <w:rFonts w:ascii="Times New Roman" w:hAnsi="Times New Roman"/>
          <w:sz w:val="18"/>
        </w:rPr>
      </w:pPr>
      <w:r>
        <w:rPr>
          <w:rFonts w:ascii="Times New Roman" w:hAnsi="Times New Roman"/>
          <w:sz w:val="18"/>
        </w:rPr>
        <w:t xml:space="preserve">6) споры, вытекающие из деятельности держателей реестра </w:t>
      </w:r>
      <w:r>
        <w:rPr>
          <w:rFonts w:ascii="Times New Roman" w:hAnsi="Times New Roman"/>
          <w:sz w:val="18"/>
        </w:rPr>
        <w:t xml:space="preserve">владельцев ценных бумаг, связанной с учетом прав на акции и иные ценные бумаги, с осуществлением держателем реестра владельцев ценных бумаг иных прав и обязанностей, предусмотренных федеральным законом в связи с размещением и (или) обращением ценных бумаг;</w:t>
      </w:r>
      <w:r>
        <w:rPr>
          <w:rFonts w:ascii="Times New Roman" w:hAnsi="Times New Roman"/>
          <w:sz w:val="18"/>
        </w:rPr>
      </w:r>
      <w:r>
        <w:rPr>
          <w:rFonts w:ascii="Times New Roman" w:hAnsi="Times New Roman"/>
          <w:sz w:val="18"/>
        </w:rPr>
      </w:r>
    </w:p>
    <w:p>
      <w:pPr>
        <w:pStyle w:val="1862"/>
        <w:ind w:hanging="23"/>
        <w:jc w:val="both"/>
        <w:spacing w:after="0" w:line="240" w:lineRule="auto"/>
        <w:rPr>
          <w:rFonts w:ascii="Times New Roman" w:hAnsi="Times New Roman"/>
          <w:sz w:val="18"/>
        </w:rPr>
      </w:pPr>
      <w:r>
        <w:rPr>
          <w:rFonts w:ascii="Times New Roman" w:hAnsi="Times New Roman"/>
          <w:sz w:val="18"/>
        </w:rPr>
        <w:t xml:space="preserve">7) споры о созыве общего собрания участников юридического лица;</w:t>
      </w:r>
      <w:r>
        <w:rPr>
          <w:rFonts w:ascii="Times New Roman" w:hAnsi="Times New Roman"/>
          <w:sz w:val="18"/>
        </w:rPr>
      </w:r>
      <w:r>
        <w:rPr>
          <w:rFonts w:ascii="Times New Roman" w:hAnsi="Times New Roman"/>
          <w:sz w:val="18"/>
        </w:rPr>
      </w:r>
    </w:p>
    <w:p>
      <w:pPr>
        <w:pStyle w:val="1862"/>
        <w:ind w:hanging="23"/>
        <w:jc w:val="both"/>
        <w:spacing w:after="0" w:line="240" w:lineRule="auto"/>
        <w:rPr>
          <w:rFonts w:ascii="Times New Roman" w:hAnsi="Times New Roman"/>
          <w:sz w:val="18"/>
        </w:rPr>
      </w:pPr>
      <w:r>
        <w:rPr>
          <w:rFonts w:ascii="Times New Roman" w:hAnsi="Times New Roman"/>
          <w:sz w:val="18"/>
        </w:rPr>
        <w:t xml:space="preserve">8) споры об обжаловании решений органов управления юридического лица;</w:t>
      </w:r>
      <w:r>
        <w:rPr>
          <w:rFonts w:ascii="Times New Roman" w:hAnsi="Times New Roman"/>
          <w:sz w:val="18"/>
        </w:rPr>
      </w:r>
      <w:r>
        <w:rPr>
          <w:rFonts w:ascii="Times New Roman" w:hAnsi="Times New Roman"/>
          <w:sz w:val="18"/>
        </w:rPr>
      </w:r>
    </w:p>
    <w:p>
      <w:pPr>
        <w:pStyle w:val="1862"/>
        <w:ind w:hanging="23"/>
        <w:jc w:val="both"/>
        <w:spacing w:after="0" w:line="240" w:lineRule="auto"/>
        <w:rPr>
          <w:rFonts w:ascii="Times New Roman" w:hAnsi="Times New Roman"/>
          <w:sz w:val="18"/>
          <w:szCs w:val="18"/>
        </w:rPr>
      </w:pPr>
      <w:r>
        <w:rPr>
          <w:rFonts w:ascii="Times New Roman" w:hAnsi="Times New Roman"/>
          <w:sz w:val="18"/>
        </w:rPr>
        <w:t xml:space="preserve">9) споры, вытекающие из деятельности нотариусов по удостоверению сделок с долями в уставном капитале обществ </w:t>
      </w:r>
      <w:r>
        <w:rPr>
          <w:rFonts w:ascii="Times New Roman" w:hAnsi="Times New Roman"/>
          <w:sz w:val="18"/>
        </w:rPr>
        <w:br/>
        <w:t xml:space="preserve">с ограниченной ответственностью</w:t>
      </w:r>
      <w:r>
        <w:rPr>
          <w:rFonts w:ascii="Times New Roman" w:hAnsi="Times New Roman"/>
          <w:sz w:val="18"/>
          <w:szCs w:val="18"/>
        </w:rPr>
        <w:t xml:space="preserve">.</w:t>
      </w:r>
      <w:r>
        <w:rPr>
          <w:rFonts w:ascii="Times New Roman" w:hAnsi="Times New Roman"/>
          <w:sz w:val="18"/>
          <w:szCs w:val="18"/>
        </w:rPr>
      </w:r>
      <w:r>
        <w:rPr>
          <w:rFonts w:ascii="Times New Roman" w:hAnsi="Times New Roman"/>
          <w:sz w:val="18"/>
          <w:szCs w:val="18"/>
        </w:rPr>
      </w:r>
    </w:p>
  </w:footnote>
  <w:footnote w:id="24">
    <w:p>
      <w:pPr>
        <w:pStyle w:val="1862"/>
        <w:jc w:val="both"/>
        <w:spacing w:after="0" w:line="240" w:lineRule="auto"/>
        <w:rPr>
          <w:rFonts w:ascii="Times New Roman" w:hAnsi="Times New Roman"/>
          <w:sz w:val="18"/>
          <w:szCs w:val="18"/>
          <w:lang w:val="ru-RU"/>
        </w:rPr>
      </w:pPr>
      <w:r>
        <w:rPr>
          <w:rStyle w:val="1864"/>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ru-RU"/>
        </w:rPr>
        <w:t xml:space="preserve">При направлении Клиенту запросов, сообщений</w:t>
      </w:r>
      <w:r>
        <w:rPr>
          <w:rFonts w:ascii="Times New Roman" w:hAnsi="Times New Roman"/>
          <w:sz w:val="18"/>
          <w:szCs w:val="18"/>
          <w:lang w:val="ru-RU"/>
        </w:rPr>
        <w:t xml:space="preserve">,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w:t>
      </w:r>
      <w:r>
        <w:rPr>
          <w:rFonts w:ascii="Times New Roman" w:hAnsi="Times New Roman"/>
          <w:sz w:val="18"/>
          <w:szCs w:val="18"/>
          <w:lang w:val="ru-RU"/>
        </w:rPr>
        <w:t xml:space="preserve">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Pr>
          <w:rFonts w:ascii="Times New Roman" w:hAnsi="Times New Roman"/>
          <w:sz w:val="18"/>
          <w:szCs w:val="18"/>
        </w:rPr>
        <w:t xml:space="preserve">.</w:t>
      </w:r>
      <w:r>
        <w:rPr>
          <w:rFonts w:ascii="Times New Roman" w:hAnsi="Times New Roman"/>
          <w:sz w:val="18"/>
          <w:szCs w:val="18"/>
          <w:lang w:val="ru-RU"/>
        </w:rPr>
      </w:r>
      <w:r>
        <w:rPr>
          <w:rFonts w:ascii="Times New Roman" w:hAnsi="Times New Roman"/>
          <w:sz w:val="18"/>
          <w:szCs w:val="18"/>
          <w:lang w:val="ru-RU"/>
        </w:rPr>
      </w:r>
    </w:p>
  </w:footnote>
  <w:footnote w:id="25">
    <w:p>
      <w:pPr>
        <w:jc w:val="both"/>
        <w:spacing w:after="0" w:line="240" w:lineRule="auto"/>
        <w:rPr>
          <w:rFonts w:ascii="Times New Roman" w:hAnsi="Times New Roman"/>
          <w:sz w:val="18"/>
          <w:szCs w:val="18"/>
        </w:rPr>
      </w:pPr>
      <w:r>
        <w:rPr>
          <w:rStyle w:val="1864"/>
          <w:rFonts w:ascii="Times New Roman" w:hAnsi="Times New Roman"/>
          <w:sz w:val="18"/>
          <w:szCs w:val="18"/>
        </w:rPr>
        <w:footnoteRef/>
      </w:r>
      <w:r>
        <w:rPr>
          <w:rFonts w:ascii="Times New Roman" w:hAnsi="Times New Roman"/>
          <w:sz w:val="18"/>
          <w:szCs w:val="18"/>
        </w:rPr>
        <w:t xml:space="preserve"> Федеральный закон от 03.06.2009 № 103-ФЗ «О деятельности по приему платежей физических лиц, осуществляемой платежными агентами».</w:t>
      </w:r>
      <w:r>
        <w:rPr>
          <w:rFonts w:ascii="Times New Roman" w:hAnsi="Times New Roman"/>
          <w:sz w:val="18"/>
          <w:szCs w:val="18"/>
        </w:rPr>
      </w:r>
      <w:r>
        <w:rPr>
          <w:rFonts w:ascii="Times New Roman" w:hAnsi="Times New Roman"/>
          <w:sz w:val="18"/>
          <w:szCs w:val="18"/>
        </w:rPr>
      </w:r>
    </w:p>
  </w:footnote>
  <w:footnote w:id="26">
    <w:p>
      <w:pPr>
        <w:pStyle w:val="1862"/>
        <w:jc w:val="both"/>
        <w:spacing w:after="0" w:line="240" w:lineRule="auto"/>
        <w:rPr>
          <w:rFonts w:ascii="Times New Roman" w:hAnsi="Times New Roman"/>
          <w:sz w:val="18"/>
          <w:szCs w:val="18"/>
        </w:rPr>
      </w:pPr>
      <w:r>
        <w:rPr>
          <w:rStyle w:val="1864"/>
          <w:rFonts w:ascii="Times New Roman" w:hAnsi="Times New Roman"/>
          <w:sz w:val="18"/>
          <w:szCs w:val="18"/>
        </w:rPr>
        <w:footnoteRef/>
      </w:r>
      <w:r>
        <w:rPr>
          <w:rFonts w:ascii="Times New Roman" w:hAnsi="Times New Roman"/>
          <w:sz w:val="18"/>
          <w:szCs w:val="18"/>
        </w:rPr>
        <w:t xml:space="preserve"> Клиент - платежный агент - </w:t>
      </w:r>
      <w:r>
        <w:rPr>
          <w:rFonts w:ascii="Times New Roman" w:hAnsi="Times New Roman"/>
          <w:bCs/>
          <w:sz w:val="18"/>
          <w:szCs w:val="18"/>
        </w:rPr>
        <w:t xml:space="preserve">юридическое лицо, созданное в соответствии с </w:t>
      </w:r>
      <w:r>
        <w:rPr>
          <w:rFonts w:ascii="Times New Roman" w:hAnsi="Times New Roman"/>
          <w:bCs/>
          <w:sz w:val="18"/>
          <w:szCs w:val="18"/>
        </w:rPr>
        <w:t xml:space="preserve">законодательством Российской Федерации, за исключением кредитной организации, или индивидуальный предприниматель, осуществляющие деятельность по приему платежей физических лиц. Платежным агентом является оператор по приему платежей либо платежный субагент.</w:t>
      </w:r>
      <w:r>
        <w:rPr>
          <w:rFonts w:ascii="Times New Roman" w:hAnsi="Times New Roman"/>
          <w:sz w:val="18"/>
          <w:szCs w:val="18"/>
        </w:rPr>
      </w:r>
      <w:r>
        <w:rPr>
          <w:rFonts w:ascii="Times New Roman" w:hAnsi="Times New Roman"/>
          <w:sz w:val="18"/>
          <w:szCs w:val="18"/>
        </w:rPr>
      </w:r>
    </w:p>
  </w:footnote>
  <w:footnote w:id="27">
    <w:p>
      <w:pPr>
        <w:jc w:val="both"/>
        <w:spacing w:after="0" w:line="240" w:lineRule="auto"/>
        <w:rPr>
          <w:rFonts w:ascii="Times New Roman" w:hAnsi="Times New Roman"/>
          <w:sz w:val="18"/>
          <w:szCs w:val="18"/>
        </w:rPr>
      </w:pPr>
      <w:r>
        <w:rPr>
          <w:rStyle w:val="1864"/>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rPr>
        <w:t xml:space="preserve">Оператор по приему платежей - платежный агент - юридическ</w:t>
      </w:r>
      <w:r>
        <w:rPr>
          <w:rFonts w:ascii="Times New Roman" w:hAnsi="Times New Roman"/>
          <w:sz w:val="18"/>
          <w:szCs w:val="18"/>
        </w:rPr>
        <w:t xml:space="preserve">ое лицо, сведения о котором внесены Банком России в реестр операторов по приему платежей и которое в соответствии с требованиями Федерального закона № 103-ФЗ заключает с поставщиками договоры об осуществлении деятельности по приему платежей физических лиц.</w:t>
      </w:r>
      <w:r>
        <w:rPr>
          <w:rFonts w:ascii="Times New Roman" w:hAnsi="Times New Roman"/>
          <w:sz w:val="18"/>
          <w:szCs w:val="18"/>
        </w:rPr>
      </w:r>
      <w:r>
        <w:rPr>
          <w:rFonts w:ascii="Times New Roman" w:hAnsi="Times New Roman"/>
          <w:sz w:val="18"/>
          <w:szCs w:val="18"/>
        </w:rPr>
      </w:r>
    </w:p>
  </w:footnote>
  <w:footnote w:id="28">
    <w:p>
      <w:pPr>
        <w:pStyle w:val="1862"/>
        <w:jc w:val="both"/>
        <w:spacing w:after="0" w:line="240" w:lineRule="auto"/>
        <w:rPr>
          <w:rFonts w:ascii="Times New Roman" w:hAnsi="Times New Roman"/>
          <w:sz w:val="18"/>
          <w:szCs w:val="18"/>
          <w:lang w:val="ru-RU"/>
        </w:rPr>
      </w:pPr>
      <w:r>
        <w:rPr>
          <w:rStyle w:val="1864"/>
          <w:rFonts w:ascii="Times New Roman" w:hAnsi="Times New Roman"/>
          <w:sz w:val="18"/>
          <w:szCs w:val="18"/>
        </w:rPr>
        <w:footnoteRef/>
      </w:r>
      <w:r>
        <w:rPr>
          <w:rFonts w:ascii="Times New Roman" w:hAnsi="Times New Roman"/>
          <w:sz w:val="18"/>
          <w:szCs w:val="18"/>
        </w:rPr>
        <w:t xml:space="preserve"> Платежный субагент - платежный агент - юридическое лицо или индивидуальный предприниматель, заключившие с оператором по приему платежей договор об осуществлении деятельности по приему платежей физических лиц.</w:t>
      </w:r>
      <w:r>
        <w:rPr>
          <w:rFonts w:ascii="Times New Roman" w:hAnsi="Times New Roman"/>
          <w:sz w:val="18"/>
          <w:szCs w:val="18"/>
          <w:lang w:val="ru-RU"/>
        </w:rPr>
      </w:r>
      <w:r>
        <w:rPr>
          <w:rFonts w:ascii="Times New Roman" w:hAnsi="Times New Roman"/>
          <w:sz w:val="18"/>
          <w:szCs w:val="18"/>
          <w:lang w:val="ru-RU"/>
        </w:rPr>
      </w:r>
    </w:p>
  </w:footnote>
  <w:footnote w:id="29">
    <w:p>
      <w:pPr>
        <w:pStyle w:val="1862"/>
        <w:jc w:val="both"/>
        <w:spacing w:after="0" w:line="240" w:lineRule="auto"/>
        <w:rPr>
          <w:rFonts w:ascii="Times New Roman" w:hAnsi="Times New Roman"/>
          <w:sz w:val="18"/>
          <w:szCs w:val="18"/>
          <w:lang w:val="ru-RU"/>
        </w:rPr>
      </w:pPr>
      <w:r>
        <w:rPr>
          <w:rStyle w:val="1864"/>
          <w:rFonts w:ascii="Times New Roman" w:hAnsi="Times New Roman"/>
          <w:sz w:val="18"/>
          <w:szCs w:val="18"/>
        </w:rPr>
        <w:footnoteRef/>
      </w:r>
      <w:r>
        <w:rPr>
          <w:rFonts w:ascii="Times New Roman" w:hAnsi="Times New Roman"/>
          <w:sz w:val="18"/>
          <w:szCs w:val="18"/>
        </w:rPr>
        <w:t xml:space="preserve"> Договор об осуществлении деятельности по приему платежей физических лиц, заключенный между поставщиком и оператором по приему платежей либо между оператором по приему платежей и платежным субагентом, и соответствующий требованиям</w:t>
      </w:r>
      <w:r>
        <w:rPr>
          <w:rFonts w:ascii="Times New Roman" w:hAnsi="Times New Roman"/>
          <w:sz w:val="18"/>
          <w:szCs w:val="18"/>
        </w:rPr>
        <w:t xml:space="preserve"> Федерального закона № 103-ФЗ</w:t>
      </w:r>
      <w:r>
        <w:rPr>
          <w:rFonts w:ascii="Times New Roman" w:hAnsi="Times New Roman"/>
          <w:sz w:val="18"/>
          <w:szCs w:val="18"/>
          <w:lang w:val="ru-RU"/>
        </w:rPr>
        <w:t xml:space="preserve">.</w:t>
      </w:r>
      <w:r>
        <w:rPr>
          <w:rFonts w:ascii="Times New Roman" w:hAnsi="Times New Roman"/>
          <w:sz w:val="18"/>
          <w:szCs w:val="18"/>
          <w:lang w:val="ru-RU"/>
        </w:rPr>
      </w:r>
      <w:r>
        <w:rPr>
          <w:rFonts w:ascii="Times New Roman" w:hAnsi="Times New Roman"/>
          <w:sz w:val="18"/>
          <w:szCs w:val="18"/>
          <w:lang w:val="ru-RU"/>
        </w:rPr>
      </w:r>
    </w:p>
  </w:footnote>
  <w:footnote w:id="30">
    <w:p>
      <w:pPr>
        <w:jc w:val="both"/>
        <w:spacing w:after="0" w:line="240" w:lineRule="auto"/>
        <w:rPr>
          <w:rFonts w:ascii="Times New Roman" w:hAnsi="Times New Roman"/>
          <w:sz w:val="18"/>
          <w:szCs w:val="18"/>
        </w:rPr>
      </w:pPr>
      <w:r>
        <w:rPr>
          <w:rStyle w:val="1864"/>
          <w:rFonts w:ascii="Times New Roman" w:hAnsi="Times New Roman"/>
          <w:sz w:val="18"/>
          <w:szCs w:val="18"/>
        </w:rPr>
        <w:footnoteRef/>
      </w:r>
      <w:r>
        <w:rPr>
          <w:rFonts w:ascii="Times New Roman" w:hAnsi="Times New Roman"/>
          <w:sz w:val="18"/>
          <w:szCs w:val="18"/>
        </w:rPr>
        <w:t xml:space="preserve"> Поставщик - юридическое лицо (за исключением кредитной организации) или индивидуальный предприниматель, получающие денежные средства плательщика за реализуемые товары (выпо</w:t>
      </w:r>
      <w:r>
        <w:rPr>
          <w:rFonts w:ascii="Times New Roman" w:hAnsi="Times New Roman"/>
          <w:sz w:val="18"/>
          <w:szCs w:val="18"/>
        </w:rPr>
        <w:t xml:space="preserve">лняемые работы, оказываемые услуги) в соответствии с Федеральным законом № 103-ФЗ, а также юридическое лицо или индивидуальный предприниматель, которым вносится плата за жилое помещение и коммунальные услуги в соответствии с Жилищным кодексом Российской Фе</w:t>
      </w:r>
      <w:r>
        <w:rPr>
          <w:rFonts w:ascii="Times New Roman" w:hAnsi="Times New Roman"/>
          <w:sz w:val="18"/>
          <w:szCs w:val="18"/>
        </w:rPr>
        <w:t xml:space="preserve">дерации, а также органы государственной власти и органы местного самоуправления, бюджетные учреждения, находящиеся в их ведении, получающие денежные средства плательщика в рамках выполнения ими функций, установленных законодательством Российской Федерации.</w:t>
      </w:r>
      <w:r>
        <w:rPr>
          <w:rFonts w:ascii="Times New Roman" w:hAnsi="Times New Roman"/>
          <w:sz w:val="18"/>
          <w:szCs w:val="18"/>
        </w:rPr>
      </w:r>
      <w:r>
        <w:rPr>
          <w:rFonts w:ascii="Times New Roman" w:hAnsi="Times New Roman"/>
          <w:sz w:val="18"/>
          <w:szCs w:val="18"/>
        </w:rPr>
      </w:r>
    </w:p>
  </w:footnote>
  <w:footnote w:id="31">
    <w:p>
      <w:pPr>
        <w:jc w:val="both"/>
        <w:spacing w:after="0" w:line="240" w:lineRule="auto"/>
        <w:rPr>
          <w:rFonts w:ascii="Times New Roman" w:hAnsi="Times New Roman"/>
          <w:sz w:val="18"/>
          <w:szCs w:val="18"/>
        </w:rPr>
      </w:pPr>
      <w:r>
        <w:rPr>
          <w:rStyle w:val="1864"/>
          <w:rFonts w:ascii="Times New Roman" w:hAnsi="Times New Roman"/>
          <w:sz w:val="18"/>
          <w:szCs w:val="18"/>
        </w:rPr>
        <w:footnoteRef/>
      </w:r>
      <w:r>
        <w:rPr>
          <w:rFonts w:ascii="Times New Roman" w:hAnsi="Times New Roman"/>
          <w:sz w:val="18"/>
          <w:szCs w:val="18"/>
        </w:rPr>
        <w:t xml:space="preserve"> Федеральный закон от 27.06.2011 № 161-ФЗ «О национальной платежной системе».</w:t>
      </w:r>
      <w:r>
        <w:rPr>
          <w:rFonts w:ascii="Times New Roman" w:hAnsi="Times New Roman"/>
          <w:sz w:val="18"/>
          <w:szCs w:val="18"/>
        </w:rPr>
      </w:r>
      <w:r>
        <w:rPr>
          <w:rFonts w:ascii="Times New Roman" w:hAnsi="Times New Roman"/>
          <w:sz w:val="18"/>
          <w:szCs w:val="18"/>
        </w:rPr>
      </w:r>
    </w:p>
  </w:footnote>
  <w:footnote w:id="32">
    <w:p>
      <w:pPr>
        <w:jc w:val="both"/>
        <w:spacing w:after="0" w:line="240" w:lineRule="auto"/>
        <w:rPr>
          <w:rFonts w:ascii="Times New Roman" w:hAnsi="Times New Roman"/>
          <w:sz w:val="18"/>
          <w:szCs w:val="18"/>
        </w:rPr>
      </w:pPr>
      <w:r>
        <w:rPr>
          <w:rStyle w:val="1864"/>
          <w:rFonts w:ascii="Times New Roman" w:hAnsi="Times New Roman"/>
          <w:sz w:val="18"/>
          <w:szCs w:val="18"/>
        </w:rPr>
        <w:footnoteRef/>
      </w:r>
      <w:r>
        <w:rPr>
          <w:rFonts w:ascii="Times New Roman" w:hAnsi="Times New Roman"/>
          <w:sz w:val="18"/>
          <w:szCs w:val="18"/>
        </w:rPr>
        <w:t xml:space="preserve"> Банковский платежный</w:t>
      </w:r>
      <w:r>
        <w:rPr>
          <w:rFonts w:ascii="Times New Roman" w:hAnsi="Times New Roman"/>
          <w:sz w:val="18"/>
          <w:szCs w:val="18"/>
        </w:rPr>
        <w:t xml:space="preserve"> агент - юридическое лицо, не являющееся кредитной организацией, или индивидуальный предприниматель, которые привлекаются кредитной организацией в целях осуществления отдельных банковских операций в соответствии с требованиями Федерального закона № 161-ФЗ.</w:t>
      </w:r>
      <w:r>
        <w:rPr>
          <w:rFonts w:ascii="Times New Roman" w:hAnsi="Times New Roman"/>
          <w:sz w:val="18"/>
          <w:szCs w:val="18"/>
        </w:rPr>
      </w:r>
      <w:r>
        <w:rPr>
          <w:rFonts w:ascii="Times New Roman" w:hAnsi="Times New Roman"/>
          <w:sz w:val="18"/>
          <w:szCs w:val="18"/>
        </w:rPr>
      </w:r>
    </w:p>
  </w:footnote>
  <w:footnote w:id="33">
    <w:p>
      <w:pPr>
        <w:pStyle w:val="1862"/>
        <w:jc w:val="both"/>
        <w:spacing w:after="0" w:line="240" w:lineRule="auto"/>
        <w:rPr>
          <w:sz w:val="18"/>
          <w:szCs w:val="18"/>
        </w:rPr>
      </w:pPr>
      <w:r>
        <w:rPr>
          <w:rStyle w:val="1864"/>
          <w:rFonts w:ascii="Times New Roman" w:hAnsi="Times New Roman"/>
          <w:sz w:val="18"/>
          <w:szCs w:val="18"/>
        </w:rPr>
        <w:footnoteRef/>
      </w:r>
      <w:r>
        <w:rPr>
          <w:rFonts w:ascii="Times New Roman" w:hAnsi="Times New Roman"/>
          <w:sz w:val="18"/>
          <w:szCs w:val="18"/>
        </w:rPr>
        <w:t xml:space="preserve"> Банковский платежны</w:t>
      </w:r>
      <w:r>
        <w:rPr>
          <w:rFonts w:ascii="Times New Roman" w:hAnsi="Times New Roman"/>
          <w:sz w:val="18"/>
          <w:szCs w:val="18"/>
        </w:rPr>
        <w:t xml:space="preserve">й субагент - юридическое лицо, не являющееся кредитной организацией, или индивидуальный предприниматель, которые привлекаются банковским платежным агентом в целях осуществления отдельных банковских операций в соответствии с требованиями Федерального закона</w:t>
      </w:r>
      <w:r>
        <w:rPr>
          <w:rFonts w:ascii="Times New Roman" w:hAnsi="Times New Roman"/>
          <w:sz w:val="18"/>
          <w:szCs w:val="18"/>
          <w:lang w:val="ru-RU"/>
        </w:rPr>
        <w:t xml:space="preserve"> </w:t>
      </w:r>
      <w:r>
        <w:rPr>
          <w:rFonts w:ascii="Times New Roman" w:hAnsi="Times New Roman"/>
          <w:sz w:val="18"/>
          <w:szCs w:val="18"/>
        </w:rPr>
        <w:t xml:space="preserve">№ 161-ФЗ.</w:t>
      </w:r>
      <w:r>
        <w:rPr>
          <w:sz w:val="18"/>
          <w:szCs w:val="18"/>
        </w:rPr>
      </w:r>
      <w:r>
        <w:rPr>
          <w:sz w:val="18"/>
          <w:szCs w:val="18"/>
        </w:rPr>
      </w:r>
    </w:p>
  </w:footnote>
  <w:footnote w:id="34">
    <w:p>
      <w:pPr>
        <w:pStyle w:val="1862"/>
        <w:jc w:val="both"/>
        <w:spacing w:after="0" w:line="240" w:lineRule="auto"/>
        <w:rPr>
          <w:rFonts w:ascii="Times New Roman" w:hAnsi="Times New Roman"/>
          <w:sz w:val="18"/>
          <w:szCs w:val="18"/>
        </w:rPr>
      </w:pPr>
      <w:r>
        <w:rPr>
          <w:rStyle w:val="1864"/>
          <w:rFonts w:ascii="Times New Roman" w:hAnsi="Times New Roman"/>
          <w:sz w:val="18"/>
          <w:szCs w:val="18"/>
        </w:rPr>
        <w:footnoteRef/>
      </w:r>
      <w:r>
        <w:rPr>
          <w:rFonts w:ascii="Times New Roman" w:hAnsi="Times New Roman"/>
          <w:sz w:val="18"/>
          <w:szCs w:val="18"/>
        </w:rPr>
        <w:t xml:space="preserve"> Оператор по переводу денежных средств – организация, которая в соответствии с законодательством Российской Федерации вправе осуществлять перевод денежных средств.</w:t>
      </w:r>
      <w:r>
        <w:rPr>
          <w:rFonts w:ascii="Times New Roman" w:hAnsi="Times New Roman"/>
          <w:sz w:val="18"/>
          <w:szCs w:val="18"/>
        </w:rPr>
      </w:r>
      <w:r>
        <w:rPr>
          <w:rFonts w:ascii="Times New Roman" w:hAnsi="Times New Roman"/>
          <w:sz w:val="18"/>
          <w:szCs w:val="18"/>
        </w:rPr>
      </w:r>
    </w:p>
  </w:footnote>
  <w:footnote w:id="35">
    <w:p>
      <w:pPr>
        <w:pStyle w:val="1862"/>
        <w:jc w:val="both"/>
        <w:spacing w:after="0" w:line="240" w:lineRule="auto"/>
        <w:rPr>
          <w:rFonts w:ascii="Times New Roman" w:hAnsi="Times New Roman"/>
          <w:sz w:val="18"/>
          <w:szCs w:val="18"/>
        </w:rPr>
      </w:pPr>
      <w:r>
        <w:rPr>
          <w:rStyle w:val="1864"/>
          <w:rFonts w:ascii="Times New Roman" w:hAnsi="Times New Roman"/>
          <w:sz w:val="18"/>
          <w:szCs w:val="18"/>
        </w:rPr>
        <w:footnoteRef/>
      </w:r>
      <w:r>
        <w:rPr>
          <w:rFonts w:ascii="Times New Roman" w:hAnsi="Times New Roman"/>
          <w:sz w:val="18"/>
          <w:szCs w:val="18"/>
        </w:rPr>
        <w:t xml:space="preserve"> Поставщик – юридическое лицо, за исключением кредитной организации, или индивидуальный предприниматель, получающие денежные средства плательщика за реализуемые товары (выполняемые работы, оказываемые услуги) в соответствии с </w:t>
      </w:r>
      <w:r>
        <w:rPr>
          <w:rFonts w:ascii="Times New Roman" w:hAnsi="Times New Roman"/>
          <w:sz w:val="18"/>
          <w:szCs w:val="18"/>
          <w:lang w:val="ru-RU"/>
        </w:rPr>
        <w:t xml:space="preserve">Федеральным </w:t>
      </w:r>
      <w:r>
        <w:rPr>
          <w:rFonts w:ascii="Times New Roman" w:hAnsi="Times New Roman"/>
          <w:sz w:val="18"/>
          <w:szCs w:val="18"/>
        </w:rPr>
        <w:t xml:space="preserve">законом № 103-ФЗ, а также юридическое лицо или индивидуальный предприниматель, которым вносится плата за жилое помещение и коммунальные услуги в соответствии с Жилищным кодексом Рос</w:t>
      </w:r>
      <w:r>
        <w:rPr>
          <w:rFonts w:ascii="Times New Roman" w:hAnsi="Times New Roman"/>
          <w:sz w:val="18"/>
          <w:szCs w:val="18"/>
        </w:rPr>
        <w:t xml:space="preserve">сийской Федерации, а также органы государственной власти и органы местного самоуправления, учреждения, находящиеся в их ведении, получающие денежные средства плательщика в рамках выполнения ими функций, установленных законодательством Российской Федерации.</w:t>
      </w:r>
      <w:r>
        <w:rPr>
          <w:rFonts w:ascii="Times New Roman" w:hAnsi="Times New Roman"/>
          <w:sz w:val="18"/>
          <w:szCs w:val="18"/>
        </w:rPr>
      </w:r>
      <w:r>
        <w:rPr>
          <w:rFonts w:ascii="Times New Roman" w:hAnsi="Times New Roman"/>
          <w:sz w:val="18"/>
          <w:szCs w:val="18"/>
        </w:rPr>
      </w:r>
    </w:p>
  </w:footnote>
  <w:footnote w:id="36">
    <w:p>
      <w:pPr>
        <w:pStyle w:val="1862"/>
        <w:jc w:val="both"/>
        <w:spacing w:after="0" w:line="240" w:lineRule="auto"/>
        <w:rPr>
          <w:rFonts w:ascii="Times New Roman" w:hAnsi="Times New Roman"/>
          <w:sz w:val="18"/>
          <w:szCs w:val="18"/>
        </w:rPr>
      </w:pPr>
      <w:r>
        <w:rPr>
          <w:rStyle w:val="1864"/>
          <w:rFonts w:ascii="Times New Roman" w:hAnsi="Times New Roman"/>
          <w:sz w:val="18"/>
          <w:szCs w:val="18"/>
        </w:rPr>
        <w:footnoteRef/>
      </w:r>
      <w:r>
        <w:rPr>
          <w:rFonts w:ascii="Times New Roman" w:hAnsi="Times New Roman"/>
          <w:sz w:val="18"/>
          <w:szCs w:val="18"/>
        </w:rPr>
        <w:t xml:space="preserve"> Оператор </w:t>
      </w:r>
      <w:r>
        <w:rPr>
          <w:rFonts w:ascii="Times New Roman" w:hAnsi="Times New Roman"/>
          <w:iCs/>
          <w:sz w:val="18"/>
          <w:szCs w:val="18"/>
        </w:rPr>
        <w:t xml:space="preserve">по приему платежей - платежный агент - юридическ</w:t>
      </w:r>
      <w:r>
        <w:rPr>
          <w:rFonts w:ascii="Times New Roman" w:hAnsi="Times New Roman"/>
          <w:iCs/>
          <w:sz w:val="18"/>
          <w:szCs w:val="18"/>
        </w:rPr>
        <w:t xml:space="preserve">ое лицо, сведения о котором внесены Банком России в реестр операторов по приему платежей и которое в соответствии с требованиями Федерального закона № 103-ФЗ заключает с поставщиками договоры об осуществлении деятельности по приему платежей физических лиц.</w:t>
      </w:r>
      <w:r>
        <w:rPr>
          <w:rFonts w:ascii="Times New Roman" w:hAnsi="Times New Roman"/>
          <w:sz w:val="18"/>
          <w:szCs w:val="18"/>
        </w:rPr>
      </w:r>
      <w:r>
        <w:rPr>
          <w:rFonts w:ascii="Times New Roman" w:hAnsi="Times New Roman"/>
          <w:sz w:val="18"/>
          <w:szCs w:val="18"/>
        </w:rPr>
      </w:r>
    </w:p>
  </w:footnote>
  <w:footnote w:id="37">
    <w:p>
      <w:pPr>
        <w:jc w:val="both"/>
        <w:spacing w:after="0" w:line="240" w:lineRule="auto"/>
        <w:rPr>
          <w:rFonts w:ascii="Times New Roman" w:hAnsi="Times New Roman"/>
          <w:sz w:val="18"/>
          <w:szCs w:val="18"/>
        </w:rPr>
      </w:pPr>
      <w:r>
        <w:rPr>
          <w:rStyle w:val="1864"/>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rPr>
        <w:t xml:space="preserve">Договор о приеме платежей – дог</w:t>
      </w:r>
      <w:r>
        <w:rPr>
          <w:rFonts w:ascii="Times New Roman" w:hAnsi="Times New Roman"/>
          <w:sz w:val="18"/>
          <w:szCs w:val="18"/>
        </w:rPr>
        <w:t xml:space="preserve">овор об осуществлении деятельности по приему платежей физических лиц, заключенный между поставщиком и оператором по приему платежей либо между оператором по приему платежей и платежным субагентом, и соответствующий требованиям Федерального закона № 103-ФЗ.</w:t>
      </w:r>
      <w:r>
        <w:rPr>
          <w:rFonts w:ascii="Times New Roman" w:hAnsi="Times New Roman"/>
          <w:sz w:val="18"/>
          <w:szCs w:val="18"/>
        </w:rPr>
      </w:r>
      <w:r>
        <w:rPr>
          <w:rFonts w:ascii="Times New Roman" w:hAnsi="Times New Roman"/>
          <w:sz w:val="18"/>
          <w:szCs w:val="18"/>
        </w:rPr>
      </w:r>
    </w:p>
  </w:footnote>
  <w:footnote w:id="38">
    <w:p>
      <w:pPr>
        <w:jc w:val="both"/>
        <w:spacing w:after="0" w:line="240" w:lineRule="auto"/>
        <w:rPr>
          <w:rFonts w:ascii="Times New Roman" w:hAnsi="Times New Roman"/>
          <w:sz w:val="18"/>
          <w:szCs w:val="18"/>
        </w:rPr>
      </w:pPr>
      <w:r>
        <w:rPr>
          <w:rStyle w:val="1864"/>
          <w:rFonts w:ascii="Times New Roman" w:hAnsi="Times New Roman"/>
          <w:sz w:val="18"/>
          <w:szCs w:val="18"/>
        </w:rPr>
        <w:footnoteRef/>
      </w:r>
      <w:r>
        <w:rPr>
          <w:rFonts w:ascii="Times New Roman" w:hAnsi="Times New Roman"/>
          <w:sz w:val="18"/>
          <w:szCs w:val="18"/>
        </w:rPr>
        <w:t xml:space="preserve"> Федеральный закон от 22.04.1996 № 39-ФЗ «О рынке ценных бумаг».</w:t>
      </w:r>
      <w:r>
        <w:rPr>
          <w:rFonts w:ascii="Times New Roman" w:hAnsi="Times New Roman"/>
          <w:sz w:val="18"/>
          <w:szCs w:val="18"/>
        </w:rPr>
      </w:r>
      <w:r>
        <w:rPr>
          <w:rFonts w:ascii="Times New Roman" w:hAnsi="Times New Roman"/>
          <w:sz w:val="18"/>
          <w:szCs w:val="18"/>
        </w:rPr>
      </w:r>
    </w:p>
  </w:footnote>
  <w:footnote w:id="39">
    <w:p>
      <w:pPr>
        <w:pStyle w:val="1862"/>
        <w:jc w:val="both"/>
        <w:spacing w:after="0" w:line="240" w:lineRule="auto"/>
        <w:rPr>
          <w:sz w:val="18"/>
          <w:szCs w:val="18"/>
        </w:rPr>
      </w:pPr>
      <w:r>
        <w:rPr>
          <w:rStyle w:val="1864"/>
          <w:rFonts w:ascii="Times New Roman" w:hAnsi="Times New Roman"/>
          <w:sz w:val="18"/>
          <w:szCs w:val="18"/>
        </w:rPr>
        <w:footnoteRef/>
      </w:r>
      <w:r>
        <w:rPr>
          <w:rFonts w:ascii="Times New Roman" w:hAnsi="Times New Roman"/>
          <w:sz w:val="18"/>
          <w:szCs w:val="18"/>
        </w:rPr>
        <w:t xml:space="preserve"> Брокер- профессиональный участник рынка ценных бумаг, осуществляющий брокерскую деятельность.</w:t>
      </w:r>
      <w:r>
        <w:rPr>
          <w:rFonts w:ascii="Times New Roman" w:hAnsi="Times New Roman"/>
          <w:sz w:val="18"/>
          <w:szCs w:val="18"/>
          <w:lang w:val="ru-RU"/>
        </w:rPr>
        <w:t xml:space="preserve"> </w:t>
      </w:r>
      <w:r>
        <w:rPr>
          <w:rFonts w:ascii="Times New Roman" w:hAnsi="Times New Roman"/>
          <w:sz w:val="18"/>
          <w:szCs w:val="18"/>
        </w:rPr>
        <w:t xml:space="preserve">Брокерской деятельностью признается деятельность по совершению гражданско-правовых сделок с ценными бумагами и (или) по заключению дог</w:t>
      </w:r>
      <w:r>
        <w:rPr>
          <w:rFonts w:ascii="Times New Roman" w:hAnsi="Times New Roman"/>
          <w:sz w:val="18"/>
          <w:szCs w:val="18"/>
        </w:rPr>
        <w:t xml:space="preserve">оворов, являющихся производными финансовыми инструментами, по поручению клиента от имени и за счет клиента (в том числе эмитента эмиссионных ценных бумаг при их размещении) или от своего имени и за счет клиента на основании возмездных договоров с клиентом.</w:t>
      </w:r>
      <w:r>
        <w:rPr>
          <w:sz w:val="18"/>
          <w:szCs w:val="18"/>
        </w:rPr>
      </w:r>
      <w:r>
        <w:rPr>
          <w:sz w:val="18"/>
          <w:szCs w:val="18"/>
        </w:rPr>
      </w:r>
    </w:p>
  </w:footnote>
  <w:footnote w:id="40">
    <w:p>
      <w:pPr>
        <w:jc w:val="both"/>
        <w:spacing w:after="0" w:line="240" w:lineRule="auto"/>
        <w:tabs>
          <w:tab w:val="left" w:pos="1134" w:leader="none"/>
        </w:tabs>
        <w:rPr>
          <w:rFonts w:ascii="Times New Roman" w:hAnsi="Times New Roman"/>
          <w:sz w:val="18"/>
          <w:szCs w:val="18"/>
        </w:rPr>
      </w:pPr>
      <w:r>
        <w:rPr>
          <w:rStyle w:val="1864"/>
          <w:rFonts w:ascii="Times New Roman" w:hAnsi="Times New Roman"/>
          <w:sz w:val="18"/>
          <w:szCs w:val="18"/>
        </w:rPr>
        <w:footnoteRef/>
      </w:r>
      <w:r>
        <w:rPr>
          <w:rFonts w:ascii="Times New Roman" w:hAnsi="Times New Roman"/>
          <w:sz w:val="18"/>
          <w:szCs w:val="18"/>
        </w:rPr>
        <w:t xml:space="preserve"> Владелец счета: </w:t>
      </w:r>
      <w:r>
        <w:rPr>
          <w:rFonts w:ascii="Times New Roman" w:hAnsi="Times New Roman"/>
          <w:sz w:val="18"/>
          <w:szCs w:val="18"/>
        </w:rPr>
      </w:r>
      <w:r>
        <w:rPr>
          <w:rFonts w:ascii="Times New Roman" w:hAnsi="Times New Roman"/>
          <w:sz w:val="18"/>
          <w:szCs w:val="18"/>
        </w:rPr>
      </w:r>
    </w:p>
    <w:p>
      <w:pPr>
        <w:jc w:val="both"/>
        <w:spacing w:after="0" w:line="240" w:lineRule="auto"/>
        <w:tabs>
          <w:tab w:val="left" w:pos="1134" w:leader="none"/>
        </w:tabs>
        <w:rPr>
          <w:rFonts w:ascii="Times New Roman" w:hAnsi="Times New Roman"/>
          <w:sz w:val="18"/>
          <w:szCs w:val="18"/>
        </w:rPr>
      </w:pPr>
      <w:r>
        <w:rPr>
          <w:rFonts w:ascii="Times New Roman" w:hAnsi="Times New Roman"/>
          <w:sz w:val="18"/>
          <w:szCs w:val="18"/>
        </w:rPr>
        <w:t xml:space="preserve">- юридическое лицо (указанное в пункте 2 статьи 175 </w:t>
      </w:r>
      <w:r>
        <w:rPr>
          <w:rFonts w:ascii="Times New Roman" w:hAnsi="Times New Roman"/>
          <w:sz w:val="18"/>
          <w:szCs w:val="18"/>
        </w:rPr>
        <w:t xml:space="preserve">Жилищного кодекс</w:t>
      </w:r>
      <w:r>
        <w:rPr>
          <w:rFonts w:ascii="Times New Roman" w:hAnsi="Times New Roman"/>
          <w:sz w:val="18"/>
          <w:szCs w:val="18"/>
        </w:rPr>
        <w:t xml:space="preserve">а</w:t>
      </w:r>
      <w:r>
        <w:rPr>
          <w:rFonts w:ascii="Times New Roman" w:hAnsi="Times New Roman"/>
          <w:sz w:val="18"/>
          <w:szCs w:val="18"/>
        </w:rPr>
        <w:t xml:space="preserve"> Российской Федерации</w:t>
      </w:r>
      <w:r>
        <w:rPr>
          <w:rFonts w:ascii="Times New Roman" w:hAnsi="Times New Roman"/>
          <w:sz w:val="18"/>
          <w:szCs w:val="18"/>
        </w:rPr>
        <w:t xml:space="preserve">)</w:t>
      </w:r>
      <w:r>
        <w:rPr>
          <w:rFonts w:ascii="Times New Roman" w:hAnsi="Times New Roman"/>
          <w:sz w:val="18"/>
          <w:szCs w:val="18"/>
        </w:rPr>
        <w:t xml:space="preserve">,</w:t>
      </w:r>
      <w:r>
        <w:rPr>
          <w:rFonts w:ascii="Times New Roman" w:hAnsi="Times New Roman"/>
          <w:sz w:val="18"/>
          <w:szCs w:val="18"/>
        </w:rPr>
        <w:t xml:space="preserve"> ос</w:t>
      </w:r>
      <w:r>
        <w:rPr>
          <w:rFonts w:ascii="Times New Roman" w:hAnsi="Times New Roman"/>
          <w:sz w:val="18"/>
          <w:szCs w:val="18"/>
        </w:rPr>
        <w:t xml:space="preserve">уществляющее управление многоквартирным домом;</w:t>
      </w:r>
      <w:r>
        <w:rPr>
          <w:rFonts w:ascii="Times New Roman" w:hAnsi="Times New Roman"/>
          <w:sz w:val="18"/>
          <w:szCs w:val="18"/>
        </w:rPr>
      </w:r>
      <w:r>
        <w:rPr>
          <w:rFonts w:ascii="Times New Roman" w:hAnsi="Times New Roman"/>
          <w:sz w:val="18"/>
          <w:szCs w:val="18"/>
        </w:rPr>
      </w:r>
    </w:p>
    <w:p>
      <w:pPr>
        <w:jc w:val="both"/>
        <w:spacing w:after="0" w:line="240" w:lineRule="auto"/>
        <w:tabs>
          <w:tab w:val="left" w:pos="1134" w:leader="none"/>
        </w:tabs>
        <w:rPr>
          <w:sz w:val="18"/>
          <w:szCs w:val="18"/>
        </w:rPr>
      </w:pPr>
      <w:r>
        <w:rPr>
          <w:rFonts w:ascii="Times New Roman" w:hAnsi="Times New Roman"/>
          <w:sz w:val="18"/>
          <w:szCs w:val="18"/>
        </w:rPr>
        <w:t xml:space="preserve">- или региональный оператор - специализированная некоммерческая организация, осуществляющая деятельность, направленную на обеспечение проведения капитального ремонта общего имущества в многоквартирном доме.</w:t>
      </w:r>
      <w:r>
        <w:rPr>
          <w:sz w:val="18"/>
          <w:szCs w:val="18"/>
        </w:rPr>
      </w:r>
      <w:r>
        <w:rPr>
          <w:sz w:val="18"/>
          <w:szCs w:val="18"/>
        </w:rPr>
      </w:r>
    </w:p>
  </w:footnote>
  <w:footnote w:id="41">
    <w:p>
      <w:pPr>
        <w:pStyle w:val="1862"/>
        <w:spacing w:after="0" w:line="240" w:lineRule="auto"/>
        <w:rPr>
          <w:rFonts w:ascii="Times New Roman" w:hAnsi="Times New Roman"/>
          <w:sz w:val="18"/>
          <w:szCs w:val="18"/>
          <w:lang w:val="ru-RU"/>
        </w:rPr>
      </w:pPr>
      <w:r>
        <w:rPr>
          <w:rStyle w:val="1864"/>
          <w:rFonts w:ascii="Times New Roman" w:hAnsi="Times New Roman"/>
          <w:sz w:val="18"/>
          <w:szCs w:val="18"/>
        </w:rPr>
        <w:footnoteRef/>
      </w:r>
      <w:r>
        <w:rPr>
          <w:rFonts w:ascii="Times New Roman" w:hAnsi="Times New Roman"/>
          <w:sz w:val="18"/>
          <w:szCs w:val="18"/>
        </w:rPr>
        <w:t xml:space="preserve"> Федеральный закон Российской Федерации от 07.05.1998 № 75-ФЗ «О негосударственных пенсионных фондах»</w:t>
      </w:r>
      <w:r>
        <w:rPr>
          <w:rFonts w:ascii="Times New Roman" w:hAnsi="Times New Roman"/>
          <w:sz w:val="18"/>
          <w:szCs w:val="18"/>
          <w:lang w:val="ru-RU"/>
        </w:rPr>
        <w:t xml:space="preserve">.</w:t>
      </w:r>
      <w:r>
        <w:rPr>
          <w:rFonts w:ascii="Times New Roman" w:hAnsi="Times New Roman"/>
          <w:sz w:val="18"/>
          <w:szCs w:val="18"/>
          <w:lang w:val="ru-RU"/>
        </w:rPr>
      </w:r>
      <w:r>
        <w:rPr>
          <w:rFonts w:ascii="Times New Roman" w:hAnsi="Times New Roman"/>
          <w:sz w:val="18"/>
          <w:szCs w:val="18"/>
          <w:lang w:val="ru-RU"/>
        </w:rPr>
      </w:r>
    </w:p>
  </w:footnote>
  <w:footnote w:id="42">
    <w:p>
      <w:pPr>
        <w:pStyle w:val="1862"/>
        <w:jc w:val="both"/>
        <w:spacing w:after="0" w:line="240" w:lineRule="auto"/>
        <w:rPr>
          <w:rFonts w:ascii="Times New Roman" w:hAnsi="Times New Roman"/>
          <w:sz w:val="18"/>
          <w:szCs w:val="18"/>
          <w14:ligatures w14:val="none"/>
        </w:rPr>
      </w:pPr>
      <w:r>
        <w:rPr>
          <w:rStyle w:val="1864"/>
          <w:rFonts w:ascii="Times New Roman" w:hAnsi="Times New Roman"/>
          <w:sz w:val="18"/>
          <w:szCs w:val="18"/>
        </w:rPr>
        <w:footnoteRef/>
      </w:r>
      <w:r>
        <w:rPr>
          <w:rFonts w:ascii="Times New Roman" w:hAnsi="Times New Roman"/>
          <w:sz w:val="18"/>
          <w:szCs w:val="18"/>
        </w:rPr>
        <w:t xml:space="preserve"> Спецдепозитарий – специализированный депозитарий, являющийся юридическим лицом (акционерным обществом либо обществом с ограниченной (дополнительной) ответственностью), созданным в соответствии с законода</w:t>
      </w:r>
      <w:r>
        <w:rPr>
          <w:rFonts w:ascii="Times New Roman" w:hAnsi="Times New Roman"/>
          <w:sz w:val="18"/>
          <w:szCs w:val="18"/>
        </w:rPr>
        <w:t xml:space="preserve">тельством Российской Федерации и имеющий лицензию на осуществление депозитарной деятельности и лицензию на осуществление деятельности специализированного депозитария инвестиционных фондов, паевых инвестиционных фондов и негосударственных пенсионных </w:t>
      </w:r>
      <w:r>
        <w:rPr>
          <w:rFonts w:ascii="Times New Roman" w:hAnsi="Times New Roman"/>
          <w:sz w:val="18"/>
          <w:szCs w:val="18"/>
        </w:rPr>
        <w:t xml:space="preserve">фондов.</w:t>
      </w:r>
      <w:r>
        <w:rPr>
          <w:rFonts w:ascii="Times New Roman" w:hAnsi="Times New Roman"/>
          <w:sz w:val="18"/>
          <w:szCs w:val="18"/>
          <w14:ligatures w14:val="none"/>
        </w:rPr>
      </w:r>
      <w:r>
        <w:rPr>
          <w:rFonts w:ascii="Times New Roman" w:hAnsi="Times New Roman"/>
          <w:sz w:val="18"/>
          <w:szCs w:val="18"/>
          <w14:ligatures w14:val="none"/>
        </w:rPr>
      </w:r>
    </w:p>
  </w:footnote>
  <w:footnote w:id="43">
    <w:p>
      <w:pPr>
        <w:pStyle w:val="1862"/>
        <w:jc w:val="both"/>
        <w:spacing w:after="0" w:line="240" w:lineRule="auto"/>
        <w:rPr>
          <w:rFonts w:ascii="Times New Roman" w:hAnsi="Times New Roman"/>
          <w:szCs w:val="18"/>
          <w14:ligatures w14:val="none"/>
        </w:rPr>
      </w:pPr>
      <w:r>
        <w:rPr>
          <w:rFonts w:ascii="Times New Roman" w:hAnsi="Times New Roman"/>
          <w:sz w:val="18"/>
          <w:szCs w:val="18"/>
          <w:vertAlign w:val="superscript"/>
        </w:rPr>
        <w:footnoteRef/>
      </w:r>
      <w:r>
        <w:rPr>
          <w:rFonts w:ascii="Times New Roman" w:hAnsi="Times New Roman"/>
          <w:sz w:val="18"/>
          <w:szCs w:val="18"/>
          <w:vertAlign w:val="superscript"/>
        </w:rPr>
        <w:t xml:space="preserve"> </w:t>
      </w:r>
      <w:r>
        <w:rPr>
          <w:rFonts w:ascii="Times New Roman" w:hAnsi="Times New Roman"/>
          <w:sz w:val="18"/>
          <w:szCs w:val="18"/>
        </w:rPr>
        <w:t xml:space="preserve">Только по Счету ДУ СПН в валюте Российской Федерации, а также при наличии</w:t>
      </w:r>
      <w:r>
        <w:rPr>
          <w:rFonts w:ascii="Times New Roman" w:hAnsi="Times New Roman"/>
          <w:sz w:val="18"/>
          <w:szCs w:val="18"/>
        </w:rPr>
        <w:t xml:space="preserve"> ИС Свой Бизнес у </w:t>
      </w:r>
      <w:r>
        <w:rPr>
          <w:rFonts w:ascii="Times New Roman" w:hAnsi="Times New Roman"/>
          <w:sz w:val="18"/>
          <w:szCs w:val="18"/>
        </w:rPr>
        <w:t xml:space="preserve">Спецдепозитария</w:t>
      </w:r>
      <w:r>
        <w:rPr>
          <w:rFonts w:ascii="Times New Roman" w:hAnsi="Times New Roman"/>
          <w:sz w:val="18"/>
          <w:szCs w:val="18"/>
        </w:rPr>
        <w:t xml:space="preserve">.</w:t>
      </w:r>
      <w:r>
        <w:rPr>
          <w:rFonts w:ascii="Times New Roman" w:hAnsi="Times New Roman"/>
          <w:szCs w:val="18"/>
          <w14:ligatures w14:val="none"/>
        </w:rPr>
      </w:r>
      <w:r>
        <w:rPr>
          <w:rFonts w:ascii="Times New Roman" w:hAnsi="Times New Roman"/>
          <w:szCs w:val="18"/>
          <w14:ligatures w14:val="none"/>
        </w:rPr>
      </w:r>
    </w:p>
  </w:footnote>
  <w:footnote w:id="44">
    <w:p>
      <w:pPr>
        <w:pStyle w:val="1862"/>
        <w:jc w:val="both"/>
        <w:spacing w:after="0" w:line="240" w:lineRule="auto"/>
        <w:rPr>
          <w:rFonts w:ascii="Times New Roman" w:hAnsi="Times New Roman"/>
          <w:sz w:val="18"/>
          <w:szCs w:val="18"/>
        </w:rPr>
      </w:pPr>
      <w:r>
        <w:rPr>
          <w:sz w:val="18"/>
          <w:szCs w:val="18"/>
          <w:vertAlign w:val="superscript"/>
        </w:rPr>
        <w:footnoteRef/>
      </w:r>
      <w:r>
        <w:rPr>
          <w:rFonts w:ascii="Times New Roman" w:hAnsi="Times New Roman"/>
          <w:sz w:val="18"/>
          <w:szCs w:val="18"/>
          <w:vertAlign w:val="superscript"/>
        </w:rPr>
        <w:t xml:space="preserve"> </w:t>
      </w:r>
      <w:r>
        <w:rPr>
          <w:rFonts w:ascii="Times New Roman" w:hAnsi="Times New Roman"/>
          <w:sz w:val="18"/>
          <w:szCs w:val="18"/>
        </w:rPr>
        <w:t xml:space="preserve">Например, банковская карта, ДБО, эквайринг, за исключением ТП «Всегда сезон». В рамках ТП «Всегда сезон» Клиент присоединяется к Условиям эквайринга и обязуется получить оборудование от Партнера Банка.</w:t>
      </w:r>
      <w:r>
        <w:rPr>
          <w:rFonts w:ascii="Times New Roman" w:hAnsi="Times New Roman"/>
          <w:sz w:val="18"/>
          <w:szCs w:val="18"/>
        </w:rPr>
      </w:r>
      <w:r>
        <w:rPr>
          <w:rFonts w:ascii="Times New Roman" w:hAnsi="Times New Roman"/>
          <w:sz w:val="18"/>
          <w:szCs w:val="18"/>
        </w:rPr>
      </w:r>
    </w:p>
  </w:footnote>
  <w:footnote w:id="45">
    <w:p>
      <w:pPr>
        <w:pStyle w:val="1862"/>
        <w:jc w:val="both"/>
        <w:spacing w:after="0" w:line="240" w:lineRule="auto"/>
        <w:rPr>
          <w:rFonts w:ascii="Times New Roman" w:hAnsi="Times New Roman"/>
          <w:sz w:val="18"/>
          <w:szCs w:val="18"/>
        </w:rPr>
      </w:pPr>
      <w:r>
        <w:rPr>
          <w:rStyle w:val="1864"/>
          <w:rFonts w:ascii="Times New Roman" w:hAnsi="Times New Roman"/>
          <w:sz w:val="18"/>
          <w:szCs w:val="18"/>
        </w:rPr>
        <w:footnoteRef/>
      </w:r>
      <w:r>
        <w:rPr>
          <w:rFonts w:ascii="Times New Roman" w:hAnsi="Times New Roman"/>
          <w:sz w:val="18"/>
          <w:szCs w:val="18"/>
        </w:rPr>
        <w:t xml:space="preserve"> В случае наличия соответствующих з</w:t>
      </w:r>
      <w:r>
        <w:rPr>
          <w:rFonts w:ascii="Times New Roman" w:hAnsi="Times New Roman"/>
          <w:sz w:val="18"/>
          <w:szCs w:val="18"/>
        </w:rPr>
        <w:t xml:space="preserve">аключенных договоров на момент предоставления в Банк Заявления о присоединении к Единому сервисному договору/Заявления о присоединении к Условиям, условия их предоставления, предусмотренные ТП, начинают действовать с момента вступления в силу Договора РКО.</w:t>
      </w:r>
      <w:r>
        <w:rPr>
          <w:rFonts w:ascii="Times New Roman" w:hAnsi="Times New Roman"/>
          <w:sz w:val="18"/>
          <w:szCs w:val="18"/>
        </w:rPr>
      </w:r>
      <w:r>
        <w:rPr>
          <w:rFonts w:ascii="Times New Roman" w:hAnsi="Times New Roman"/>
          <w:sz w:val="18"/>
          <w:szCs w:val="18"/>
        </w:rPr>
      </w:r>
    </w:p>
  </w:footnote>
  <w:footnote w:id="46">
    <w:p>
      <w:pPr>
        <w:pStyle w:val="1862"/>
        <w:jc w:val="both"/>
        <w:spacing w:after="0" w:line="240" w:lineRule="auto"/>
        <w:rPr>
          <w:rFonts w:ascii="Times New Roman" w:hAnsi="Times New Roman"/>
          <w:sz w:val="18"/>
          <w:szCs w:val="18"/>
        </w:rPr>
      </w:pPr>
      <w:r>
        <w:rPr>
          <w:rStyle w:val="1864"/>
          <w:rFonts w:ascii="Times New Roman" w:hAnsi="Times New Roman"/>
          <w:sz w:val="18"/>
          <w:szCs w:val="18"/>
        </w:rPr>
        <w:footnoteRef/>
      </w:r>
      <w:r>
        <w:rPr>
          <w:rFonts w:ascii="Times New Roman" w:hAnsi="Times New Roman"/>
          <w:sz w:val="18"/>
          <w:szCs w:val="18"/>
        </w:rPr>
        <w:t xml:space="preserve"> Предоставление банковских продуктов/услуг в рамках ТП доступно в подразделениях Банка, в которых такая возможность реализована.</w:t>
      </w:r>
      <w:r>
        <w:rPr>
          <w:rFonts w:ascii="Times New Roman" w:hAnsi="Times New Roman"/>
          <w:sz w:val="18"/>
          <w:szCs w:val="18"/>
        </w:rPr>
      </w:r>
      <w:r>
        <w:rPr>
          <w:rFonts w:ascii="Times New Roman" w:hAnsi="Times New Roman"/>
          <w:sz w:val="18"/>
          <w:szCs w:val="18"/>
        </w:rPr>
      </w:r>
    </w:p>
  </w:footnote>
  <w:footnote w:id="47">
    <w:p>
      <w:pPr>
        <w:pStyle w:val="1862"/>
        <w:jc w:val="both"/>
        <w:spacing w:after="0" w:line="240" w:lineRule="auto"/>
        <w:rPr>
          <w:rFonts w:ascii="Times New Roman" w:hAnsi="Times New Roman"/>
          <w:sz w:val="18"/>
          <w:szCs w:val="18"/>
        </w:rPr>
      </w:pPr>
      <w:r>
        <w:rPr>
          <w:rStyle w:val="1864"/>
          <w:rFonts w:ascii="Times New Roman" w:hAnsi="Times New Roman"/>
          <w:sz w:val="18"/>
          <w:szCs w:val="18"/>
        </w:rPr>
        <w:footnoteRef/>
      </w:r>
      <w:r>
        <w:rPr>
          <w:rFonts w:ascii="Times New Roman" w:hAnsi="Times New Roman"/>
          <w:sz w:val="18"/>
          <w:szCs w:val="18"/>
        </w:rPr>
        <w:t xml:space="preserve"> Крестьянское (фермерское) хозяйство, созданное в качестве юридического лица или гражданин-глава крестьянского (фермерского) хозяйства, зарегистрированный в качестве индивидуального предпринимателя.</w:t>
      </w:r>
      <w:r>
        <w:rPr>
          <w:rFonts w:ascii="Times New Roman" w:hAnsi="Times New Roman"/>
          <w:sz w:val="18"/>
          <w:szCs w:val="18"/>
        </w:rPr>
      </w:r>
      <w:r>
        <w:rPr>
          <w:rFonts w:ascii="Times New Roman" w:hAnsi="Times New Roman"/>
          <w:sz w:val="18"/>
          <w:szCs w:val="18"/>
        </w:rPr>
      </w:r>
    </w:p>
  </w:footnote>
  <w:footnote w:id="48">
    <w:p>
      <w:pPr>
        <w:pStyle w:val="1862"/>
        <w:jc w:val="both"/>
        <w:spacing w:after="0" w:line="240" w:lineRule="auto"/>
        <w:rPr>
          <w:rFonts w:ascii="Times New Roman" w:hAnsi="Times New Roman"/>
          <w:sz w:val="18"/>
          <w:szCs w:val="18"/>
        </w:rPr>
      </w:pPr>
      <w:r>
        <w:rPr>
          <w:rStyle w:val="1864"/>
          <w:rFonts w:ascii="Times New Roman" w:hAnsi="Times New Roman"/>
          <w:sz w:val="18"/>
          <w:szCs w:val="18"/>
        </w:rPr>
        <w:footnoteRef/>
      </w:r>
      <w:r>
        <w:rPr>
          <w:rFonts w:ascii="Times New Roman" w:hAnsi="Times New Roman"/>
          <w:sz w:val="18"/>
          <w:szCs w:val="18"/>
        </w:rPr>
        <w:t xml:space="preserve"> Гарантия возврата возмещенного НДС (при возмещении НДС в заявительном порядке).</w:t>
      </w:r>
      <w:r>
        <w:rPr>
          <w:rFonts w:ascii="Times New Roman" w:hAnsi="Times New Roman"/>
          <w:sz w:val="18"/>
          <w:szCs w:val="18"/>
        </w:rPr>
      </w:r>
      <w:r>
        <w:rPr>
          <w:rFonts w:ascii="Times New Roman" w:hAnsi="Times New Roman"/>
          <w:sz w:val="18"/>
          <w:szCs w:val="18"/>
        </w:rPr>
      </w:r>
    </w:p>
  </w:footnote>
  <w:footnote w:id="49">
    <w:p>
      <w:pPr>
        <w:pStyle w:val="1862"/>
        <w:jc w:val="both"/>
        <w:spacing w:after="0" w:line="240" w:lineRule="auto"/>
        <w:rPr>
          <w:rFonts w:ascii="Times New Roman" w:hAnsi="Times New Roman"/>
          <w:sz w:val="18"/>
          <w:szCs w:val="18"/>
        </w:rPr>
      </w:pPr>
      <w:r>
        <w:rPr>
          <w:rStyle w:val="1864"/>
          <w:rFonts w:ascii="Times New Roman" w:hAnsi="Times New Roman"/>
          <w:sz w:val="18"/>
          <w:szCs w:val="18"/>
        </w:rPr>
        <w:footnoteRef/>
      </w:r>
      <w:r>
        <w:rPr>
          <w:rFonts w:ascii="Times New Roman" w:hAnsi="Times New Roman"/>
          <w:sz w:val="18"/>
          <w:szCs w:val="18"/>
        </w:rPr>
        <w:t xml:space="preserve"> Гарантия обеспечения обязательств перед таможенными органами.</w:t>
      </w:r>
      <w:r>
        <w:rPr>
          <w:rFonts w:ascii="Times New Roman" w:hAnsi="Times New Roman"/>
          <w:sz w:val="18"/>
          <w:szCs w:val="18"/>
        </w:rPr>
      </w:r>
      <w:r>
        <w:rPr>
          <w:rFonts w:ascii="Times New Roman" w:hAnsi="Times New Roman"/>
          <w:sz w:val="18"/>
          <w:szCs w:val="18"/>
        </w:rPr>
      </w:r>
    </w:p>
  </w:footnote>
  <w:footnote w:id="50">
    <w:p>
      <w:pPr>
        <w:pStyle w:val="1862"/>
        <w:jc w:val="both"/>
        <w:spacing w:after="0" w:line="240" w:lineRule="auto"/>
        <w:rPr>
          <w:rFonts w:ascii="Times New Roman" w:hAnsi="Times New Roman"/>
          <w:sz w:val="18"/>
          <w:szCs w:val="18"/>
        </w:rPr>
      </w:pPr>
      <w:r>
        <w:rPr>
          <w:sz w:val="18"/>
          <w:szCs w:val="18"/>
          <w:vertAlign w:val="superscript"/>
        </w:rPr>
        <w:footnoteRef/>
      </w:r>
      <w:r>
        <w:rPr>
          <w:rFonts w:ascii="Times New Roman" w:hAnsi="Times New Roman"/>
          <w:sz w:val="18"/>
          <w:szCs w:val="18"/>
          <w:vertAlign w:val="superscript"/>
        </w:rPr>
        <w:t xml:space="preserve"> </w:t>
      </w:r>
      <w:r>
        <w:rPr>
          <w:rFonts w:ascii="Times New Roman" w:hAnsi="Times New Roman"/>
          <w:sz w:val="18"/>
          <w:szCs w:val="18"/>
        </w:rPr>
        <w:t xml:space="preserve">Например, банковская карта, ДБО, эквайринг, за исключением ТП «Всегда сезон». В рамках ТП «Всегда сезон» Клиент присоединяется к Условиям эквайринга и обязуется получить оборудование от Партнера Банка.</w:t>
      </w:r>
      <w:r>
        <w:rPr>
          <w:rFonts w:ascii="Times New Roman" w:hAnsi="Times New Roman"/>
          <w:sz w:val="18"/>
          <w:szCs w:val="18"/>
        </w:rPr>
      </w:r>
      <w:r>
        <w:rPr>
          <w:rFonts w:ascii="Times New Roman" w:hAnsi="Times New Roman"/>
          <w:sz w:val="18"/>
          <w:szCs w:val="18"/>
        </w:rPr>
      </w:r>
    </w:p>
  </w:footnote>
  <w:footnote w:id="51">
    <w:p>
      <w:pPr>
        <w:pStyle w:val="1862"/>
        <w:jc w:val="both"/>
        <w:spacing w:after="0" w:line="240" w:lineRule="auto"/>
        <w:rPr>
          <w:sz w:val="18"/>
          <w:szCs w:val="18"/>
        </w:rPr>
      </w:pPr>
      <w:r>
        <w:rPr>
          <w:rStyle w:val="1864"/>
          <w:rFonts w:ascii="Times New Roman" w:hAnsi="Times New Roman"/>
          <w:sz w:val="18"/>
          <w:szCs w:val="18"/>
        </w:rPr>
        <w:footnoteRef/>
      </w:r>
      <w:r>
        <w:rPr>
          <w:rFonts w:ascii="Times New Roman" w:hAnsi="Times New Roman"/>
          <w:sz w:val="18"/>
          <w:szCs w:val="18"/>
        </w:rPr>
        <w:t xml:space="preserve"> В случае наличия соответствующих заключенных договоров на момент заключения Единого сервисного договора/Договора банковского счета, предусмотренные ТП, начинают действовать с даты начала действия условий ТП.</w:t>
      </w:r>
      <w:r>
        <w:rPr>
          <w:sz w:val="18"/>
          <w:szCs w:val="18"/>
        </w:rPr>
      </w:r>
      <w:r>
        <w:rPr>
          <w:sz w:val="18"/>
          <w:szCs w:val="18"/>
        </w:rPr>
      </w:r>
    </w:p>
  </w:footnote>
  <w:footnote w:id="52">
    <w:p>
      <w:pPr>
        <w:pStyle w:val="1862"/>
        <w:jc w:val="both"/>
        <w:spacing w:after="0" w:line="240" w:lineRule="auto"/>
        <w:rPr>
          <w:rFonts w:ascii="Times New Roman" w:hAnsi="Times New Roman"/>
          <w:sz w:val="18"/>
          <w:szCs w:val="18"/>
        </w:rPr>
      </w:pPr>
      <w:r>
        <w:rPr>
          <w:rStyle w:val="1864"/>
          <w:rFonts w:ascii="Times New Roman" w:hAnsi="Times New Roman"/>
          <w:sz w:val="18"/>
          <w:szCs w:val="18"/>
        </w:rPr>
        <w:footnoteRef/>
      </w:r>
      <w:r>
        <w:rPr>
          <w:rFonts w:ascii="Times New Roman" w:hAnsi="Times New Roman"/>
          <w:sz w:val="18"/>
          <w:szCs w:val="18"/>
          <w:lang w:val="ru-RU"/>
        </w:rPr>
        <w:t xml:space="preserve"> </w:t>
      </w:r>
      <w:r>
        <w:rPr>
          <w:rFonts w:ascii="Times New Roman" w:hAnsi="Times New Roman"/>
          <w:sz w:val="18"/>
          <w:szCs w:val="18"/>
        </w:rPr>
        <w:t xml:space="preserve">За исключением смены ТП/Архивного ТП на Архивный ТП и ТП «Базовый лайт»/«Базовый комфорт»</w:t>
      </w:r>
      <w:r>
        <w:rPr>
          <w:rFonts w:ascii="Times New Roman" w:hAnsi="Times New Roman"/>
          <w:sz w:val="18"/>
          <w:szCs w:val="18"/>
        </w:rPr>
        <w:t xml:space="preserve">/ТП «Агростарт»</w:t>
      </w:r>
      <w:r>
        <w:rPr>
          <w:rFonts w:ascii="Times New Roman" w:hAnsi="Times New Roman"/>
          <w:sz w:val="18"/>
          <w:szCs w:val="18"/>
        </w:rPr>
        <w:t xml:space="preserve">.</w:t>
      </w:r>
      <w:r>
        <w:rPr>
          <w:rFonts w:ascii="Times New Roman" w:hAnsi="Times New Roman"/>
          <w:sz w:val="18"/>
          <w:szCs w:val="18"/>
        </w:rPr>
      </w:r>
      <w:r>
        <w:rPr>
          <w:rFonts w:ascii="Times New Roman" w:hAnsi="Times New Roman"/>
          <w:sz w:val="18"/>
          <w:szCs w:val="18"/>
        </w:rPr>
      </w:r>
    </w:p>
  </w:footnote>
  <w:footnote w:id="53">
    <w:p>
      <w:pPr>
        <w:pStyle w:val="1862"/>
        <w:jc w:val="both"/>
        <w:spacing w:after="0" w:line="240" w:lineRule="auto"/>
        <w:rPr>
          <w:rFonts w:ascii="Times New Roman" w:hAnsi="Times New Roman"/>
          <w:sz w:val="18"/>
          <w:szCs w:val="18"/>
        </w:rPr>
      </w:pPr>
      <w:r>
        <w:rPr>
          <w:rStyle w:val="1864"/>
          <w:rFonts w:ascii="Times New Roman" w:hAnsi="Times New Roman"/>
          <w:sz w:val="18"/>
          <w:szCs w:val="18"/>
        </w:rPr>
        <w:footnoteRef/>
      </w:r>
      <w:r>
        <w:rPr>
          <w:rFonts w:ascii="Times New Roman" w:hAnsi="Times New Roman"/>
          <w:sz w:val="18"/>
          <w:szCs w:val="18"/>
        </w:rPr>
        <w:t xml:space="preserve"> За исключением смены ТП/Архивного ТП на Архивный ТП и ТП «Базовый лайт»/«Базовый комфорт»</w:t>
      </w:r>
      <w:r>
        <w:rPr>
          <w:rFonts w:ascii="Times New Roman" w:hAnsi="Times New Roman"/>
          <w:sz w:val="18"/>
          <w:szCs w:val="18"/>
        </w:rPr>
        <w:t xml:space="preserve">/ТП «Агростарт»</w:t>
      </w:r>
      <w:r>
        <w:rPr>
          <w:rFonts w:ascii="Times New Roman" w:hAnsi="Times New Roman"/>
          <w:sz w:val="18"/>
          <w:szCs w:val="18"/>
        </w:rPr>
        <w:t xml:space="preserve">.</w:t>
      </w:r>
      <w:r>
        <w:rPr>
          <w:rFonts w:ascii="Times New Roman" w:hAnsi="Times New Roman"/>
          <w:sz w:val="18"/>
          <w:szCs w:val="18"/>
        </w:rPr>
      </w:r>
      <w:r>
        <w:rPr>
          <w:rFonts w:ascii="Times New Roman" w:hAnsi="Times New Roman"/>
          <w:sz w:val="18"/>
          <w:szCs w:val="18"/>
        </w:rPr>
      </w:r>
    </w:p>
  </w:footnote>
  <w:footnote w:id="54">
    <w:p>
      <w:pPr>
        <w:pStyle w:val="1862"/>
        <w:spacing w:after="0" w:line="240" w:lineRule="auto"/>
        <w:rPr>
          <w:rFonts w:ascii="Times New Roman" w:hAnsi="Times New Roman"/>
          <w:sz w:val="18"/>
          <w:szCs w:val="18"/>
          <w:lang w:val="ru-RU"/>
        </w:rPr>
      </w:pPr>
      <w:r>
        <w:rPr>
          <w:rStyle w:val="1864"/>
          <w:rFonts w:ascii="Times New Roman" w:hAnsi="Times New Roman"/>
        </w:rPr>
        <w:footnoteRef/>
      </w:r>
      <w:r>
        <w:rPr>
          <w:rStyle w:val="1864"/>
          <w:rFonts w:ascii="Times New Roman" w:hAnsi="Times New Roman"/>
        </w:rPr>
        <w:t xml:space="preserve"> </w:t>
      </w:r>
      <w:r>
        <w:rPr>
          <w:rFonts w:ascii="Times New Roman" w:hAnsi="Times New Roman"/>
          <w:sz w:val="18"/>
          <w:szCs w:val="18"/>
        </w:rPr>
        <w:t xml:space="preserve">Дата подачи Заявления не учитывается в исчислении срока «5 рабочих дней</w:t>
      </w:r>
      <w:r>
        <w:rPr>
          <w:rFonts w:ascii="Times New Roman" w:hAnsi="Times New Roman"/>
          <w:sz w:val="18"/>
          <w:szCs w:val="18"/>
          <w:lang w:val="ru-RU"/>
        </w:rPr>
        <w:t xml:space="preserve">.</w:t>
      </w:r>
      <w:r>
        <w:rPr>
          <w:rFonts w:ascii="Times New Roman" w:hAnsi="Times New Roman"/>
          <w:sz w:val="18"/>
          <w:szCs w:val="18"/>
          <w:lang w:val="ru-RU"/>
        </w:rPr>
      </w:r>
      <w:r>
        <w:rPr>
          <w:rFonts w:ascii="Times New Roman" w:hAnsi="Times New Roman"/>
          <w:sz w:val="18"/>
          <w:szCs w:val="18"/>
          <w:lang w:val="ru-RU"/>
        </w:rPr>
      </w:r>
    </w:p>
  </w:footnote>
  <w:footnote w:id="55">
    <w:p>
      <w:pPr>
        <w:pStyle w:val="1862"/>
        <w:jc w:val="both"/>
        <w:spacing w:after="0" w:line="240" w:lineRule="auto"/>
        <w:rPr>
          <w:rFonts w:ascii="Times New Roman" w:hAnsi="Times New Roman"/>
          <w:sz w:val="18"/>
          <w:szCs w:val="18"/>
          <w:lang w:val="ru-RU"/>
        </w:rPr>
      </w:pPr>
      <w:r>
        <w:rPr>
          <w:rStyle w:val="1864"/>
          <w:rFonts w:ascii="Times New Roman" w:hAnsi="Times New Roman"/>
          <w:sz w:val="18"/>
          <w:szCs w:val="18"/>
        </w:rPr>
        <w:footnoteRef/>
      </w:r>
      <w:r>
        <w:rPr>
          <w:rFonts w:ascii="Times New Roman" w:hAnsi="Times New Roman"/>
          <w:sz w:val="18"/>
          <w:szCs w:val="18"/>
        </w:rPr>
        <w:t xml:space="preserve"> </w:t>
      </w:r>
      <w:r>
        <w:rPr>
          <w:rFonts w:ascii="Times New Roman" w:hAnsi="Times New Roman"/>
          <w:color w:val="000000"/>
          <w:sz w:val="18"/>
          <w:szCs w:val="18"/>
        </w:rPr>
        <w:t xml:space="preserve">В сл</w:t>
      </w:r>
      <w:r>
        <w:rPr>
          <w:rFonts w:ascii="Times New Roman" w:hAnsi="Times New Roman"/>
          <w:color w:val="000000"/>
          <w:sz w:val="18"/>
          <w:szCs w:val="18"/>
        </w:rPr>
        <w:t xml:space="preserve">учае если первое число календарного месяца является нерабочим/праздничным днем, датой начала действия нового ТП считается первый рабочий день календарного месяца, следующего за месяцем, в котором было представлено в Банк Заявление на смену ТП/Архивного ТП.</w:t>
      </w:r>
      <w:r>
        <w:rPr>
          <w:rFonts w:ascii="Times New Roman" w:hAnsi="Times New Roman"/>
          <w:sz w:val="18"/>
          <w:szCs w:val="18"/>
          <w:lang w:val="ru-RU"/>
        </w:rPr>
      </w:r>
      <w:r>
        <w:rPr>
          <w:rFonts w:ascii="Times New Roman" w:hAnsi="Times New Roman"/>
          <w:sz w:val="18"/>
          <w:szCs w:val="18"/>
          <w:lang w:val="ru-RU"/>
        </w:rPr>
      </w:r>
    </w:p>
  </w:footnote>
  <w:footnote w:id="56">
    <w:p>
      <w:pPr>
        <w:pStyle w:val="1862"/>
        <w:jc w:val="both"/>
        <w:spacing w:after="0" w:line="240" w:lineRule="auto"/>
        <w:rPr>
          <w:rFonts w:ascii="Times New Roman" w:hAnsi="Times New Roman"/>
          <w:sz w:val="18"/>
          <w:szCs w:val="18"/>
          <w:lang w:val="ru-RU"/>
        </w:rPr>
      </w:pPr>
      <w:r>
        <w:rPr>
          <w:rStyle w:val="1864"/>
          <w:rFonts w:ascii="Times New Roman" w:hAnsi="Times New Roman"/>
          <w:sz w:val="18"/>
          <w:szCs w:val="18"/>
        </w:rPr>
        <w:footnoteRef/>
      </w:r>
      <w:r>
        <w:rPr>
          <w:rFonts w:ascii="Times New Roman" w:hAnsi="Times New Roman"/>
          <w:sz w:val="18"/>
          <w:szCs w:val="18"/>
        </w:rPr>
        <w:t xml:space="preserve"> В случае ес</w:t>
      </w:r>
      <w:r>
        <w:rPr>
          <w:rFonts w:ascii="Times New Roman" w:hAnsi="Times New Roman"/>
          <w:sz w:val="18"/>
          <w:szCs w:val="18"/>
        </w:rPr>
        <w:t xml:space="preserve">ли первое число календарного месяца является нерабочим/праздничным днем, датой начала действия нового ТП считается первый рабочий день календарного месяца, следующего вторым за месяцем, в котором было представлено в Банк Заявление на смену ТП/Архивного ТП.</w:t>
      </w:r>
      <w:r>
        <w:rPr>
          <w:rFonts w:ascii="Times New Roman" w:hAnsi="Times New Roman"/>
          <w:sz w:val="18"/>
          <w:szCs w:val="18"/>
          <w:lang w:val="ru-RU"/>
        </w:rPr>
      </w:r>
      <w:r>
        <w:rPr>
          <w:rFonts w:ascii="Times New Roman" w:hAnsi="Times New Roman"/>
          <w:sz w:val="18"/>
          <w:szCs w:val="18"/>
          <w:lang w:val="ru-RU"/>
        </w:rPr>
      </w:r>
    </w:p>
  </w:footnote>
  <w:footnote w:id="57">
    <w:p>
      <w:pPr>
        <w:pStyle w:val="1862"/>
        <w:spacing w:after="0" w:line="240" w:lineRule="auto"/>
        <w:rPr>
          <w:rFonts w:ascii="Times New Roman" w:hAnsi="Times New Roman"/>
          <w:sz w:val="18"/>
          <w:szCs w:val="18"/>
          <w:lang w:val="ru-RU"/>
        </w:rPr>
      </w:pPr>
      <w:r>
        <w:rPr>
          <w:rFonts w:ascii="Times New Roman" w:hAnsi="Times New Roman"/>
          <w:sz w:val="18"/>
          <w:szCs w:val="18"/>
          <w:vertAlign w:val="superscript"/>
        </w:rPr>
        <w:footnoteRef/>
      </w:r>
      <w:r>
        <w:rPr>
          <w:rFonts w:ascii="Times New Roman" w:hAnsi="Times New Roman"/>
          <w:sz w:val="18"/>
          <w:szCs w:val="18"/>
          <w:vertAlign w:val="superscript"/>
        </w:rPr>
        <w:t xml:space="preserve"> </w:t>
      </w:r>
      <w:r>
        <w:rPr>
          <w:rFonts w:ascii="Times New Roman" w:hAnsi="Times New Roman"/>
          <w:sz w:val="18"/>
          <w:szCs w:val="18"/>
        </w:rPr>
        <w:t xml:space="preserve">Дата подачи Заявления не учитывается в исчислении срока «5 рабочих дней</w:t>
      </w:r>
      <w:r>
        <w:rPr>
          <w:rFonts w:ascii="Times New Roman" w:hAnsi="Times New Roman"/>
          <w:sz w:val="18"/>
          <w:szCs w:val="18"/>
          <w:lang w:val="ru-RU"/>
        </w:rPr>
        <w:t xml:space="preserve">.</w:t>
      </w:r>
      <w:r>
        <w:rPr>
          <w:rFonts w:ascii="Times New Roman" w:hAnsi="Times New Roman"/>
          <w:sz w:val="18"/>
          <w:szCs w:val="18"/>
          <w:lang w:val="ru-RU"/>
        </w:rPr>
      </w:r>
      <w:r>
        <w:rPr>
          <w:rFonts w:ascii="Times New Roman" w:hAnsi="Times New Roman"/>
          <w:sz w:val="18"/>
          <w:szCs w:val="18"/>
          <w:lang w:val="ru-RU"/>
        </w:rPr>
      </w:r>
    </w:p>
  </w:footnote>
  <w:footnote w:id="58">
    <w:p>
      <w:pPr>
        <w:pStyle w:val="1862"/>
        <w:spacing w:after="0" w:line="240" w:lineRule="auto"/>
        <w:rPr>
          <w:rFonts w:ascii="Times New Roman" w:hAnsi="Times New Roman"/>
          <w:sz w:val="18"/>
          <w:szCs w:val="18"/>
        </w:rPr>
      </w:pPr>
      <w:r>
        <w:rPr>
          <w:rStyle w:val="1864"/>
          <w:rFonts w:ascii="Times New Roman" w:hAnsi="Times New Roman"/>
          <w:sz w:val="18"/>
          <w:szCs w:val="18"/>
        </w:rPr>
        <w:footnoteRef/>
      </w:r>
      <w:r>
        <w:rPr>
          <w:rFonts w:ascii="Times New Roman" w:hAnsi="Times New Roman"/>
          <w:sz w:val="18"/>
          <w:szCs w:val="18"/>
        </w:rPr>
        <w:t xml:space="preserve"> Предоставление Опций осуществляется с 30.11.2021.</w:t>
      </w:r>
      <w:r>
        <w:rPr>
          <w:rFonts w:ascii="Times New Roman" w:hAnsi="Times New Roman"/>
          <w:sz w:val="18"/>
          <w:szCs w:val="18"/>
        </w:rPr>
      </w:r>
      <w:r>
        <w:rPr>
          <w:rFonts w:ascii="Times New Roman" w:hAnsi="Times New Roman"/>
          <w:sz w:val="18"/>
          <w:szCs w:val="18"/>
        </w:rPr>
      </w:r>
    </w:p>
  </w:footnote>
  <w:footnote w:id="59">
    <w:p>
      <w:pPr>
        <w:pStyle w:val="1862"/>
        <w:spacing w:after="0" w:line="240" w:lineRule="auto"/>
        <w:rPr>
          <w:rFonts w:ascii="Times New Roman" w:hAnsi="Times New Roman"/>
          <w:sz w:val="18"/>
          <w:szCs w:val="18"/>
        </w:rPr>
      </w:pPr>
      <w:r>
        <w:rPr>
          <w:rStyle w:val="1864"/>
          <w:rFonts w:ascii="Times New Roman" w:hAnsi="Times New Roman"/>
        </w:rPr>
        <w:footnoteRef/>
      </w:r>
      <w:r>
        <w:rPr>
          <w:rStyle w:val="1864"/>
          <w:rFonts w:ascii="Times New Roman" w:hAnsi="Times New Roman"/>
        </w:rPr>
        <w:t xml:space="preserve"> </w:t>
      </w:r>
      <w:r>
        <w:rPr>
          <w:rFonts w:ascii="Times New Roman" w:hAnsi="Times New Roman"/>
        </w:rPr>
        <w:t xml:space="preserve">Направление информации, составляющей охраняемую законом тайну, по незащищенным каналам связи, включая незащищенную электронную почту, запрещается.</w:t>
      </w:r>
      <w:r>
        <w:rPr>
          <w:rFonts w:ascii="Times New Roman" w:hAnsi="Times New Roman"/>
          <w:sz w:val="18"/>
          <w:szCs w:val="18"/>
        </w:rPr>
      </w:r>
      <w:r>
        <w:rPr>
          <w:rFonts w:ascii="Times New Roman" w:hAnsi="Times New Roman"/>
          <w:sz w:val="18"/>
          <w:szCs w:val="18"/>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886"/>
      <w:jc w:val="center"/>
      <w:rPr>
        <w:rFonts w:ascii="Times New Roman" w:hAnsi="Times New Roman"/>
        <w:lang w:val="en-US"/>
      </w:rP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rPr>
      <w:t xml:space="preserve">21</w:t>
    </w:r>
    <w:r>
      <w:rPr>
        <w:rFonts w:ascii="Times New Roman" w:hAnsi="Times New Roman"/>
      </w:rPr>
      <w:fldChar w:fldCharType="end"/>
    </w:r>
    <w:r>
      <w:rPr>
        <w:rFonts w:ascii="Times New Roman" w:hAnsi="Times New Roman"/>
        <w:lang w:val="en-US"/>
      </w:rPr>
    </w:r>
    <w:r>
      <w:rPr>
        <w:rFonts w:ascii="Times New Roman" w:hAnsi="Times New Roman"/>
        <w:lang w:val="en-US"/>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rPr>
        <w:rFonts w:hint="default"/>
      </w:rPr>
    </w:lvl>
    <w:lvl w:ilvl="1">
      <w:start w:val="1"/>
      <w:numFmt w:val="decimal"/>
      <w:isLgl/>
      <w:suff w:val="tab"/>
      <w:lvlText w:val="%1.%2."/>
      <w:lvlJc w:val="left"/>
      <w:pPr>
        <w:ind w:left="1288" w:hanging="720"/>
      </w:pPr>
      <w:rPr>
        <w:rFonts w:hint="default"/>
        <w:b w:val="0"/>
      </w:rPr>
    </w:lvl>
    <w:lvl w:ilvl="2">
      <w:start w:val="1"/>
      <w:numFmt w:val="decimal"/>
      <w:isLgl/>
      <w:suff w:val="tab"/>
      <w:lvlText w:val="%1.%2.%3."/>
      <w:lvlJc w:val="left"/>
      <w:pPr>
        <w:ind w:left="1800" w:hanging="720"/>
      </w:pPr>
      <w:rPr>
        <w:rFonts w:hint="default"/>
      </w:rPr>
    </w:lvl>
    <w:lvl w:ilvl="3">
      <w:start w:val="1"/>
      <w:numFmt w:val="decimal"/>
      <w:isLgl/>
      <w:suff w:val="tab"/>
      <w:lvlText w:val="%1.%2.%3.%4."/>
      <w:lvlJc w:val="left"/>
      <w:pPr>
        <w:ind w:left="2520" w:hanging="1080"/>
      </w:pPr>
      <w:rPr>
        <w:rFonts w:hint="default"/>
      </w:rPr>
    </w:lvl>
    <w:lvl w:ilvl="4">
      <w:start w:val="1"/>
      <w:numFmt w:val="decimal"/>
      <w:isLgl/>
      <w:suff w:val="tab"/>
      <w:lvlText w:val="%1.%2.%3.%4.%5."/>
      <w:lvlJc w:val="left"/>
      <w:pPr>
        <w:ind w:left="2880" w:hanging="1080"/>
      </w:pPr>
      <w:rPr>
        <w:rFonts w:hint="default"/>
      </w:rPr>
    </w:lvl>
    <w:lvl w:ilvl="5">
      <w:start w:val="1"/>
      <w:numFmt w:val="decimal"/>
      <w:isLgl/>
      <w:suff w:val="tab"/>
      <w:lvlText w:val="%1.%2.%3.%4.%5.%6."/>
      <w:lvlJc w:val="left"/>
      <w:pPr>
        <w:ind w:left="3600" w:hanging="1440"/>
      </w:pPr>
      <w:rPr>
        <w:rFonts w:hint="default"/>
      </w:rPr>
    </w:lvl>
    <w:lvl w:ilvl="6">
      <w:start w:val="1"/>
      <w:numFmt w:val="decimal"/>
      <w:isLgl/>
      <w:suff w:val="tab"/>
      <w:lvlText w:val="%1.%2.%3.%4.%5.%6.%7."/>
      <w:lvlJc w:val="left"/>
      <w:pPr>
        <w:ind w:left="4320" w:hanging="1800"/>
      </w:pPr>
      <w:rPr>
        <w:rFonts w:hint="default"/>
      </w:rPr>
    </w:lvl>
    <w:lvl w:ilvl="7">
      <w:start w:val="1"/>
      <w:numFmt w:val="decimal"/>
      <w:isLgl/>
      <w:suff w:val="tab"/>
      <w:lvlText w:val="%1.%2.%3.%4.%5.%6.%7.%8."/>
      <w:lvlJc w:val="left"/>
      <w:pPr>
        <w:ind w:left="4680" w:hanging="1800"/>
      </w:pPr>
      <w:rPr>
        <w:rFonts w:hint="default"/>
      </w:rPr>
    </w:lvl>
    <w:lvl w:ilvl="8">
      <w:start w:val="1"/>
      <w:numFmt w:val="decimal"/>
      <w:isLgl/>
      <w:suff w:val="tab"/>
      <w:lvlText w:val="%1.%2.%3.%4.%5.%6.%7.%8.%9."/>
      <w:lvlJc w:val="left"/>
      <w:pPr>
        <w:ind w:left="5400" w:hanging="2160"/>
      </w:pPr>
      <w:rPr>
        <w:rFonts w:hint="default"/>
      </w:rPr>
    </w:lvl>
  </w:abstractNum>
  <w:abstractNum w:abstractNumId="1">
    <w:multiLevelType w:val="hybridMultilevel"/>
    <w:lvl w:ilvl="0">
      <w:start w:val="6"/>
      <w:numFmt w:val="decimal"/>
      <w:isLgl w:val="false"/>
      <w:suff w:val="tab"/>
      <w:lvlText w:val="%1."/>
      <w:lvlJc w:val="left"/>
      <w:pPr>
        <w:ind w:left="360" w:hanging="360"/>
      </w:pPr>
      <w:rPr>
        <w:rFonts w:hint="default"/>
      </w:rPr>
    </w:lvl>
    <w:lvl w:ilvl="1">
      <w:start w:val="8"/>
      <w:numFmt w:val="decimal"/>
      <w:isLgl w:val="false"/>
      <w:suff w:val="tab"/>
      <w:lvlText w:val="%1.%2."/>
      <w:lvlJc w:val="left"/>
      <w:pPr>
        <w:ind w:left="1774" w:hanging="360"/>
      </w:pPr>
      <w:rPr>
        <w:rFonts w:hint="default"/>
      </w:rPr>
    </w:lvl>
    <w:lvl w:ilvl="2">
      <w:start w:val="1"/>
      <w:numFmt w:val="decimal"/>
      <w:isLgl w:val="false"/>
      <w:suff w:val="tab"/>
      <w:lvlText w:val="%1.%2.%3."/>
      <w:lvlJc w:val="left"/>
      <w:pPr>
        <w:ind w:left="3548" w:hanging="720"/>
      </w:pPr>
      <w:rPr>
        <w:rFonts w:hint="default"/>
      </w:rPr>
    </w:lvl>
    <w:lvl w:ilvl="3">
      <w:start w:val="1"/>
      <w:numFmt w:val="decimal"/>
      <w:isLgl w:val="false"/>
      <w:suff w:val="tab"/>
      <w:lvlText w:val="%1.%2.%3.%4."/>
      <w:lvlJc w:val="left"/>
      <w:pPr>
        <w:ind w:left="4962" w:hanging="720"/>
      </w:pPr>
      <w:rPr>
        <w:rFonts w:hint="default"/>
      </w:rPr>
    </w:lvl>
    <w:lvl w:ilvl="4">
      <w:start w:val="1"/>
      <w:numFmt w:val="decimal"/>
      <w:isLgl w:val="false"/>
      <w:suff w:val="tab"/>
      <w:lvlText w:val="%1.%2.%3.%4.%5."/>
      <w:lvlJc w:val="left"/>
      <w:pPr>
        <w:ind w:left="6736" w:hanging="1080"/>
      </w:pPr>
      <w:rPr>
        <w:rFonts w:hint="default"/>
      </w:rPr>
    </w:lvl>
    <w:lvl w:ilvl="5">
      <w:start w:val="1"/>
      <w:numFmt w:val="decimal"/>
      <w:isLgl w:val="false"/>
      <w:suff w:val="tab"/>
      <w:lvlText w:val="%1.%2.%3.%4.%5.%6."/>
      <w:lvlJc w:val="left"/>
      <w:pPr>
        <w:ind w:left="8150" w:hanging="1080"/>
      </w:pPr>
      <w:rPr>
        <w:rFonts w:hint="default"/>
      </w:rPr>
    </w:lvl>
    <w:lvl w:ilvl="6">
      <w:start w:val="1"/>
      <w:numFmt w:val="decimal"/>
      <w:isLgl w:val="false"/>
      <w:suff w:val="tab"/>
      <w:lvlText w:val="%1.%2.%3.%4.%5.%6.%7."/>
      <w:lvlJc w:val="left"/>
      <w:pPr>
        <w:ind w:left="9924" w:hanging="1440"/>
      </w:pPr>
      <w:rPr>
        <w:rFonts w:hint="default"/>
      </w:rPr>
    </w:lvl>
    <w:lvl w:ilvl="7">
      <w:start w:val="1"/>
      <w:numFmt w:val="decimal"/>
      <w:isLgl w:val="false"/>
      <w:suff w:val="tab"/>
      <w:lvlText w:val="%1.%2.%3.%4.%5.%6.%7.%8."/>
      <w:lvlJc w:val="left"/>
      <w:pPr>
        <w:ind w:left="11338" w:hanging="1440"/>
      </w:pPr>
      <w:rPr>
        <w:rFonts w:hint="default"/>
      </w:rPr>
    </w:lvl>
    <w:lvl w:ilvl="8">
      <w:start w:val="1"/>
      <w:numFmt w:val="decimal"/>
      <w:isLgl w:val="false"/>
      <w:suff w:val="tab"/>
      <w:lvlText w:val="%1.%2.%3.%4.%5.%6.%7.%8.%9."/>
      <w:lvlJc w:val="left"/>
      <w:pPr>
        <w:ind w:left="13112" w:hanging="1800"/>
      </w:pPr>
      <w:rPr>
        <w:rFonts w:hint="default"/>
      </w:rPr>
    </w:lvl>
  </w:abstractNum>
  <w:abstractNum w:abstractNumId="2">
    <w:multiLevelType w:val="hybridMultilevel"/>
    <w:lvl w:ilvl="0">
      <w:start w:val="1"/>
      <w:numFmt w:val="decimal"/>
      <w:isLgl w:val="false"/>
      <w:suff w:val="tab"/>
      <w:lvlText w:val="%1."/>
      <w:lvlJc w:val="left"/>
      <w:pPr>
        <w:ind w:left="1977" w:hanging="1410"/>
      </w:pPr>
      <w:rPr>
        <w:rFonts w:hint="default" w:cs="Times New Roman"/>
      </w:rPr>
    </w:lvl>
    <w:lvl w:ilvl="1">
      <w:start w:val="1"/>
      <w:numFmt w:val="lowerLetter"/>
      <w:isLgl w:val="false"/>
      <w:suff w:val="tab"/>
      <w:lvlText w:val="%2."/>
      <w:lvlJc w:val="left"/>
      <w:pPr>
        <w:ind w:left="1647" w:hanging="360"/>
      </w:pPr>
      <w:rPr>
        <w:rFonts w:cs="Times New Roman"/>
      </w:rPr>
    </w:lvl>
    <w:lvl w:ilvl="2">
      <w:start w:val="1"/>
      <w:numFmt w:val="lowerRoman"/>
      <w:isLgl w:val="false"/>
      <w:suff w:val="tab"/>
      <w:lvlText w:val="%3."/>
      <w:lvlJc w:val="right"/>
      <w:pPr>
        <w:ind w:left="2367" w:hanging="180"/>
      </w:pPr>
      <w:rPr>
        <w:rFonts w:cs="Times New Roman"/>
      </w:rPr>
    </w:lvl>
    <w:lvl w:ilvl="3">
      <w:start w:val="1"/>
      <w:numFmt w:val="decimal"/>
      <w:isLgl w:val="false"/>
      <w:suff w:val="tab"/>
      <w:lvlText w:val="%4."/>
      <w:lvlJc w:val="left"/>
      <w:pPr>
        <w:ind w:left="3087" w:hanging="360"/>
      </w:pPr>
      <w:rPr>
        <w:rFonts w:cs="Times New Roman"/>
      </w:rPr>
    </w:lvl>
    <w:lvl w:ilvl="4">
      <w:start w:val="1"/>
      <w:numFmt w:val="lowerLetter"/>
      <w:isLgl w:val="false"/>
      <w:suff w:val="tab"/>
      <w:lvlText w:val="%5."/>
      <w:lvlJc w:val="left"/>
      <w:pPr>
        <w:ind w:left="3807" w:hanging="360"/>
      </w:pPr>
      <w:rPr>
        <w:rFonts w:cs="Times New Roman"/>
      </w:rPr>
    </w:lvl>
    <w:lvl w:ilvl="5">
      <w:start w:val="1"/>
      <w:numFmt w:val="lowerRoman"/>
      <w:isLgl w:val="false"/>
      <w:suff w:val="tab"/>
      <w:lvlText w:val="%6."/>
      <w:lvlJc w:val="right"/>
      <w:pPr>
        <w:ind w:left="4527" w:hanging="180"/>
      </w:pPr>
      <w:rPr>
        <w:rFonts w:cs="Times New Roman"/>
      </w:rPr>
    </w:lvl>
    <w:lvl w:ilvl="6">
      <w:start w:val="1"/>
      <w:numFmt w:val="decimal"/>
      <w:isLgl w:val="false"/>
      <w:suff w:val="tab"/>
      <w:lvlText w:val="%7."/>
      <w:lvlJc w:val="left"/>
      <w:pPr>
        <w:ind w:left="5247" w:hanging="360"/>
      </w:pPr>
      <w:rPr>
        <w:rFonts w:cs="Times New Roman"/>
      </w:rPr>
    </w:lvl>
    <w:lvl w:ilvl="7">
      <w:start w:val="1"/>
      <w:numFmt w:val="lowerLetter"/>
      <w:isLgl w:val="false"/>
      <w:suff w:val="tab"/>
      <w:lvlText w:val="%8."/>
      <w:lvlJc w:val="left"/>
      <w:pPr>
        <w:ind w:left="5967" w:hanging="360"/>
      </w:pPr>
      <w:rPr>
        <w:rFonts w:cs="Times New Roman"/>
      </w:rPr>
    </w:lvl>
    <w:lvl w:ilvl="8">
      <w:start w:val="1"/>
      <w:numFmt w:val="lowerRoman"/>
      <w:isLgl w:val="false"/>
      <w:suff w:val="tab"/>
      <w:lvlText w:val="%9."/>
      <w:lvlJc w:val="right"/>
      <w:pPr>
        <w:ind w:left="6687" w:hanging="180"/>
      </w:pPr>
      <w:rPr>
        <w:rFonts w:cs="Times New Roman"/>
      </w:rPr>
    </w:lvl>
  </w:abstractNum>
  <w:abstractNum w:abstractNumId="3">
    <w:multiLevelType w:val="hybridMultilevel"/>
    <w:lvl w:ilvl="0">
      <w:start w:val="5"/>
      <w:numFmt w:val="decimal"/>
      <w:isLgl w:val="false"/>
      <w:suff w:val="tab"/>
      <w:lvlText w:val="%1."/>
      <w:lvlJc w:val="left"/>
      <w:pPr>
        <w:ind w:left="1770" w:hanging="360"/>
      </w:pPr>
      <w:rPr>
        <w:rFonts w:hint="default" w:cs="Times New Roman"/>
      </w:rPr>
    </w:lvl>
    <w:lvl w:ilvl="1">
      <w:start w:val="1"/>
      <w:numFmt w:val="decimal"/>
      <w:isLgl/>
      <w:suff w:val="tab"/>
      <w:lvlText w:val="%1.%2."/>
      <w:lvlJc w:val="left"/>
      <w:pPr>
        <w:ind w:left="1770" w:hanging="360"/>
      </w:pPr>
      <w:rPr>
        <w:rFonts w:hint="default" w:cs="Times New Roman"/>
      </w:rPr>
    </w:lvl>
    <w:lvl w:ilvl="2">
      <w:start w:val="1"/>
      <w:numFmt w:val="decimal"/>
      <w:isLgl/>
      <w:suff w:val="tab"/>
      <w:lvlText w:val="%1.%2.%3."/>
      <w:lvlJc w:val="left"/>
      <w:pPr>
        <w:ind w:left="2130" w:hanging="720"/>
      </w:pPr>
      <w:rPr>
        <w:rFonts w:hint="default" w:cs="Times New Roman"/>
      </w:rPr>
    </w:lvl>
    <w:lvl w:ilvl="3">
      <w:start w:val="1"/>
      <w:numFmt w:val="decimal"/>
      <w:isLgl/>
      <w:suff w:val="tab"/>
      <w:lvlText w:val="%1.%2.%3.%4."/>
      <w:lvlJc w:val="left"/>
      <w:pPr>
        <w:ind w:left="2130" w:hanging="720"/>
      </w:pPr>
      <w:rPr>
        <w:rFonts w:hint="default" w:cs="Times New Roman"/>
      </w:rPr>
    </w:lvl>
    <w:lvl w:ilvl="4">
      <w:start w:val="1"/>
      <w:numFmt w:val="decimal"/>
      <w:isLgl/>
      <w:suff w:val="tab"/>
      <w:lvlText w:val="%1.%2.%3.%4.%5."/>
      <w:lvlJc w:val="left"/>
      <w:pPr>
        <w:ind w:left="2490" w:hanging="1080"/>
      </w:pPr>
      <w:rPr>
        <w:rFonts w:hint="default" w:cs="Times New Roman"/>
      </w:rPr>
    </w:lvl>
    <w:lvl w:ilvl="5">
      <w:start w:val="1"/>
      <w:numFmt w:val="decimal"/>
      <w:isLgl/>
      <w:suff w:val="tab"/>
      <w:lvlText w:val="%1.%2.%3.%4.%5.%6."/>
      <w:lvlJc w:val="left"/>
      <w:pPr>
        <w:ind w:left="2490" w:hanging="1080"/>
      </w:pPr>
      <w:rPr>
        <w:rFonts w:hint="default" w:cs="Times New Roman"/>
      </w:rPr>
    </w:lvl>
    <w:lvl w:ilvl="6">
      <w:start w:val="1"/>
      <w:numFmt w:val="decimal"/>
      <w:isLgl/>
      <w:suff w:val="tab"/>
      <w:lvlText w:val="%1.%2.%3.%4.%5.%6.%7."/>
      <w:lvlJc w:val="left"/>
      <w:pPr>
        <w:ind w:left="2850" w:hanging="1440"/>
      </w:pPr>
      <w:rPr>
        <w:rFonts w:hint="default" w:cs="Times New Roman"/>
      </w:rPr>
    </w:lvl>
    <w:lvl w:ilvl="7">
      <w:start w:val="1"/>
      <w:numFmt w:val="decimal"/>
      <w:isLgl/>
      <w:suff w:val="tab"/>
      <w:lvlText w:val="%1.%2.%3.%4.%5.%6.%7.%8."/>
      <w:lvlJc w:val="left"/>
      <w:pPr>
        <w:ind w:left="2850" w:hanging="1440"/>
      </w:pPr>
      <w:rPr>
        <w:rFonts w:hint="default" w:cs="Times New Roman"/>
      </w:rPr>
    </w:lvl>
    <w:lvl w:ilvl="8">
      <w:start w:val="1"/>
      <w:numFmt w:val="decimal"/>
      <w:isLgl/>
      <w:suff w:val="tab"/>
      <w:lvlText w:val="%1.%2.%3.%4.%5.%6.%7.%8.%9."/>
      <w:lvlJc w:val="left"/>
      <w:pPr>
        <w:ind w:left="3210" w:hanging="1800"/>
      </w:pPr>
      <w:rPr>
        <w:rFonts w:hint="default" w:cs="Times New Roman"/>
      </w:rPr>
    </w:lvl>
  </w:abstractNum>
  <w:abstractNum w:abstractNumId="4">
    <w:multiLevelType w:val="hybridMultilevel"/>
    <w:lvl w:ilvl="0">
      <w:start w:val="4"/>
      <w:numFmt w:val="decimal"/>
      <w:isLgl w:val="false"/>
      <w:suff w:val="tab"/>
      <w:lvlText w:val="%1."/>
      <w:lvlJc w:val="left"/>
      <w:pPr>
        <w:ind w:left="540" w:hanging="540"/>
      </w:pPr>
      <w:rPr>
        <w:rFonts w:hint="default"/>
        <w:b w:val="0"/>
      </w:rPr>
    </w:lvl>
    <w:lvl w:ilvl="1">
      <w:start w:val="1"/>
      <w:numFmt w:val="decimal"/>
      <w:isLgl w:val="false"/>
      <w:suff w:val="tab"/>
      <w:lvlText w:val="%1.%2."/>
      <w:lvlJc w:val="left"/>
      <w:pPr>
        <w:ind w:left="823" w:hanging="540"/>
      </w:pPr>
      <w:rPr>
        <w:rFonts w:hint="default"/>
        <w:b w:val="0"/>
      </w:rPr>
    </w:lvl>
    <w:lvl w:ilvl="2">
      <w:start w:val="4"/>
      <w:numFmt w:val="decimal"/>
      <w:isLgl w:val="false"/>
      <w:suff w:val="tab"/>
      <w:lvlText w:val="%1.%2.%3."/>
      <w:lvlJc w:val="left"/>
      <w:pPr>
        <w:ind w:left="1286" w:hanging="720"/>
      </w:pPr>
      <w:rPr>
        <w:rFonts w:hint="default"/>
        <w:b w:val="0"/>
      </w:rPr>
    </w:lvl>
    <w:lvl w:ilvl="3">
      <w:start w:val="1"/>
      <w:numFmt w:val="decimal"/>
      <w:isLgl w:val="false"/>
      <w:suff w:val="tab"/>
      <w:lvlText w:val="%1.%2.%3.%4."/>
      <w:lvlJc w:val="left"/>
      <w:pPr>
        <w:ind w:left="1569" w:hanging="720"/>
      </w:pPr>
      <w:rPr>
        <w:rFonts w:hint="default"/>
        <w:b w:val="0"/>
      </w:rPr>
    </w:lvl>
    <w:lvl w:ilvl="4">
      <w:start w:val="1"/>
      <w:numFmt w:val="decimal"/>
      <w:isLgl w:val="false"/>
      <w:suff w:val="tab"/>
      <w:lvlText w:val="%1.%2.%3.%4.%5."/>
      <w:lvlJc w:val="left"/>
      <w:pPr>
        <w:ind w:left="2212" w:hanging="1080"/>
      </w:pPr>
      <w:rPr>
        <w:rFonts w:hint="default"/>
        <w:b w:val="0"/>
      </w:rPr>
    </w:lvl>
    <w:lvl w:ilvl="5">
      <w:start w:val="1"/>
      <w:numFmt w:val="decimal"/>
      <w:isLgl w:val="false"/>
      <w:suff w:val="tab"/>
      <w:lvlText w:val="%1.%2.%3.%4.%5.%6."/>
      <w:lvlJc w:val="left"/>
      <w:pPr>
        <w:ind w:left="2495" w:hanging="1080"/>
      </w:pPr>
      <w:rPr>
        <w:rFonts w:hint="default"/>
        <w:b w:val="0"/>
      </w:rPr>
    </w:lvl>
    <w:lvl w:ilvl="6">
      <w:start w:val="1"/>
      <w:numFmt w:val="decimal"/>
      <w:isLgl w:val="false"/>
      <w:suff w:val="tab"/>
      <w:lvlText w:val="%1.%2.%3.%4.%5.%6.%7."/>
      <w:lvlJc w:val="left"/>
      <w:pPr>
        <w:ind w:left="3138" w:hanging="1440"/>
      </w:pPr>
      <w:rPr>
        <w:rFonts w:hint="default"/>
        <w:b w:val="0"/>
      </w:rPr>
    </w:lvl>
    <w:lvl w:ilvl="7">
      <w:start w:val="1"/>
      <w:numFmt w:val="decimal"/>
      <w:isLgl w:val="false"/>
      <w:suff w:val="tab"/>
      <w:lvlText w:val="%1.%2.%3.%4.%5.%6.%7.%8."/>
      <w:lvlJc w:val="left"/>
      <w:pPr>
        <w:ind w:left="3421" w:hanging="1440"/>
      </w:pPr>
      <w:rPr>
        <w:rFonts w:hint="default"/>
        <w:b w:val="0"/>
      </w:rPr>
    </w:lvl>
    <w:lvl w:ilvl="8">
      <w:start w:val="1"/>
      <w:numFmt w:val="decimal"/>
      <w:isLgl w:val="false"/>
      <w:suff w:val="tab"/>
      <w:lvlText w:val="%1.%2.%3.%4.%5.%6.%7.%8.%9."/>
      <w:lvlJc w:val="left"/>
      <w:pPr>
        <w:ind w:left="4064" w:hanging="1800"/>
      </w:pPr>
      <w:rPr>
        <w:rFonts w:hint="default"/>
        <w:b w:val="0"/>
      </w:rPr>
    </w:lvl>
  </w:abstractNum>
  <w:abstractNum w:abstractNumId="5">
    <w:multiLevelType w:val="hybridMultilevel"/>
    <w:lvl w:ilvl="0">
      <w:start w:val="1"/>
      <w:numFmt w:val="bullet"/>
      <w:isLgl w:val="false"/>
      <w:suff w:val="tab"/>
      <w:lvlText w:val="-"/>
      <w:lvlJc w:val="left"/>
      <w:pPr>
        <w:ind w:left="1440" w:hanging="360"/>
      </w:pPr>
      <w:rPr>
        <w:rFonts w:hint="default" w:ascii="Times New Roman" w:hAnsi="Times New Roman" w:eastAsia="Times New Roman" w:cs="Times New Roman"/>
      </w:rPr>
    </w:lvl>
    <w:lvl w:ilvl="1">
      <w:start w:val="1"/>
      <w:numFmt w:val="bullet"/>
      <w:isLgl w:val="false"/>
      <w:suff w:val="tab"/>
      <w:lvlText w:val="o"/>
      <w:lvlJc w:val="left"/>
      <w:pPr>
        <w:ind w:left="2160" w:hanging="360"/>
      </w:pPr>
      <w:rPr>
        <w:rFonts w:hint="default" w:ascii="Courier New" w:hAnsi="Courier New" w:cs="Courier New"/>
      </w:rPr>
    </w:lvl>
    <w:lvl w:ilvl="2">
      <w:start w:val="1"/>
      <w:numFmt w:val="bullet"/>
      <w:isLgl w:val="false"/>
      <w:suff w:val="tab"/>
      <w:lvlText w:val=""/>
      <w:lvlJc w:val="left"/>
      <w:pPr>
        <w:ind w:left="2880" w:hanging="360"/>
      </w:pPr>
      <w:rPr>
        <w:rFonts w:hint="default" w:ascii="Wingdings" w:hAnsi="Wingdings"/>
      </w:rPr>
    </w:lvl>
    <w:lvl w:ilvl="3">
      <w:start w:val="1"/>
      <w:numFmt w:val="bullet"/>
      <w:isLgl w:val="false"/>
      <w:suff w:val="tab"/>
      <w:lvlText w:val=""/>
      <w:lvlJc w:val="left"/>
      <w:pPr>
        <w:ind w:left="3600" w:hanging="360"/>
      </w:pPr>
      <w:rPr>
        <w:rFonts w:hint="default" w:ascii="Symbol" w:hAnsi="Symbol"/>
      </w:rPr>
    </w:lvl>
    <w:lvl w:ilvl="4">
      <w:start w:val="1"/>
      <w:numFmt w:val="bullet"/>
      <w:isLgl w:val="false"/>
      <w:suff w:val="tab"/>
      <w:lvlText w:val="o"/>
      <w:lvlJc w:val="left"/>
      <w:pPr>
        <w:ind w:left="4320" w:hanging="360"/>
      </w:pPr>
      <w:rPr>
        <w:rFonts w:hint="default" w:ascii="Courier New" w:hAnsi="Courier New" w:cs="Courier New"/>
      </w:rPr>
    </w:lvl>
    <w:lvl w:ilvl="5">
      <w:start w:val="1"/>
      <w:numFmt w:val="bullet"/>
      <w:isLgl w:val="false"/>
      <w:suff w:val="tab"/>
      <w:lvlText w:val=""/>
      <w:lvlJc w:val="left"/>
      <w:pPr>
        <w:ind w:left="5040" w:hanging="360"/>
      </w:pPr>
      <w:rPr>
        <w:rFonts w:hint="default" w:ascii="Wingdings" w:hAnsi="Wingdings"/>
      </w:rPr>
    </w:lvl>
    <w:lvl w:ilvl="6">
      <w:start w:val="1"/>
      <w:numFmt w:val="bullet"/>
      <w:isLgl w:val="false"/>
      <w:suff w:val="tab"/>
      <w:lvlText w:val=""/>
      <w:lvlJc w:val="left"/>
      <w:pPr>
        <w:ind w:left="5760" w:hanging="360"/>
      </w:pPr>
      <w:rPr>
        <w:rFonts w:hint="default" w:ascii="Symbol" w:hAnsi="Symbol"/>
      </w:rPr>
    </w:lvl>
    <w:lvl w:ilvl="7">
      <w:start w:val="1"/>
      <w:numFmt w:val="bullet"/>
      <w:isLgl w:val="false"/>
      <w:suff w:val="tab"/>
      <w:lvlText w:val="o"/>
      <w:lvlJc w:val="left"/>
      <w:pPr>
        <w:ind w:left="6480" w:hanging="360"/>
      </w:pPr>
      <w:rPr>
        <w:rFonts w:hint="default" w:ascii="Courier New" w:hAnsi="Courier New" w:cs="Courier New"/>
      </w:rPr>
    </w:lvl>
    <w:lvl w:ilvl="8">
      <w:start w:val="1"/>
      <w:numFmt w:val="bullet"/>
      <w:isLgl w:val="false"/>
      <w:suff w:val="tab"/>
      <w:lvlText w:val=""/>
      <w:lvlJc w:val="left"/>
      <w:pPr>
        <w:ind w:left="7200" w:hanging="360"/>
      </w:pPr>
      <w:rPr>
        <w:rFonts w:hint="default" w:ascii="Wingdings" w:hAnsi="Wingdings"/>
      </w:rPr>
    </w:lvl>
  </w:abstractNum>
  <w:abstractNum w:abstractNumId="6">
    <w:multiLevelType w:val="hybridMultilevel"/>
    <w:lvl w:ilvl="0">
      <w:start w:val="3"/>
      <w:numFmt w:val="decimal"/>
      <w:isLgl w:val="false"/>
      <w:suff w:val="tab"/>
      <w:lvlText w:val="%1."/>
      <w:lvlJc w:val="left"/>
      <w:pPr>
        <w:ind w:left="1637" w:hanging="360"/>
      </w:pPr>
      <w:rPr>
        <w:rFonts w:hint="default"/>
      </w:rPr>
    </w:lvl>
    <w:lvl w:ilvl="1">
      <w:start w:val="1"/>
      <w:numFmt w:val="decimal"/>
      <w:isLgl w:val="false"/>
      <w:suff w:val="tab"/>
      <w:lvlText w:val="%1.%2."/>
      <w:lvlJc w:val="left"/>
      <w:pPr>
        <w:ind w:left="1211" w:hanging="360"/>
      </w:pPr>
      <w:rPr>
        <w:rFonts w:hint="default"/>
        <w:b w:val="0"/>
        <w:color w:val="auto"/>
        <w:sz w:val="24"/>
        <w:szCs w:val="24"/>
      </w:rPr>
    </w:lvl>
    <w:lvl w:ilvl="2">
      <w:start w:val="1"/>
      <w:numFmt w:val="decimal"/>
      <w:isLgl w:val="false"/>
      <w:suff w:val="tab"/>
      <w:lvlText w:val="%1.%2.%3."/>
      <w:lvlJc w:val="left"/>
      <w:pPr>
        <w:ind w:left="1146" w:hanging="720"/>
      </w:pPr>
      <w:rPr>
        <w:rFonts w:hint="default"/>
        <w:b w:val="0"/>
      </w:rPr>
    </w:lvl>
    <w:lvl w:ilvl="3">
      <w:start w:val="1"/>
      <w:numFmt w:val="decimal"/>
      <w:isLgl w:val="false"/>
      <w:suff w:val="tab"/>
      <w:lvlText w:val="%1.%2.%3.%4."/>
      <w:lvlJc w:val="left"/>
      <w:pPr>
        <w:ind w:left="2421" w:hanging="720"/>
      </w:pPr>
      <w:rPr>
        <w:rFonts w:hint="default"/>
        <w:b w:val="0"/>
      </w:rPr>
    </w:lvl>
    <w:lvl w:ilvl="4">
      <w:start w:val="1"/>
      <w:numFmt w:val="decimal"/>
      <w:isLgl w:val="false"/>
      <w:suff w:val="tab"/>
      <w:lvlText w:val="%1.%2.%3.%4.%5."/>
      <w:lvlJc w:val="left"/>
      <w:pPr>
        <w:ind w:left="3348" w:hanging="1080"/>
      </w:pPr>
      <w:rPr>
        <w:rFonts w:hint="default"/>
      </w:rPr>
    </w:lvl>
    <w:lvl w:ilvl="5">
      <w:start w:val="1"/>
      <w:numFmt w:val="decimal"/>
      <w:isLgl w:val="false"/>
      <w:suff w:val="tab"/>
      <w:lvlText w:val="%1.%2.%3.%4.%5.%6."/>
      <w:lvlJc w:val="left"/>
      <w:pPr>
        <w:ind w:left="3915" w:hanging="1080"/>
      </w:pPr>
      <w:rPr>
        <w:rFonts w:hint="default"/>
      </w:rPr>
    </w:lvl>
    <w:lvl w:ilvl="6">
      <w:start w:val="1"/>
      <w:numFmt w:val="decimal"/>
      <w:isLgl w:val="false"/>
      <w:suff w:val="tab"/>
      <w:lvlText w:val="%1.%2.%3.%4.%5.%6.%7."/>
      <w:lvlJc w:val="left"/>
      <w:pPr>
        <w:ind w:left="4842" w:hanging="1440"/>
      </w:pPr>
      <w:rPr>
        <w:rFonts w:hint="default"/>
      </w:rPr>
    </w:lvl>
    <w:lvl w:ilvl="7">
      <w:start w:val="1"/>
      <w:numFmt w:val="decimal"/>
      <w:isLgl w:val="false"/>
      <w:suff w:val="tab"/>
      <w:lvlText w:val="%1.%2.%3.%4.%5.%6.%7.%8."/>
      <w:lvlJc w:val="left"/>
      <w:pPr>
        <w:ind w:left="5409" w:hanging="1440"/>
      </w:pPr>
      <w:rPr>
        <w:rFonts w:hint="default"/>
      </w:rPr>
    </w:lvl>
    <w:lvl w:ilvl="8">
      <w:start w:val="1"/>
      <w:numFmt w:val="decimal"/>
      <w:isLgl w:val="false"/>
      <w:suff w:val="tab"/>
      <w:lvlText w:val="%1.%2.%3.%4.%5.%6.%7.%8.%9."/>
      <w:lvlJc w:val="left"/>
      <w:pPr>
        <w:ind w:left="6336" w:hanging="1800"/>
      </w:pPr>
      <w:rPr>
        <w:rFonts w:hint="default"/>
      </w:rPr>
    </w:lvl>
  </w:abstractNum>
  <w:abstractNum w:abstractNumId="7">
    <w:multiLevelType w:val="hybridMultilevel"/>
    <w:lvl w:ilvl="0">
      <w:start w:val="6"/>
      <w:numFmt w:val="decimal"/>
      <w:isLgl w:val="false"/>
      <w:suff w:val="tab"/>
      <w:lvlText w:val="%1."/>
      <w:lvlJc w:val="left"/>
      <w:pPr>
        <w:ind w:left="360" w:hanging="360"/>
      </w:pPr>
      <w:rPr>
        <w:rFonts w:hint="default"/>
        <w:b/>
      </w:rPr>
    </w:lvl>
    <w:lvl w:ilvl="1">
      <w:start w:val="7"/>
      <w:numFmt w:val="decimal"/>
      <w:isLgl w:val="false"/>
      <w:suff w:val="tab"/>
      <w:lvlText w:val="%1.%2."/>
      <w:lvlJc w:val="left"/>
      <w:pPr>
        <w:ind w:left="1069" w:hanging="360"/>
      </w:pPr>
      <w:rPr>
        <w:rFonts w:hint="default"/>
        <w:b/>
      </w:rPr>
    </w:lvl>
    <w:lvl w:ilvl="2">
      <w:start w:val="1"/>
      <w:numFmt w:val="decimal"/>
      <w:isLgl w:val="false"/>
      <w:suff w:val="tab"/>
      <w:lvlText w:val="%1.%2.%3."/>
      <w:lvlJc w:val="left"/>
      <w:pPr>
        <w:ind w:left="2138" w:hanging="720"/>
      </w:pPr>
      <w:rPr>
        <w:rFonts w:hint="default"/>
        <w:b/>
      </w:rPr>
    </w:lvl>
    <w:lvl w:ilvl="3">
      <w:start w:val="1"/>
      <w:numFmt w:val="decimal"/>
      <w:isLgl w:val="false"/>
      <w:suff w:val="tab"/>
      <w:lvlText w:val="%1.%2.%3.%4."/>
      <w:lvlJc w:val="left"/>
      <w:pPr>
        <w:ind w:left="2847" w:hanging="720"/>
      </w:pPr>
      <w:rPr>
        <w:rFonts w:hint="default"/>
        <w:b/>
      </w:rPr>
    </w:lvl>
    <w:lvl w:ilvl="4">
      <w:start w:val="1"/>
      <w:numFmt w:val="decimal"/>
      <w:isLgl w:val="false"/>
      <w:suff w:val="tab"/>
      <w:lvlText w:val="%1.%2.%3.%4.%5."/>
      <w:lvlJc w:val="left"/>
      <w:pPr>
        <w:ind w:left="3916" w:hanging="1080"/>
      </w:pPr>
      <w:rPr>
        <w:rFonts w:hint="default"/>
        <w:b/>
      </w:rPr>
    </w:lvl>
    <w:lvl w:ilvl="5">
      <w:start w:val="1"/>
      <w:numFmt w:val="decimal"/>
      <w:isLgl w:val="false"/>
      <w:suff w:val="tab"/>
      <w:lvlText w:val="%1.%2.%3.%4.%5.%6."/>
      <w:lvlJc w:val="left"/>
      <w:pPr>
        <w:ind w:left="4625" w:hanging="1080"/>
      </w:pPr>
      <w:rPr>
        <w:rFonts w:hint="default"/>
        <w:b/>
      </w:rPr>
    </w:lvl>
    <w:lvl w:ilvl="6">
      <w:start w:val="1"/>
      <w:numFmt w:val="decimal"/>
      <w:isLgl w:val="false"/>
      <w:suff w:val="tab"/>
      <w:lvlText w:val="%1.%2.%3.%4.%5.%6.%7."/>
      <w:lvlJc w:val="left"/>
      <w:pPr>
        <w:ind w:left="5694" w:hanging="1440"/>
      </w:pPr>
      <w:rPr>
        <w:rFonts w:hint="default"/>
        <w:b/>
      </w:rPr>
    </w:lvl>
    <w:lvl w:ilvl="7">
      <w:start w:val="1"/>
      <w:numFmt w:val="decimal"/>
      <w:isLgl w:val="false"/>
      <w:suff w:val="tab"/>
      <w:lvlText w:val="%1.%2.%3.%4.%5.%6.%7.%8."/>
      <w:lvlJc w:val="left"/>
      <w:pPr>
        <w:ind w:left="6403" w:hanging="1440"/>
      </w:pPr>
      <w:rPr>
        <w:rFonts w:hint="default"/>
        <w:b/>
      </w:rPr>
    </w:lvl>
    <w:lvl w:ilvl="8">
      <w:start w:val="1"/>
      <w:numFmt w:val="decimal"/>
      <w:isLgl w:val="false"/>
      <w:suff w:val="tab"/>
      <w:lvlText w:val="%1.%2.%3.%4.%5.%6.%7.%8.%9."/>
      <w:lvlJc w:val="left"/>
      <w:pPr>
        <w:ind w:left="7472" w:hanging="1800"/>
      </w:pPr>
      <w:rPr>
        <w:rFonts w:hint="default"/>
        <w:b/>
      </w:rPr>
    </w:lvl>
  </w:abstractNum>
  <w:abstractNum w:abstractNumId="8">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9">
    <w:multiLevelType w:val="hybridMultilevel"/>
    <w:lvl w:ilvl="0">
      <w:start w:val="7"/>
      <w:numFmt w:val="decimal"/>
      <w:isLgl w:val="false"/>
      <w:suff w:val="tab"/>
      <w:lvlText w:val="%1."/>
      <w:lvlJc w:val="left"/>
      <w:pPr>
        <w:ind w:left="360" w:hanging="360"/>
      </w:pPr>
      <w:rPr>
        <w:rFonts w:hint="default"/>
      </w:rPr>
    </w:lvl>
    <w:lvl w:ilvl="1">
      <w:start w:val="4"/>
      <w:numFmt w:val="decimal"/>
      <w:isLgl w:val="false"/>
      <w:suff w:val="tab"/>
      <w:lvlText w:val="%1.%2."/>
      <w:lvlJc w:val="left"/>
      <w:pPr>
        <w:ind w:left="2336" w:hanging="360"/>
      </w:pPr>
      <w:rPr>
        <w:rFonts w:hint="default"/>
        <w:b w:val="0"/>
      </w:rPr>
    </w:lvl>
    <w:lvl w:ilvl="2">
      <w:start w:val="1"/>
      <w:numFmt w:val="decimal"/>
      <w:isLgl w:val="false"/>
      <w:suff w:val="tab"/>
      <w:lvlText w:val="%1.%2.%3."/>
      <w:lvlJc w:val="left"/>
      <w:pPr>
        <w:ind w:left="4672" w:hanging="720"/>
      </w:pPr>
      <w:rPr>
        <w:rFonts w:hint="default"/>
      </w:rPr>
    </w:lvl>
    <w:lvl w:ilvl="3">
      <w:start w:val="1"/>
      <w:numFmt w:val="decimal"/>
      <w:isLgl w:val="false"/>
      <w:suff w:val="tab"/>
      <w:lvlText w:val="%1.%2.%3.%4."/>
      <w:lvlJc w:val="left"/>
      <w:pPr>
        <w:ind w:left="6648" w:hanging="720"/>
      </w:pPr>
      <w:rPr>
        <w:rFonts w:hint="default"/>
      </w:rPr>
    </w:lvl>
    <w:lvl w:ilvl="4">
      <w:start w:val="1"/>
      <w:numFmt w:val="decimal"/>
      <w:isLgl w:val="false"/>
      <w:suff w:val="tab"/>
      <w:lvlText w:val="%1.%2.%3.%4.%5."/>
      <w:lvlJc w:val="left"/>
      <w:pPr>
        <w:ind w:left="8984" w:hanging="1080"/>
      </w:pPr>
      <w:rPr>
        <w:rFonts w:hint="default"/>
      </w:rPr>
    </w:lvl>
    <w:lvl w:ilvl="5">
      <w:start w:val="1"/>
      <w:numFmt w:val="decimal"/>
      <w:isLgl w:val="false"/>
      <w:suff w:val="tab"/>
      <w:lvlText w:val="%1.%2.%3.%4.%5.%6."/>
      <w:lvlJc w:val="left"/>
      <w:pPr>
        <w:ind w:left="10960" w:hanging="1080"/>
      </w:pPr>
      <w:rPr>
        <w:rFonts w:hint="default"/>
      </w:rPr>
    </w:lvl>
    <w:lvl w:ilvl="6">
      <w:start w:val="1"/>
      <w:numFmt w:val="decimal"/>
      <w:isLgl w:val="false"/>
      <w:suff w:val="tab"/>
      <w:lvlText w:val="%1.%2.%3.%4.%5.%6.%7."/>
      <w:lvlJc w:val="left"/>
      <w:pPr>
        <w:ind w:left="13296" w:hanging="1440"/>
      </w:pPr>
      <w:rPr>
        <w:rFonts w:hint="default"/>
      </w:rPr>
    </w:lvl>
    <w:lvl w:ilvl="7">
      <w:start w:val="1"/>
      <w:numFmt w:val="decimal"/>
      <w:isLgl w:val="false"/>
      <w:suff w:val="tab"/>
      <w:lvlText w:val="%1.%2.%3.%4.%5.%6.%7.%8."/>
      <w:lvlJc w:val="left"/>
      <w:pPr>
        <w:ind w:left="15272" w:hanging="1440"/>
      </w:pPr>
      <w:rPr>
        <w:rFonts w:hint="default"/>
      </w:rPr>
    </w:lvl>
    <w:lvl w:ilvl="8">
      <w:start w:val="1"/>
      <w:numFmt w:val="decimal"/>
      <w:isLgl w:val="false"/>
      <w:suff w:val="tab"/>
      <w:lvlText w:val="%1.%2.%3.%4.%5.%6.%7.%8.%9."/>
      <w:lvlJc w:val="left"/>
      <w:pPr>
        <w:ind w:left="17608" w:hanging="1800"/>
      </w:pPr>
      <w:rPr>
        <w:rFonts w:hint="default"/>
      </w:rPr>
    </w:lvl>
  </w:abstractNum>
  <w:abstractNum w:abstractNumId="10">
    <w:multiLevelType w:val="hybridMultilevel"/>
    <w:lvl w:ilvl="0">
      <w:start w:val="5"/>
      <w:numFmt w:val="decimal"/>
      <w:isLgl w:val="false"/>
      <w:suff w:val="tab"/>
      <w:lvlText w:val="%1."/>
      <w:lvlJc w:val="left"/>
      <w:pPr>
        <w:ind w:left="1545" w:hanging="1545"/>
        <w:tabs>
          <w:tab w:val="num" w:pos="1545" w:leader="none"/>
        </w:tabs>
      </w:pPr>
      <w:rPr>
        <w:rFonts w:hint="default"/>
      </w:rPr>
    </w:lvl>
    <w:lvl w:ilvl="1">
      <w:start w:val="7"/>
      <w:numFmt w:val="decimal"/>
      <w:isLgl w:val="false"/>
      <w:suff w:val="tab"/>
      <w:lvlText w:val="%1.%2."/>
      <w:lvlJc w:val="left"/>
      <w:pPr>
        <w:ind w:left="2254" w:hanging="1545"/>
        <w:tabs>
          <w:tab w:val="num" w:pos="2254" w:leader="none"/>
        </w:tabs>
      </w:pPr>
      <w:rPr>
        <w:rFonts w:hint="default"/>
      </w:rPr>
    </w:lvl>
    <w:lvl w:ilvl="2">
      <w:start w:val="1"/>
      <w:numFmt w:val="decimal"/>
      <w:isLgl w:val="false"/>
      <w:suff w:val="tab"/>
      <w:lvlText w:val="%1.%2.%3."/>
      <w:lvlJc w:val="left"/>
      <w:pPr>
        <w:ind w:left="2963" w:hanging="1545"/>
        <w:tabs>
          <w:tab w:val="num" w:pos="2963" w:leader="none"/>
        </w:tabs>
      </w:pPr>
      <w:rPr>
        <w:rFonts w:hint="default"/>
      </w:rPr>
    </w:lvl>
    <w:lvl w:ilvl="3">
      <w:start w:val="1"/>
      <w:numFmt w:val="decimal"/>
      <w:isLgl w:val="false"/>
      <w:suff w:val="tab"/>
      <w:lvlText w:val="%1.%2.%3.%4."/>
      <w:lvlJc w:val="left"/>
      <w:pPr>
        <w:ind w:left="3672" w:hanging="1545"/>
        <w:tabs>
          <w:tab w:val="num" w:pos="3672" w:leader="none"/>
        </w:tabs>
      </w:pPr>
      <w:rPr>
        <w:rFonts w:hint="default"/>
      </w:rPr>
    </w:lvl>
    <w:lvl w:ilvl="4">
      <w:start w:val="1"/>
      <w:numFmt w:val="decimal"/>
      <w:isLgl w:val="false"/>
      <w:suff w:val="tab"/>
      <w:lvlText w:val="%1.%2.%3.%4.%5."/>
      <w:lvlJc w:val="left"/>
      <w:pPr>
        <w:ind w:left="4381" w:hanging="1545"/>
        <w:tabs>
          <w:tab w:val="num" w:pos="4381" w:leader="none"/>
        </w:tabs>
      </w:pPr>
      <w:rPr>
        <w:rFonts w:hint="default"/>
      </w:rPr>
    </w:lvl>
    <w:lvl w:ilvl="5">
      <w:start w:val="1"/>
      <w:numFmt w:val="decimal"/>
      <w:isLgl w:val="false"/>
      <w:suff w:val="tab"/>
      <w:lvlText w:val="%1.%2.%3.%4.%5.%6."/>
      <w:lvlJc w:val="left"/>
      <w:pPr>
        <w:ind w:left="5090" w:hanging="1545"/>
        <w:tabs>
          <w:tab w:val="num" w:pos="5090" w:leader="none"/>
        </w:tabs>
      </w:pPr>
      <w:rPr>
        <w:rFonts w:hint="default"/>
      </w:rPr>
    </w:lvl>
    <w:lvl w:ilvl="6">
      <w:start w:val="1"/>
      <w:numFmt w:val="decimal"/>
      <w:isLgl w:val="false"/>
      <w:suff w:val="tab"/>
      <w:lvlText w:val="%1.%2.%3.%4.%5.%6.%7."/>
      <w:lvlJc w:val="left"/>
      <w:pPr>
        <w:ind w:left="5799" w:hanging="1545"/>
        <w:tabs>
          <w:tab w:val="num" w:pos="5799" w:leader="none"/>
        </w:tabs>
      </w:pPr>
      <w:rPr>
        <w:rFonts w:hint="default"/>
      </w:rPr>
    </w:lvl>
    <w:lvl w:ilvl="7">
      <w:start w:val="1"/>
      <w:numFmt w:val="decimal"/>
      <w:isLgl w:val="false"/>
      <w:suff w:val="tab"/>
      <w:lvlText w:val="%1.%2.%3.%4.%5.%6.%7.%8."/>
      <w:lvlJc w:val="left"/>
      <w:pPr>
        <w:ind w:left="6508" w:hanging="1545"/>
        <w:tabs>
          <w:tab w:val="num" w:pos="6508" w:leader="none"/>
        </w:tabs>
      </w:pPr>
      <w:rPr>
        <w:rFonts w:hint="default"/>
      </w:rPr>
    </w:lvl>
    <w:lvl w:ilvl="8">
      <w:start w:val="1"/>
      <w:numFmt w:val="decimal"/>
      <w:isLgl w:val="false"/>
      <w:suff w:val="tab"/>
      <w:lvlText w:val="%1.%2.%3.%4.%5.%6.%7.%8.%9."/>
      <w:lvlJc w:val="left"/>
      <w:pPr>
        <w:ind w:left="7472" w:hanging="1800"/>
        <w:tabs>
          <w:tab w:val="num" w:pos="7472" w:leader="none"/>
        </w:tabs>
      </w:pPr>
      <w:rPr>
        <w:rFonts w:hint="default"/>
      </w:rPr>
    </w:lvl>
  </w:abstractNum>
  <w:abstractNum w:abstractNumId="11">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12">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13">
    <w:multiLevelType w:val="hybridMultilevel"/>
    <w:lvl w:ilvl="0">
      <w:start w:val="1"/>
      <w:numFmt w:val="bullet"/>
      <w:isLgl w:val="false"/>
      <w:suff w:val="tab"/>
      <w:lvlText w:val=""/>
      <w:lvlJc w:val="left"/>
      <w:pPr>
        <w:ind w:left="1070"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14">
    <w:multiLevelType w:val="hybridMultilevel"/>
    <w:lvl w:ilvl="0">
      <w:start w:val="1"/>
      <w:numFmt w:val="decimal"/>
      <w:isLgl w:val="false"/>
      <w:suff w:val="tab"/>
      <w:lvlText w:val="%1."/>
      <w:lvlJc w:val="left"/>
      <w:pPr>
        <w:ind w:left="360" w:hanging="360"/>
      </w:pPr>
      <w:rPr>
        <w:rFonts w:hint="default"/>
      </w:rPr>
    </w:lvl>
    <w:lvl w:ilvl="1">
      <w:start w:val="5"/>
      <w:numFmt w:val="decimal"/>
      <w:isLgl w:val="false"/>
      <w:suff w:val="tab"/>
      <w:lvlText w:val="%1.%2."/>
      <w:lvlJc w:val="left"/>
      <w:pPr>
        <w:ind w:left="1080" w:hanging="360"/>
      </w:pPr>
      <w:rPr>
        <w:rFonts w:hint="default"/>
      </w:rPr>
    </w:lvl>
    <w:lvl w:ilvl="2">
      <w:start w:val="1"/>
      <w:numFmt w:val="decimal"/>
      <w:isLgl w:val="false"/>
      <w:suff w:val="tab"/>
      <w:lvlText w:val="%1.%2.%3."/>
      <w:lvlJc w:val="left"/>
      <w:pPr>
        <w:ind w:left="2160" w:hanging="720"/>
      </w:pPr>
      <w:rPr>
        <w:rFonts w:hint="default"/>
      </w:rPr>
    </w:lvl>
    <w:lvl w:ilvl="3">
      <w:start w:val="1"/>
      <w:numFmt w:val="decimal"/>
      <w:isLgl w:val="false"/>
      <w:suff w:val="tab"/>
      <w:lvlText w:val="%1.%2.%3.%4."/>
      <w:lvlJc w:val="left"/>
      <w:pPr>
        <w:ind w:left="2880" w:hanging="720"/>
      </w:pPr>
      <w:rPr>
        <w:rFonts w:hint="default"/>
      </w:rPr>
    </w:lvl>
    <w:lvl w:ilvl="4">
      <w:start w:val="1"/>
      <w:numFmt w:val="decimal"/>
      <w:isLgl w:val="false"/>
      <w:suff w:val="tab"/>
      <w:lvlText w:val="%1.%2.%3.%4.%5."/>
      <w:lvlJc w:val="left"/>
      <w:pPr>
        <w:ind w:left="3960" w:hanging="1080"/>
      </w:pPr>
      <w:rPr>
        <w:rFonts w:hint="default"/>
      </w:rPr>
    </w:lvl>
    <w:lvl w:ilvl="5">
      <w:start w:val="1"/>
      <w:numFmt w:val="decimal"/>
      <w:isLgl w:val="false"/>
      <w:suff w:val="tab"/>
      <w:lvlText w:val="%1.%2.%3.%4.%5.%6."/>
      <w:lvlJc w:val="left"/>
      <w:pPr>
        <w:ind w:left="4680" w:hanging="1080"/>
      </w:pPr>
      <w:rPr>
        <w:rFonts w:hint="default"/>
      </w:rPr>
    </w:lvl>
    <w:lvl w:ilvl="6">
      <w:start w:val="1"/>
      <w:numFmt w:val="decimal"/>
      <w:isLgl w:val="false"/>
      <w:suff w:val="tab"/>
      <w:lvlText w:val="%1.%2.%3.%4.%5.%6.%7."/>
      <w:lvlJc w:val="left"/>
      <w:pPr>
        <w:ind w:left="5760" w:hanging="1440"/>
      </w:pPr>
      <w:rPr>
        <w:rFonts w:hint="default"/>
      </w:rPr>
    </w:lvl>
    <w:lvl w:ilvl="7">
      <w:start w:val="1"/>
      <w:numFmt w:val="decimal"/>
      <w:isLgl w:val="false"/>
      <w:suff w:val="tab"/>
      <w:lvlText w:val="%1.%2.%3.%4.%5.%6.%7.%8."/>
      <w:lvlJc w:val="left"/>
      <w:pPr>
        <w:ind w:left="6480" w:hanging="1440"/>
      </w:pPr>
      <w:rPr>
        <w:rFonts w:hint="default"/>
      </w:rPr>
    </w:lvl>
    <w:lvl w:ilvl="8">
      <w:start w:val="1"/>
      <w:numFmt w:val="decimal"/>
      <w:isLgl w:val="false"/>
      <w:suff w:val="tab"/>
      <w:lvlText w:val="%1.%2.%3.%4.%5.%6.%7.%8.%9."/>
      <w:lvlJc w:val="left"/>
      <w:pPr>
        <w:ind w:left="7560" w:hanging="1800"/>
      </w:pPr>
      <w:rPr>
        <w:rFonts w:hint="default"/>
      </w:rPr>
    </w:lvl>
  </w:abstractNum>
  <w:abstractNum w:abstractNumId="15">
    <w:multiLevelType w:val="hybridMultilevel"/>
    <w:lvl w:ilvl="0">
      <w:start w:val="2"/>
      <w:numFmt w:val="decimal"/>
      <w:isLgl w:val="false"/>
      <w:suff w:val="tab"/>
      <w:lvlText w:val="%1."/>
      <w:lvlJc w:val="left"/>
      <w:pPr>
        <w:ind w:left="360" w:hanging="360"/>
      </w:pPr>
      <w:rPr>
        <w:rFonts w:hint="default"/>
      </w:rPr>
    </w:lvl>
    <w:lvl w:ilvl="1">
      <w:start w:val="6"/>
      <w:numFmt w:val="decimal"/>
      <w:isLgl w:val="false"/>
      <w:suff w:val="tab"/>
      <w:lvlText w:val="%1.%2."/>
      <w:lvlJc w:val="left"/>
      <w:pPr>
        <w:ind w:left="1071" w:hanging="360"/>
      </w:pPr>
      <w:rPr>
        <w:rFonts w:hint="default"/>
      </w:rPr>
    </w:lvl>
    <w:lvl w:ilvl="2">
      <w:start w:val="1"/>
      <w:numFmt w:val="decimal"/>
      <w:isLgl w:val="false"/>
      <w:suff w:val="tab"/>
      <w:lvlText w:val="%1.%2.%3."/>
      <w:lvlJc w:val="left"/>
      <w:pPr>
        <w:ind w:left="2142" w:hanging="720"/>
      </w:pPr>
      <w:rPr>
        <w:rFonts w:hint="default"/>
      </w:rPr>
    </w:lvl>
    <w:lvl w:ilvl="3">
      <w:start w:val="1"/>
      <w:numFmt w:val="decimal"/>
      <w:isLgl w:val="false"/>
      <w:suff w:val="tab"/>
      <w:lvlText w:val="%1.%2.%3.%4."/>
      <w:lvlJc w:val="left"/>
      <w:pPr>
        <w:ind w:left="2853" w:hanging="720"/>
      </w:pPr>
      <w:rPr>
        <w:rFonts w:hint="default"/>
      </w:rPr>
    </w:lvl>
    <w:lvl w:ilvl="4">
      <w:start w:val="1"/>
      <w:numFmt w:val="decimal"/>
      <w:isLgl w:val="false"/>
      <w:suff w:val="tab"/>
      <w:lvlText w:val="%1.%2.%3.%4.%5."/>
      <w:lvlJc w:val="left"/>
      <w:pPr>
        <w:ind w:left="3924" w:hanging="1080"/>
      </w:pPr>
      <w:rPr>
        <w:rFonts w:hint="default"/>
      </w:rPr>
    </w:lvl>
    <w:lvl w:ilvl="5">
      <w:start w:val="1"/>
      <w:numFmt w:val="decimal"/>
      <w:isLgl w:val="false"/>
      <w:suff w:val="tab"/>
      <w:lvlText w:val="%1.%2.%3.%4.%5.%6."/>
      <w:lvlJc w:val="left"/>
      <w:pPr>
        <w:ind w:left="4635" w:hanging="1080"/>
      </w:pPr>
      <w:rPr>
        <w:rFonts w:hint="default"/>
      </w:rPr>
    </w:lvl>
    <w:lvl w:ilvl="6">
      <w:start w:val="1"/>
      <w:numFmt w:val="decimal"/>
      <w:isLgl w:val="false"/>
      <w:suff w:val="tab"/>
      <w:lvlText w:val="%1.%2.%3.%4.%5.%6.%7."/>
      <w:lvlJc w:val="left"/>
      <w:pPr>
        <w:ind w:left="5706" w:hanging="1440"/>
      </w:pPr>
      <w:rPr>
        <w:rFonts w:hint="default"/>
      </w:rPr>
    </w:lvl>
    <w:lvl w:ilvl="7">
      <w:start w:val="1"/>
      <w:numFmt w:val="decimal"/>
      <w:isLgl w:val="false"/>
      <w:suff w:val="tab"/>
      <w:lvlText w:val="%1.%2.%3.%4.%5.%6.%7.%8."/>
      <w:lvlJc w:val="left"/>
      <w:pPr>
        <w:ind w:left="6417" w:hanging="1440"/>
      </w:pPr>
      <w:rPr>
        <w:rFonts w:hint="default"/>
      </w:rPr>
    </w:lvl>
    <w:lvl w:ilvl="8">
      <w:start w:val="1"/>
      <w:numFmt w:val="decimal"/>
      <w:isLgl w:val="false"/>
      <w:suff w:val="tab"/>
      <w:lvlText w:val="%1.%2.%3.%4.%5.%6.%7.%8.%9."/>
      <w:lvlJc w:val="left"/>
      <w:pPr>
        <w:ind w:left="7488" w:hanging="1800"/>
      </w:pPr>
      <w:rPr>
        <w:rFonts w:hint="default"/>
      </w:rPr>
    </w:lvl>
  </w:abstractNum>
  <w:abstractNum w:abstractNumId="16">
    <w:multiLevelType w:val="hybridMultilevel"/>
    <w:lvl w:ilvl="0">
      <w:start w:val="3"/>
      <w:numFmt w:val="decimal"/>
      <w:isLgl w:val="false"/>
      <w:suff w:val="tab"/>
      <w:lvlText w:val="%1."/>
      <w:lvlJc w:val="left"/>
      <w:pPr>
        <w:ind w:left="360" w:hanging="360"/>
        <w:tabs>
          <w:tab w:val="num" w:pos="360" w:leader="none"/>
        </w:tabs>
      </w:pPr>
      <w:rPr>
        <w:rFonts w:hint="default" w:cs="Times New Roman"/>
      </w:rPr>
    </w:lvl>
    <w:lvl w:ilvl="1">
      <w:start w:val="2"/>
      <w:numFmt w:val="decimal"/>
      <w:isLgl w:val="false"/>
      <w:suff w:val="tab"/>
      <w:lvlText w:val="%1.%2."/>
      <w:lvlJc w:val="left"/>
      <w:pPr>
        <w:ind w:left="792" w:hanging="432"/>
        <w:tabs>
          <w:tab w:val="num" w:pos="792" w:leader="none"/>
        </w:tabs>
      </w:pPr>
      <w:rPr>
        <w:rFonts w:hint="default" w:cs="Times New Roman"/>
      </w:rPr>
    </w:lvl>
    <w:lvl w:ilvl="2">
      <w:start w:val="1"/>
      <w:numFmt w:val="decimal"/>
      <w:isLgl w:val="false"/>
      <w:suff w:val="tab"/>
      <w:lvlText w:val="%1.%2.%3."/>
      <w:lvlJc w:val="left"/>
      <w:pPr>
        <w:ind w:left="1044" w:hanging="504"/>
        <w:tabs>
          <w:tab w:val="num" w:pos="1260" w:leader="none"/>
        </w:tabs>
      </w:pPr>
      <w:rPr>
        <w:rFonts w:hint="default" w:cs="Times New Roman"/>
      </w:rPr>
    </w:lvl>
    <w:lvl w:ilvl="3">
      <w:start w:val="1"/>
      <w:numFmt w:val="decimal"/>
      <w:isLgl w:val="false"/>
      <w:suff w:val="tab"/>
      <w:lvlText w:val="%1.%2.%3.%4."/>
      <w:lvlJc w:val="left"/>
      <w:pPr>
        <w:ind w:left="1728" w:hanging="648"/>
        <w:tabs>
          <w:tab w:val="num" w:pos="1800" w:leader="none"/>
        </w:tabs>
      </w:pPr>
      <w:rPr>
        <w:rFonts w:hint="default" w:cs="Times New Roman"/>
      </w:rPr>
    </w:lvl>
    <w:lvl w:ilvl="4">
      <w:start w:val="1"/>
      <w:numFmt w:val="decimal"/>
      <w:isLgl w:val="false"/>
      <w:suff w:val="tab"/>
      <w:lvlText w:val="%1.%2.%3.%4.%5."/>
      <w:lvlJc w:val="left"/>
      <w:pPr>
        <w:ind w:left="2232" w:hanging="792"/>
        <w:tabs>
          <w:tab w:val="num" w:pos="2520" w:leader="none"/>
        </w:tabs>
      </w:pPr>
      <w:rPr>
        <w:rFonts w:hint="default" w:cs="Times New Roman"/>
      </w:rPr>
    </w:lvl>
    <w:lvl w:ilvl="5">
      <w:start w:val="1"/>
      <w:numFmt w:val="decimal"/>
      <w:isLgl w:val="false"/>
      <w:suff w:val="tab"/>
      <w:lvlText w:val="%1.%2.%3.%4.%5.%6."/>
      <w:lvlJc w:val="left"/>
      <w:pPr>
        <w:ind w:left="2736" w:hanging="936"/>
        <w:tabs>
          <w:tab w:val="num" w:pos="2880" w:leader="none"/>
        </w:tabs>
      </w:pPr>
      <w:rPr>
        <w:rFonts w:hint="default" w:cs="Times New Roman"/>
      </w:rPr>
    </w:lvl>
    <w:lvl w:ilvl="6">
      <w:start w:val="1"/>
      <w:numFmt w:val="decimal"/>
      <w:isLgl w:val="false"/>
      <w:suff w:val="tab"/>
      <w:lvlText w:val="%1.%2.%3.%4.%5.%6.%7."/>
      <w:lvlJc w:val="left"/>
      <w:pPr>
        <w:ind w:left="3240" w:hanging="1080"/>
        <w:tabs>
          <w:tab w:val="num" w:pos="3600" w:leader="none"/>
        </w:tabs>
      </w:pPr>
      <w:rPr>
        <w:rFonts w:hint="default" w:cs="Times New Roman"/>
      </w:rPr>
    </w:lvl>
    <w:lvl w:ilvl="7">
      <w:start w:val="1"/>
      <w:numFmt w:val="decimal"/>
      <w:isLgl w:val="false"/>
      <w:suff w:val="tab"/>
      <w:lvlText w:val="%1.%2.%3.%4.%5.%6.%7.%8."/>
      <w:lvlJc w:val="left"/>
      <w:pPr>
        <w:ind w:left="3744" w:hanging="1224"/>
        <w:tabs>
          <w:tab w:val="num" w:pos="3960" w:leader="none"/>
        </w:tabs>
      </w:pPr>
      <w:rPr>
        <w:rFonts w:hint="default" w:cs="Times New Roman"/>
      </w:rPr>
    </w:lvl>
    <w:lvl w:ilvl="8">
      <w:start w:val="1"/>
      <w:numFmt w:val="decimal"/>
      <w:isLgl w:val="false"/>
      <w:suff w:val="tab"/>
      <w:lvlText w:val="%1.%2.%3.%4.%5.%6.%7.%8.%9."/>
      <w:lvlJc w:val="left"/>
      <w:pPr>
        <w:ind w:left="4320" w:hanging="1440"/>
        <w:tabs>
          <w:tab w:val="num" w:pos="4680" w:leader="none"/>
        </w:tabs>
      </w:pPr>
      <w:rPr>
        <w:rFonts w:hint="default" w:cs="Times New Roman"/>
      </w:rPr>
    </w:lvl>
  </w:abstractNum>
  <w:abstractNum w:abstractNumId="17">
    <w:multiLevelType w:val="hybridMultilevel"/>
    <w:lvl w:ilvl="0">
      <w:start w:val="1"/>
      <w:numFmt w:val="bullet"/>
      <w:isLgl w:val="false"/>
      <w:suff w:val="tab"/>
      <w:lvlText w:val=""/>
      <w:lvlJc w:val="left"/>
      <w:pPr>
        <w:ind w:left="1485" w:hanging="360"/>
      </w:pPr>
      <w:rPr>
        <w:rFonts w:hint="default" w:ascii="Symbol" w:hAnsi="Symbol"/>
      </w:rPr>
    </w:lvl>
    <w:lvl w:ilvl="1">
      <w:start w:val="1"/>
      <w:numFmt w:val="bullet"/>
      <w:isLgl w:val="false"/>
      <w:suff w:val="tab"/>
      <w:lvlText w:val="o"/>
      <w:lvlJc w:val="left"/>
      <w:pPr>
        <w:ind w:left="2205" w:hanging="360"/>
      </w:pPr>
      <w:rPr>
        <w:rFonts w:hint="default" w:ascii="Courier New" w:hAnsi="Courier New" w:cs="Courier New"/>
      </w:rPr>
    </w:lvl>
    <w:lvl w:ilvl="2">
      <w:start w:val="1"/>
      <w:numFmt w:val="bullet"/>
      <w:isLgl w:val="false"/>
      <w:suff w:val="tab"/>
      <w:lvlText w:val=""/>
      <w:lvlJc w:val="left"/>
      <w:pPr>
        <w:ind w:left="2925" w:hanging="360"/>
      </w:pPr>
      <w:rPr>
        <w:rFonts w:hint="default" w:ascii="Wingdings" w:hAnsi="Wingdings"/>
      </w:rPr>
    </w:lvl>
    <w:lvl w:ilvl="3">
      <w:start w:val="1"/>
      <w:numFmt w:val="bullet"/>
      <w:isLgl w:val="false"/>
      <w:suff w:val="tab"/>
      <w:lvlText w:val=""/>
      <w:lvlJc w:val="left"/>
      <w:pPr>
        <w:ind w:left="3645" w:hanging="360"/>
      </w:pPr>
      <w:rPr>
        <w:rFonts w:hint="default" w:ascii="Symbol" w:hAnsi="Symbol"/>
      </w:rPr>
    </w:lvl>
    <w:lvl w:ilvl="4">
      <w:start w:val="1"/>
      <w:numFmt w:val="bullet"/>
      <w:isLgl w:val="false"/>
      <w:suff w:val="tab"/>
      <w:lvlText w:val="o"/>
      <w:lvlJc w:val="left"/>
      <w:pPr>
        <w:ind w:left="4365" w:hanging="360"/>
      </w:pPr>
      <w:rPr>
        <w:rFonts w:hint="default" w:ascii="Courier New" w:hAnsi="Courier New" w:cs="Courier New"/>
      </w:rPr>
    </w:lvl>
    <w:lvl w:ilvl="5">
      <w:start w:val="1"/>
      <w:numFmt w:val="bullet"/>
      <w:isLgl w:val="false"/>
      <w:suff w:val="tab"/>
      <w:lvlText w:val=""/>
      <w:lvlJc w:val="left"/>
      <w:pPr>
        <w:ind w:left="5085" w:hanging="360"/>
      </w:pPr>
      <w:rPr>
        <w:rFonts w:hint="default" w:ascii="Wingdings" w:hAnsi="Wingdings"/>
      </w:rPr>
    </w:lvl>
    <w:lvl w:ilvl="6">
      <w:start w:val="1"/>
      <w:numFmt w:val="bullet"/>
      <w:isLgl w:val="false"/>
      <w:suff w:val="tab"/>
      <w:lvlText w:val=""/>
      <w:lvlJc w:val="left"/>
      <w:pPr>
        <w:ind w:left="5805" w:hanging="360"/>
      </w:pPr>
      <w:rPr>
        <w:rFonts w:hint="default" w:ascii="Symbol" w:hAnsi="Symbol"/>
      </w:rPr>
    </w:lvl>
    <w:lvl w:ilvl="7">
      <w:start w:val="1"/>
      <w:numFmt w:val="bullet"/>
      <w:isLgl w:val="false"/>
      <w:suff w:val="tab"/>
      <w:lvlText w:val="o"/>
      <w:lvlJc w:val="left"/>
      <w:pPr>
        <w:ind w:left="6525" w:hanging="360"/>
      </w:pPr>
      <w:rPr>
        <w:rFonts w:hint="default" w:ascii="Courier New" w:hAnsi="Courier New" w:cs="Courier New"/>
      </w:rPr>
    </w:lvl>
    <w:lvl w:ilvl="8">
      <w:start w:val="1"/>
      <w:numFmt w:val="bullet"/>
      <w:isLgl w:val="false"/>
      <w:suff w:val="tab"/>
      <w:lvlText w:val=""/>
      <w:lvlJc w:val="left"/>
      <w:pPr>
        <w:ind w:left="7245" w:hanging="360"/>
      </w:pPr>
      <w:rPr>
        <w:rFonts w:hint="default" w:ascii="Wingdings" w:hAnsi="Wingdings"/>
      </w:rPr>
    </w:lvl>
  </w:abstractNum>
  <w:abstractNum w:abstractNumId="18">
    <w:multiLevelType w:val="hybridMultilevel"/>
    <w:lvl w:ilvl="0">
      <w:start w:val="1"/>
      <w:numFmt w:val="decimal"/>
      <w:isLgl w:val="false"/>
      <w:suff w:val="tab"/>
      <w:lvlText w:val="%1."/>
      <w:lvlJc w:val="left"/>
      <w:pPr>
        <w:ind w:left="1408" w:hanging="840"/>
      </w:pPr>
      <w:rPr>
        <w:rFonts w:hint="default" w:cs="Times New Roman"/>
      </w:rPr>
    </w:lvl>
    <w:lvl w:ilvl="1">
      <w:start w:val="1"/>
      <w:numFmt w:val="lowerLetter"/>
      <w:isLgl w:val="false"/>
      <w:suff w:val="tab"/>
      <w:lvlText w:val="%2."/>
      <w:lvlJc w:val="left"/>
      <w:pPr>
        <w:ind w:left="1648" w:hanging="360"/>
      </w:pPr>
      <w:rPr>
        <w:rFonts w:cs="Times New Roman"/>
      </w:rPr>
    </w:lvl>
    <w:lvl w:ilvl="2">
      <w:start w:val="1"/>
      <w:numFmt w:val="lowerRoman"/>
      <w:isLgl w:val="false"/>
      <w:suff w:val="tab"/>
      <w:lvlText w:val="%3."/>
      <w:lvlJc w:val="right"/>
      <w:pPr>
        <w:ind w:left="2368" w:hanging="180"/>
      </w:pPr>
      <w:rPr>
        <w:rFonts w:cs="Times New Roman"/>
      </w:rPr>
    </w:lvl>
    <w:lvl w:ilvl="3">
      <w:start w:val="1"/>
      <w:numFmt w:val="decimal"/>
      <w:isLgl w:val="false"/>
      <w:suff w:val="tab"/>
      <w:lvlText w:val="%4."/>
      <w:lvlJc w:val="left"/>
      <w:pPr>
        <w:ind w:left="3088" w:hanging="360"/>
      </w:pPr>
      <w:rPr>
        <w:rFonts w:cs="Times New Roman"/>
      </w:rPr>
    </w:lvl>
    <w:lvl w:ilvl="4">
      <w:start w:val="1"/>
      <w:numFmt w:val="lowerLetter"/>
      <w:isLgl w:val="false"/>
      <w:suff w:val="tab"/>
      <w:lvlText w:val="%5."/>
      <w:lvlJc w:val="left"/>
      <w:pPr>
        <w:ind w:left="3808" w:hanging="360"/>
      </w:pPr>
      <w:rPr>
        <w:rFonts w:cs="Times New Roman"/>
      </w:rPr>
    </w:lvl>
    <w:lvl w:ilvl="5">
      <w:start w:val="1"/>
      <w:numFmt w:val="lowerRoman"/>
      <w:isLgl w:val="false"/>
      <w:suff w:val="tab"/>
      <w:lvlText w:val="%6."/>
      <w:lvlJc w:val="right"/>
      <w:pPr>
        <w:ind w:left="4528" w:hanging="180"/>
      </w:pPr>
      <w:rPr>
        <w:rFonts w:cs="Times New Roman"/>
      </w:rPr>
    </w:lvl>
    <w:lvl w:ilvl="6">
      <w:start w:val="1"/>
      <w:numFmt w:val="decimal"/>
      <w:isLgl w:val="false"/>
      <w:suff w:val="tab"/>
      <w:lvlText w:val="%7."/>
      <w:lvlJc w:val="left"/>
      <w:pPr>
        <w:ind w:left="5248" w:hanging="360"/>
      </w:pPr>
      <w:rPr>
        <w:rFonts w:cs="Times New Roman"/>
      </w:rPr>
    </w:lvl>
    <w:lvl w:ilvl="7">
      <w:start w:val="1"/>
      <w:numFmt w:val="lowerLetter"/>
      <w:isLgl w:val="false"/>
      <w:suff w:val="tab"/>
      <w:lvlText w:val="%8."/>
      <w:lvlJc w:val="left"/>
      <w:pPr>
        <w:ind w:left="5968" w:hanging="360"/>
      </w:pPr>
      <w:rPr>
        <w:rFonts w:cs="Times New Roman"/>
      </w:rPr>
    </w:lvl>
    <w:lvl w:ilvl="8">
      <w:start w:val="1"/>
      <w:numFmt w:val="lowerRoman"/>
      <w:isLgl w:val="false"/>
      <w:suff w:val="tab"/>
      <w:lvlText w:val="%9."/>
      <w:lvlJc w:val="right"/>
      <w:pPr>
        <w:ind w:left="6688" w:hanging="180"/>
      </w:pPr>
      <w:rPr>
        <w:rFonts w:cs="Times New Roman"/>
      </w:rPr>
    </w:lvl>
  </w:abstractNum>
  <w:abstractNum w:abstractNumId="19">
    <w:multiLevelType w:val="hybridMultilevel"/>
    <w:lvl w:ilvl="0">
      <w:start w:val="2"/>
      <w:numFmt w:val="decimal"/>
      <w:isLgl w:val="false"/>
      <w:suff w:val="tab"/>
      <w:lvlText w:val="%1."/>
      <w:lvlJc w:val="left"/>
      <w:pPr>
        <w:ind w:left="360" w:hanging="360"/>
      </w:pPr>
      <w:rPr>
        <w:rFonts w:hint="default"/>
      </w:rPr>
    </w:lvl>
    <w:lvl w:ilvl="1">
      <w:start w:val="5"/>
      <w:numFmt w:val="decimal"/>
      <w:isLgl w:val="false"/>
      <w:suff w:val="tab"/>
      <w:lvlText w:val="%1.%2."/>
      <w:lvlJc w:val="left"/>
      <w:pPr>
        <w:ind w:left="786" w:hanging="360"/>
      </w:pPr>
      <w:rPr>
        <w:rFonts w:hint="default"/>
      </w:rPr>
    </w:lvl>
    <w:lvl w:ilvl="2">
      <w:start w:val="1"/>
      <w:numFmt w:val="decimal"/>
      <w:isLgl w:val="false"/>
      <w:suff w:val="tab"/>
      <w:lvlText w:val="%1.%2.%3."/>
      <w:lvlJc w:val="left"/>
      <w:pPr>
        <w:ind w:left="1572" w:hanging="720"/>
      </w:pPr>
      <w:rPr>
        <w:rFonts w:hint="default"/>
      </w:rPr>
    </w:lvl>
    <w:lvl w:ilvl="3">
      <w:start w:val="1"/>
      <w:numFmt w:val="decimal"/>
      <w:isLgl w:val="false"/>
      <w:suff w:val="tab"/>
      <w:lvlText w:val="%1.%2.%3.%4."/>
      <w:lvlJc w:val="left"/>
      <w:pPr>
        <w:ind w:left="1998" w:hanging="720"/>
      </w:pPr>
      <w:rPr>
        <w:rFonts w:hint="default"/>
      </w:rPr>
    </w:lvl>
    <w:lvl w:ilvl="4">
      <w:start w:val="1"/>
      <w:numFmt w:val="decimal"/>
      <w:isLgl w:val="false"/>
      <w:suff w:val="tab"/>
      <w:lvlText w:val="%1.%2.%3.%4.%5."/>
      <w:lvlJc w:val="left"/>
      <w:pPr>
        <w:ind w:left="2784" w:hanging="1080"/>
      </w:pPr>
      <w:rPr>
        <w:rFonts w:hint="default"/>
      </w:rPr>
    </w:lvl>
    <w:lvl w:ilvl="5">
      <w:start w:val="1"/>
      <w:numFmt w:val="decimal"/>
      <w:isLgl w:val="false"/>
      <w:suff w:val="tab"/>
      <w:lvlText w:val="%1.%2.%3.%4.%5.%6."/>
      <w:lvlJc w:val="left"/>
      <w:pPr>
        <w:ind w:left="3210" w:hanging="1080"/>
      </w:pPr>
      <w:rPr>
        <w:rFonts w:hint="default"/>
      </w:rPr>
    </w:lvl>
    <w:lvl w:ilvl="6">
      <w:start w:val="1"/>
      <w:numFmt w:val="decimal"/>
      <w:isLgl w:val="false"/>
      <w:suff w:val="tab"/>
      <w:lvlText w:val="%1.%2.%3.%4.%5.%6.%7."/>
      <w:lvlJc w:val="left"/>
      <w:pPr>
        <w:ind w:left="3996" w:hanging="1440"/>
      </w:pPr>
      <w:rPr>
        <w:rFonts w:hint="default"/>
      </w:rPr>
    </w:lvl>
    <w:lvl w:ilvl="7">
      <w:start w:val="1"/>
      <w:numFmt w:val="decimal"/>
      <w:isLgl w:val="false"/>
      <w:suff w:val="tab"/>
      <w:lvlText w:val="%1.%2.%3.%4.%5.%6.%7.%8."/>
      <w:lvlJc w:val="left"/>
      <w:pPr>
        <w:ind w:left="4422" w:hanging="1440"/>
      </w:pPr>
      <w:rPr>
        <w:rFonts w:hint="default"/>
      </w:rPr>
    </w:lvl>
    <w:lvl w:ilvl="8">
      <w:start w:val="1"/>
      <w:numFmt w:val="decimal"/>
      <w:isLgl w:val="false"/>
      <w:suff w:val="tab"/>
      <w:lvlText w:val="%1.%2.%3.%4.%5.%6.%7.%8.%9."/>
      <w:lvlJc w:val="left"/>
      <w:pPr>
        <w:ind w:left="5208" w:hanging="1800"/>
      </w:pPr>
      <w:rPr>
        <w:rFonts w:hint="default"/>
      </w:rPr>
    </w:lvl>
  </w:abstractNum>
  <w:abstractNum w:abstractNumId="20">
    <w:multiLevelType w:val="hybridMultilevel"/>
    <w:lvl w:ilvl="0">
      <w:start w:val="1"/>
      <w:numFmt w:val="bullet"/>
      <w:isLgl w:val="false"/>
      <w:suff w:val="tab"/>
      <w:lvlText w:val=""/>
      <w:lvlJc w:val="left"/>
      <w:pPr>
        <w:ind w:left="1440" w:hanging="360"/>
      </w:pPr>
      <w:rPr>
        <w:rFonts w:hint="default" w:ascii="Symbol" w:hAnsi="Symbol"/>
      </w:rPr>
    </w:lvl>
    <w:lvl w:ilvl="1">
      <w:start w:val="1"/>
      <w:numFmt w:val="bullet"/>
      <w:isLgl w:val="false"/>
      <w:suff w:val="tab"/>
      <w:lvlText w:val="o"/>
      <w:lvlJc w:val="left"/>
      <w:pPr>
        <w:ind w:left="2160" w:hanging="360"/>
      </w:pPr>
      <w:rPr>
        <w:rFonts w:hint="default" w:ascii="Courier New" w:hAnsi="Courier New" w:cs="Courier New"/>
      </w:rPr>
    </w:lvl>
    <w:lvl w:ilvl="2">
      <w:start w:val="1"/>
      <w:numFmt w:val="bullet"/>
      <w:isLgl w:val="false"/>
      <w:suff w:val="tab"/>
      <w:lvlText w:val=""/>
      <w:lvlJc w:val="left"/>
      <w:pPr>
        <w:ind w:left="2880" w:hanging="360"/>
      </w:pPr>
      <w:rPr>
        <w:rFonts w:hint="default" w:ascii="Wingdings" w:hAnsi="Wingdings"/>
      </w:rPr>
    </w:lvl>
    <w:lvl w:ilvl="3">
      <w:start w:val="1"/>
      <w:numFmt w:val="bullet"/>
      <w:isLgl w:val="false"/>
      <w:suff w:val="tab"/>
      <w:lvlText w:val=""/>
      <w:lvlJc w:val="left"/>
      <w:pPr>
        <w:ind w:left="3600" w:hanging="360"/>
      </w:pPr>
      <w:rPr>
        <w:rFonts w:hint="default" w:ascii="Symbol" w:hAnsi="Symbol"/>
      </w:rPr>
    </w:lvl>
    <w:lvl w:ilvl="4">
      <w:start w:val="1"/>
      <w:numFmt w:val="bullet"/>
      <w:isLgl w:val="false"/>
      <w:suff w:val="tab"/>
      <w:lvlText w:val="o"/>
      <w:lvlJc w:val="left"/>
      <w:pPr>
        <w:ind w:left="4320" w:hanging="360"/>
      </w:pPr>
      <w:rPr>
        <w:rFonts w:hint="default" w:ascii="Courier New" w:hAnsi="Courier New" w:cs="Courier New"/>
      </w:rPr>
    </w:lvl>
    <w:lvl w:ilvl="5">
      <w:start w:val="1"/>
      <w:numFmt w:val="bullet"/>
      <w:isLgl w:val="false"/>
      <w:suff w:val="tab"/>
      <w:lvlText w:val=""/>
      <w:lvlJc w:val="left"/>
      <w:pPr>
        <w:ind w:left="5040" w:hanging="360"/>
      </w:pPr>
      <w:rPr>
        <w:rFonts w:hint="default" w:ascii="Wingdings" w:hAnsi="Wingdings"/>
      </w:rPr>
    </w:lvl>
    <w:lvl w:ilvl="6">
      <w:start w:val="1"/>
      <w:numFmt w:val="bullet"/>
      <w:isLgl w:val="false"/>
      <w:suff w:val="tab"/>
      <w:lvlText w:val=""/>
      <w:lvlJc w:val="left"/>
      <w:pPr>
        <w:ind w:left="5760" w:hanging="360"/>
      </w:pPr>
      <w:rPr>
        <w:rFonts w:hint="default" w:ascii="Symbol" w:hAnsi="Symbol"/>
      </w:rPr>
    </w:lvl>
    <w:lvl w:ilvl="7">
      <w:start w:val="1"/>
      <w:numFmt w:val="bullet"/>
      <w:isLgl w:val="false"/>
      <w:suff w:val="tab"/>
      <w:lvlText w:val="o"/>
      <w:lvlJc w:val="left"/>
      <w:pPr>
        <w:ind w:left="6480" w:hanging="360"/>
      </w:pPr>
      <w:rPr>
        <w:rFonts w:hint="default" w:ascii="Courier New" w:hAnsi="Courier New" w:cs="Courier New"/>
      </w:rPr>
    </w:lvl>
    <w:lvl w:ilvl="8">
      <w:start w:val="1"/>
      <w:numFmt w:val="bullet"/>
      <w:isLgl w:val="false"/>
      <w:suff w:val="tab"/>
      <w:lvlText w:val=""/>
      <w:lvlJc w:val="left"/>
      <w:pPr>
        <w:ind w:left="7200" w:hanging="360"/>
      </w:pPr>
      <w:rPr>
        <w:rFonts w:hint="default" w:ascii="Wingdings" w:hAnsi="Wingdings"/>
      </w:rPr>
    </w:lvl>
  </w:abstractNum>
  <w:abstractNum w:abstractNumId="21">
    <w:multiLevelType w:val="hybridMultilevel"/>
    <w:lvl w:ilvl="0">
      <w:start w:val="2"/>
      <w:numFmt w:val="decimal"/>
      <w:isLgl w:val="false"/>
      <w:suff w:val="tab"/>
      <w:lvlText w:val="%1."/>
      <w:lvlJc w:val="left"/>
      <w:pPr>
        <w:ind w:left="360" w:hanging="360"/>
      </w:pPr>
      <w:rPr>
        <w:rFonts w:hint="default"/>
      </w:rPr>
    </w:lvl>
    <w:lvl w:ilvl="1">
      <w:start w:val="9"/>
      <w:numFmt w:val="decimal"/>
      <w:isLgl w:val="false"/>
      <w:suff w:val="tab"/>
      <w:lvlText w:val="%1.%2."/>
      <w:lvlJc w:val="left"/>
      <w:pPr>
        <w:ind w:left="360" w:hanging="360"/>
      </w:pPr>
      <w:rPr>
        <w:rFonts w:hint="default"/>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22">
    <w:multiLevelType w:val="hybridMultilevel"/>
    <w:lvl w:ilvl="0">
      <w:start w:val="2"/>
      <w:numFmt w:val="decimal"/>
      <w:isLgl w:val="false"/>
      <w:suff w:val="tab"/>
      <w:lvlText w:val="%1."/>
      <w:lvlJc w:val="left"/>
      <w:pPr>
        <w:ind w:left="540" w:hanging="540"/>
      </w:pPr>
      <w:rPr>
        <w:rFonts w:hint="default"/>
      </w:rPr>
    </w:lvl>
    <w:lvl w:ilvl="1">
      <w:start w:val="2"/>
      <w:numFmt w:val="decimal"/>
      <w:isLgl w:val="false"/>
      <w:suff w:val="tab"/>
      <w:lvlText w:val="%1.%2."/>
      <w:lvlJc w:val="left"/>
      <w:pPr>
        <w:ind w:left="540" w:hanging="540"/>
      </w:pPr>
      <w:rPr>
        <w:rFonts w:hint="default"/>
      </w:rPr>
    </w:lvl>
    <w:lvl w:ilvl="2">
      <w:start w:val="3"/>
      <w:numFmt w:val="decimal"/>
      <w:isLgl w:val="false"/>
      <w:suff w:val="tab"/>
      <w:lvlText w:val="%1.%2.%3."/>
      <w:lvlJc w:val="left"/>
      <w:pPr>
        <w:ind w:left="4123"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23">
    <w:multiLevelType w:val="hybridMultilevel"/>
    <w:lvl w:ilvl="0">
      <w:start w:val="1"/>
      <w:numFmt w:val="bullet"/>
      <w:isLgl w:val="false"/>
      <w:suff w:val="tab"/>
      <w:lvlText w:val="-"/>
      <w:lvlJc w:val="left"/>
      <w:pPr>
        <w:ind w:left="1645" w:hanging="936"/>
        <w:tabs>
          <w:tab w:val="num" w:pos="1645" w:leader="none"/>
        </w:tabs>
      </w:pPr>
      <w:rPr>
        <w:rFonts w:hint="default" w:ascii="Times New Roman" w:hAnsi="Times New Roman" w:eastAsia="Times New Roman"/>
      </w:rPr>
    </w:lvl>
    <w:lvl w:ilvl="1">
      <w:start w:val="1"/>
      <w:numFmt w:val="bullet"/>
      <w:isLgl w:val="false"/>
      <w:suff w:val="tab"/>
      <w:lvlText w:val="o"/>
      <w:lvlJc w:val="left"/>
      <w:pPr>
        <w:ind w:left="1789" w:hanging="360"/>
        <w:tabs>
          <w:tab w:val="num" w:pos="1789" w:leader="none"/>
        </w:tabs>
      </w:pPr>
      <w:rPr>
        <w:rFonts w:hint="default" w:ascii="Courier New" w:hAnsi="Courier New" w:cs="Courier New"/>
      </w:rPr>
    </w:lvl>
    <w:lvl w:ilvl="2">
      <w:start w:val="1"/>
      <w:numFmt w:val="bullet"/>
      <w:isLgl w:val="false"/>
      <w:suff w:val="tab"/>
      <w:lvlText w:val=""/>
      <w:lvlJc w:val="left"/>
      <w:pPr>
        <w:ind w:left="2509" w:hanging="360"/>
        <w:tabs>
          <w:tab w:val="num" w:pos="2509" w:leader="none"/>
        </w:tabs>
      </w:pPr>
      <w:rPr>
        <w:rFonts w:hint="default" w:ascii="Wingdings" w:hAnsi="Wingdings" w:cs="Times New Roman"/>
      </w:rPr>
    </w:lvl>
    <w:lvl w:ilvl="3">
      <w:start w:val="1"/>
      <w:numFmt w:val="bullet"/>
      <w:isLgl w:val="false"/>
      <w:suff w:val="tab"/>
      <w:lvlText w:val=""/>
      <w:lvlJc w:val="left"/>
      <w:pPr>
        <w:ind w:left="3229" w:hanging="360"/>
        <w:tabs>
          <w:tab w:val="num" w:pos="3229" w:leader="none"/>
        </w:tabs>
      </w:pPr>
      <w:rPr>
        <w:rFonts w:hint="default" w:ascii="Symbol" w:hAnsi="Symbol" w:cs="Times New Roman"/>
      </w:rPr>
    </w:lvl>
    <w:lvl w:ilvl="4">
      <w:start w:val="1"/>
      <w:numFmt w:val="bullet"/>
      <w:isLgl w:val="false"/>
      <w:suff w:val="tab"/>
      <w:lvlText w:val="o"/>
      <w:lvlJc w:val="left"/>
      <w:pPr>
        <w:ind w:left="3949" w:hanging="360"/>
        <w:tabs>
          <w:tab w:val="num" w:pos="3949" w:leader="none"/>
        </w:tabs>
      </w:pPr>
      <w:rPr>
        <w:rFonts w:hint="default" w:ascii="Courier New" w:hAnsi="Courier New" w:cs="Courier New"/>
      </w:rPr>
    </w:lvl>
    <w:lvl w:ilvl="5">
      <w:start w:val="1"/>
      <w:numFmt w:val="bullet"/>
      <w:isLgl w:val="false"/>
      <w:suff w:val="tab"/>
      <w:lvlText w:val=""/>
      <w:lvlJc w:val="left"/>
      <w:pPr>
        <w:ind w:left="4669" w:hanging="360"/>
        <w:tabs>
          <w:tab w:val="num" w:pos="4669" w:leader="none"/>
        </w:tabs>
      </w:pPr>
      <w:rPr>
        <w:rFonts w:hint="default" w:ascii="Wingdings" w:hAnsi="Wingdings" w:cs="Times New Roman"/>
      </w:rPr>
    </w:lvl>
    <w:lvl w:ilvl="6">
      <w:start w:val="1"/>
      <w:numFmt w:val="bullet"/>
      <w:isLgl w:val="false"/>
      <w:suff w:val="tab"/>
      <w:lvlText w:val=""/>
      <w:lvlJc w:val="left"/>
      <w:pPr>
        <w:ind w:left="5389" w:hanging="360"/>
        <w:tabs>
          <w:tab w:val="num" w:pos="5389" w:leader="none"/>
        </w:tabs>
      </w:pPr>
      <w:rPr>
        <w:rFonts w:hint="default" w:ascii="Symbol" w:hAnsi="Symbol" w:cs="Times New Roman"/>
      </w:rPr>
    </w:lvl>
    <w:lvl w:ilvl="7">
      <w:start w:val="1"/>
      <w:numFmt w:val="bullet"/>
      <w:isLgl w:val="false"/>
      <w:suff w:val="tab"/>
      <w:lvlText w:val="o"/>
      <w:lvlJc w:val="left"/>
      <w:pPr>
        <w:ind w:left="6109" w:hanging="360"/>
        <w:tabs>
          <w:tab w:val="num" w:pos="6109" w:leader="none"/>
        </w:tabs>
      </w:pPr>
      <w:rPr>
        <w:rFonts w:hint="default" w:ascii="Courier New" w:hAnsi="Courier New" w:cs="Courier New"/>
      </w:rPr>
    </w:lvl>
    <w:lvl w:ilvl="8">
      <w:start w:val="1"/>
      <w:numFmt w:val="bullet"/>
      <w:isLgl w:val="false"/>
      <w:suff w:val="tab"/>
      <w:lvlText w:val=""/>
      <w:lvlJc w:val="left"/>
      <w:pPr>
        <w:ind w:left="6829" w:hanging="360"/>
        <w:tabs>
          <w:tab w:val="num" w:pos="6829" w:leader="none"/>
        </w:tabs>
      </w:pPr>
      <w:rPr>
        <w:rFonts w:hint="default" w:ascii="Wingdings" w:hAnsi="Wingdings" w:cs="Times New Roman"/>
      </w:rPr>
    </w:lvl>
  </w:abstractNum>
  <w:abstractNum w:abstractNumId="24">
    <w:multiLevelType w:val="hybridMultilevel"/>
    <w:lvl w:ilvl="0">
      <w:start w:val="1"/>
      <w:numFmt w:val="bullet"/>
      <w:isLgl w:val="false"/>
      <w:suff w:val="tab"/>
      <w:lvlText w:val="‒"/>
      <w:lvlJc w:val="left"/>
      <w:pPr>
        <w:ind w:left="1429" w:hanging="360"/>
      </w:pPr>
      <w:rPr>
        <w:rFonts w:hint="default" w:ascii="Arial" w:hAnsi="Aria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25">
    <w:multiLevelType w:val="hybridMultilevel"/>
    <w:lvl w:ilvl="0">
      <w:start w:val="7"/>
      <w:numFmt w:val="decimal"/>
      <w:isLgl w:val="false"/>
      <w:suff w:val="tab"/>
      <w:lvlText w:val="%1."/>
      <w:lvlJc w:val="left"/>
      <w:pPr>
        <w:ind w:left="360" w:hanging="360"/>
      </w:pPr>
      <w:rPr>
        <w:rFonts w:hint="default"/>
      </w:rPr>
    </w:lvl>
    <w:lvl w:ilvl="1">
      <w:start w:val="4"/>
      <w:numFmt w:val="decimal"/>
      <w:isLgl w:val="false"/>
      <w:suff w:val="tab"/>
      <w:lvlText w:val="%1.%2."/>
      <w:lvlJc w:val="left"/>
      <w:pPr>
        <w:ind w:left="1670" w:hanging="360"/>
      </w:pPr>
      <w:rPr>
        <w:rFonts w:hint="default"/>
      </w:rPr>
    </w:lvl>
    <w:lvl w:ilvl="2">
      <w:start w:val="1"/>
      <w:numFmt w:val="decimal"/>
      <w:isLgl w:val="false"/>
      <w:suff w:val="tab"/>
      <w:lvlText w:val="%1.%2.%3."/>
      <w:lvlJc w:val="left"/>
      <w:pPr>
        <w:ind w:left="3340" w:hanging="720"/>
      </w:pPr>
      <w:rPr>
        <w:rFonts w:hint="default"/>
      </w:rPr>
    </w:lvl>
    <w:lvl w:ilvl="3">
      <w:start w:val="1"/>
      <w:numFmt w:val="decimal"/>
      <w:isLgl w:val="false"/>
      <w:suff w:val="tab"/>
      <w:lvlText w:val="%1.%2.%3.%4."/>
      <w:lvlJc w:val="left"/>
      <w:pPr>
        <w:ind w:left="4650" w:hanging="720"/>
      </w:pPr>
      <w:rPr>
        <w:rFonts w:hint="default"/>
      </w:rPr>
    </w:lvl>
    <w:lvl w:ilvl="4">
      <w:start w:val="1"/>
      <w:numFmt w:val="decimal"/>
      <w:isLgl w:val="false"/>
      <w:suff w:val="tab"/>
      <w:lvlText w:val="%1.%2.%3.%4.%5."/>
      <w:lvlJc w:val="left"/>
      <w:pPr>
        <w:ind w:left="6320" w:hanging="1080"/>
      </w:pPr>
      <w:rPr>
        <w:rFonts w:hint="default"/>
      </w:rPr>
    </w:lvl>
    <w:lvl w:ilvl="5">
      <w:start w:val="1"/>
      <w:numFmt w:val="decimal"/>
      <w:isLgl w:val="false"/>
      <w:suff w:val="tab"/>
      <w:lvlText w:val="%1.%2.%3.%4.%5.%6."/>
      <w:lvlJc w:val="left"/>
      <w:pPr>
        <w:ind w:left="7630" w:hanging="1080"/>
      </w:pPr>
      <w:rPr>
        <w:rFonts w:hint="default"/>
      </w:rPr>
    </w:lvl>
    <w:lvl w:ilvl="6">
      <w:start w:val="1"/>
      <w:numFmt w:val="decimal"/>
      <w:isLgl w:val="false"/>
      <w:suff w:val="tab"/>
      <w:lvlText w:val="%1.%2.%3.%4.%5.%6.%7."/>
      <w:lvlJc w:val="left"/>
      <w:pPr>
        <w:ind w:left="9300" w:hanging="1440"/>
      </w:pPr>
      <w:rPr>
        <w:rFonts w:hint="default"/>
      </w:rPr>
    </w:lvl>
    <w:lvl w:ilvl="7">
      <w:start w:val="1"/>
      <w:numFmt w:val="decimal"/>
      <w:isLgl w:val="false"/>
      <w:suff w:val="tab"/>
      <w:lvlText w:val="%1.%2.%3.%4.%5.%6.%7.%8."/>
      <w:lvlJc w:val="left"/>
      <w:pPr>
        <w:ind w:left="10610" w:hanging="1440"/>
      </w:pPr>
      <w:rPr>
        <w:rFonts w:hint="default"/>
      </w:rPr>
    </w:lvl>
    <w:lvl w:ilvl="8">
      <w:start w:val="1"/>
      <w:numFmt w:val="decimal"/>
      <w:isLgl w:val="false"/>
      <w:suff w:val="tab"/>
      <w:lvlText w:val="%1.%2.%3.%4.%5.%6.%7.%8.%9."/>
      <w:lvlJc w:val="left"/>
      <w:pPr>
        <w:ind w:left="12280" w:hanging="1800"/>
      </w:pPr>
      <w:rPr>
        <w:rFonts w:hint="default"/>
      </w:rPr>
    </w:lvl>
  </w:abstractNum>
  <w:abstractNum w:abstractNumId="26">
    <w:multiLevelType w:val="hybridMultilevel"/>
    <w:lvl w:ilvl="0">
      <w:start w:val="10"/>
      <w:numFmt w:val="decimal"/>
      <w:isLgl w:val="false"/>
      <w:suff w:val="tab"/>
      <w:lvlText w:val="%1."/>
      <w:lvlJc w:val="left"/>
      <w:pPr>
        <w:ind w:left="480" w:hanging="480"/>
      </w:pPr>
      <w:rPr>
        <w:rFonts w:hint="default"/>
      </w:rPr>
    </w:lvl>
    <w:lvl w:ilvl="1">
      <w:start w:val="1"/>
      <w:numFmt w:val="decimal"/>
      <w:isLgl w:val="false"/>
      <w:suff w:val="tab"/>
      <w:lvlText w:val="%1.%2."/>
      <w:lvlJc w:val="left"/>
      <w:pPr>
        <w:ind w:left="1200" w:hanging="480"/>
      </w:pPr>
      <w:rPr>
        <w:rFonts w:hint="default"/>
        <w:sz w:val="24"/>
        <w:szCs w:val="24"/>
      </w:rPr>
    </w:lvl>
    <w:lvl w:ilvl="2">
      <w:start w:val="1"/>
      <w:numFmt w:val="decimal"/>
      <w:isLgl w:val="false"/>
      <w:suff w:val="tab"/>
      <w:lvlText w:val="%1.%2.%3."/>
      <w:lvlJc w:val="left"/>
      <w:pPr>
        <w:ind w:left="2160" w:hanging="720"/>
      </w:pPr>
      <w:rPr>
        <w:rFonts w:hint="default"/>
      </w:rPr>
    </w:lvl>
    <w:lvl w:ilvl="3">
      <w:start w:val="1"/>
      <w:numFmt w:val="decimal"/>
      <w:isLgl w:val="false"/>
      <w:suff w:val="tab"/>
      <w:lvlText w:val="%1.%2.%3.%4."/>
      <w:lvlJc w:val="left"/>
      <w:pPr>
        <w:ind w:left="2880" w:hanging="720"/>
      </w:pPr>
      <w:rPr>
        <w:rFonts w:hint="default"/>
      </w:rPr>
    </w:lvl>
    <w:lvl w:ilvl="4">
      <w:start w:val="1"/>
      <w:numFmt w:val="decimal"/>
      <w:isLgl w:val="false"/>
      <w:suff w:val="tab"/>
      <w:lvlText w:val="%1.%2.%3.%4.%5."/>
      <w:lvlJc w:val="left"/>
      <w:pPr>
        <w:ind w:left="3960" w:hanging="1080"/>
      </w:pPr>
      <w:rPr>
        <w:rFonts w:hint="default"/>
      </w:rPr>
    </w:lvl>
    <w:lvl w:ilvl="5">
      <w:start w:val="1"/>
      <w:numFmt w:val="decimal"/>
      <w:isLgl w:val="false"/>
      <w:suff w:val="tab"/>
      <w:lvlText w:val="%1.%2.%3.%4.%5.%6."/>
      <w:lvlJc w:val="left"/>
      <w:pPr>
        <w:ind w:left="4680" w:hanging="1080"/>
      </w:pPr>
      <w:rPr>
        <w:rFonts w:hint="default"/>
      </w:rPr>
    </w:lvl>
    <w:lvl w:ilvl="6">
      <w:start w:val="1"/>
      <w:numFmt w:val="decimal"/>
      <w:isLgl w:val="false"/>
      <w:suff w:val="tab"/>
      <w:lvlText w:val="%1.%2.%3.%4.%5.%6.%7."/>
      <w:lvlJc w:val="left"/>
      <w:pPr>
        <w:ind w:left="5760" w:hanging="1440"/>
      </w:pPr>
      <w:rPr>
        <w:rFonts w:hint="default"/>
      </w:rPr>
    </w:lvl>
    <w:lvl w:ilvl="7">
      <w:start w:val="1"/>
      <w:numFmt w:val="decimal"/>
      <w:isLgl w:val="false"/>
      <w:suff w:val="tab"/>
      <w:lvlText w:val="%1.%2.%3.%4.%5.%6.%7.%8."/>
      <w:lvlJc w:val="left"/>
      <w:pPr>
        <w:ind w:left="6480" w:hanging="1440"/>
      </w:pPr>
      <w:rPr>
        <w:rFonts w:hint="default"/>
      </w:rPr>
    </w:lvl>
    <w:lvl w:ilvl="8">
      <w:start w:val="1"/>
      <w:numFmt w:val="decimal"/>
      <w:isLgl w:val="false"/>
      <w:suff w:val="tab"/>
      <w:lvlText w:val="%1.%2.%3.%4.%5.%6.%7.%8.%9."/>
      <w:lvlJc w:val="left"/>
      <w:pPr>
        <w:ind w:left="7560" w:hanging="1800"/>
      </w:pPr>
      <w:rPr>
        <w:rFonts w:hint="default"/>
      </w:rPr>
    </w:lvl>
  </w:abstractNum>
  <w:abstractNum w:abstractNumId="27">
    <w:multiLevelType w:val="hybridMultilevel"/>
    <w:lvl w:ilvl="0">
      <w:start w:val="5"/>
      <w:numFmt w:val="decimal"/>
      <w:isLgl w:val="false"/>
      <w:suff w:val="tab"/>
      <w:lvlText w:val="%1."/>
      <w:lvlJc w:val="left"/>
      <w:pPr>
        <w:ind w:left="927" w:hanging="360"/>
      </w:pPr>
      <w:rPr>
        <w:rFonts w:hint="default" w:cs="Times New Roman"/>
      </w:rPr>
    </w:lvl>
    <w:lvl w:ilvl="1">
      <w:start w:val="1"/>
      <w:numFmt w:val="decimal"/>
      <w:isLgl/>
      <w:suff w:val="tab"/>
      <w:lvlText w:val="%1.%2."/>
      <w:lvlJc w:val="left"/>
      <w:pPr>
        <w:ind w:left="1062" w:hanging="360"/>
      </w:pPr>
      <w:rPr>
        <w:rFonts w:hint="default" w:cs="Times New Roman"/>
        <w:sz w:val="24"/>
        <w:szCs w:val="24"/>
      </w:rPr>
    </w:lvl>
    <w:lvl w:ilvl="2">
      <w:start w:val="1"/>
      <w:numFmt w:val="decimal"/>
      <w:isLgl/>
      <w:suff w:val="tab"/>
      <w:lvlText w:val="%1.%2.%3."/>
      <w:lvlJc w:val="left"/>
      <w:pPr>
        <w:ind w:left="1557" w:hanging="720"/>
      </w:pPr>
      <w:rPr>
        <w:rFonts w:hint="default" w:cs="Times New Roman"/>
      </w:rPr>
    </w:lvl>
    <w:lvl w:ilvl="3">
      <w:start w:val="1"/>
      <w:numFmt w:val="decimal"/>
      <w:isLgl/>
      <w:suff w:val="tab"/>
      <w:lvlText w:val="%1.%2.%3.%4."/>
      <w:lvlJc w:val="left"/>
      <w:pPr>
        <w:ind w:left="1692" w:hanging="720"/>
      </w:pPr>
      <w:rPr>
        <w:rFonts w:hint="default" w:cs="Times New Roman"/>
      </w:rPr>
    </w:lvl>
    <w:lvl w:ilvl="4">
      <w:start w:val="1"/>
      <w:numFmt w:val="decimal"/>
      <w:isLgl/>
      <w:suff w:val="tab"/>
      <w:lvlText w:val="%1.%2.%3.%4.%5."/>
      <w:lvlJc w:val="left"/>
      <w:pPr>
        <w:ind w:left="2187" w:hanging="1080"/>
      </w:pPr>
      <w:rPr>
        <w:rFonts w:hint="default" w:cs="Times New Roman"/>
      </w:rPr>
    </w:lvl>
    <w:lvl w:ilvl="5">
      <w:start w:val="1"/>
      <w:numFmt w:val="decimal"/>
      <w:isLgl/>
      <w:suff w:val="tab"/>
      <w:lvlText w:val="%1.%2.%3.%4.%5.%6."/>
      <w:lvlJc w:val="left"/>
      <w:pPr>
        <w:ind w:left="2322" w:hanging="1080"/>
      </w:pPr>
      <w:rPr>
        <w:rFonts w:hint="default" w:cs="Times New Roman"/>
      </w:rPr>
    </w:lvl>
    <w:lvl w:ilvl="6">
      <w:start w:val="1"/>
      <w:numFmt w:val="decimal"/>
      <w:isLgl/>
      <w:suff w:val="tab"/>
      <w:lvlText w:val="%1.%2.%3.%4.%5.%6.%7."/>
      <w:lvlJc w:val="left"/>
      <w:pPr>
        <w:ind w:left="2817" w:hanging="1440"/>
      </w:pPr>
      <w:rPr>
        <w:rFonts w:hint="default" w:cs="Times New Roman"/>
      </w:rPr>
    </w:lvl>
    <w:lvl w:ilvl="7">
      <w:start w:val="1"/>
      <w:numFmt w:val="decimal"/>
      <w:isLgl/>
      <w:suff w:val="tab"/>
      <w:lvlText w:val="%1.%2.%3.%4.%5.%6.%7.%8."/>
      <w:lvlJc w:val="left"/>
      <w:pPr>
        <w:ind w:left="2952" w:hanging="1440"/>
      </w:pPr>
      <w:rPr>
        <w:rFonts w:hint="default" w:cs="Times New Roman"/>
      </w:rPr>
    </w:lvl>
    <w:lvl w:ilvl="8">
      <w:start w:val="1"/>
      <w:numFmt w:val="decimal"/>
      <w:isLgl/>
      <w:suff w:val="tab"/>
      <w:lvlText w:val="%1.%2.%3.%4.%5.%6.%7.%8.%9."/>
      <w:lvlJc w:val="left"/>
      <w:pPr>
        <w:ind w:left="3447" w:hanging="1800"/>
      </w:pPr>
      <w:rPr>
        <w:rFonts w:hint="default" w:cs="Times New Roman"/>
      </w:rPr>
    </w:lvl>
  </w:abstractNum>
  <w:abstractNum w:abstractNumId="28">
    <w:multiLevelType w:val="hybridMultilevel"/>
    <w:lvl w:ilvl="0">
      <w:start w:val="1"/>
      <w:numFmt w:val="decimal"/>
      <w:isLgl w:val="false"/>
      <w:suff w:val="tab"/>
      <w:lvlText w:val="%1."/>
      <w:lvlJc w:val="left"/>
      <w:pPr>
        <w:ind w:left="1699" w:hanging="99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29">
    <w:multiLevelType w:val="hybridMultilevel"/>
    <w:lvl w:ilvl="0">
      <w:start w:val="1"/>
      <w:numFmt w:val="bullet"/>
      <w:isLgl w:val="false"/>
      <w:suff w:val="tab"/>
      <w:lvlText w:val=""/>
      <w:lvlJc w:val="left"/>
      <w:pPr>
        <w:ind w:left="1004" w:hanging="360"/>
      </w:pPr>
      <w:rPr>
        <w:rFonts w:hint="default" w:ascii="Symbol" w:hAnsi="Symbol"/>
      </w:rPr>
    </w:lvl>
    <w:lvl w:ilvl="1">
      <w:start w:val="1"/>
      <w:numFmt w:val="bullet"/>
      <w:isLgl w:val="false"/>
      <w:suff w:val="tab"/>
      <w:lvlText w:val="o"/>
      <w:lvlJc w:val="left"/>
      <w:pPr>
        <w:ind w:left="1724" w:hanging="360"/>
      </w:pPr>
      <w:rPr>
        <w:rFonts w:hint="default" w:ascii="Courier New" w:hAnsi="Courier New" w:cs="Courier New"/>
      </w:rPr>
    </w:lvl>
    <w:lvl w:ilvl="2">
      <w:start w:val="1"/>
      <w:numFmt w:val="bullet"/>
      <w:isLgl w:val="false"/>
      <w:suff w:val="tab"/>
      <w:lvlText w:val=""/>
      <w:lvlJc w:val="left"/>
      <w:pPr>
        <w:ind w:left="2444" w:hanging="360"/>
      </w:pPr>
      <w:rPr>
        <w:rFonts w:hint="default" w:ascii="Wingdings" w:hAnsi="Wingdings"/>
      </w:rPr>
    </w:lvl>
    <w:lvl w:ilvl="3">
      <w:start w:val="1"/>
      <w:numFmt w:val="bullet"/>
      <w:isLgl w:val="false"/>
      <w:suff w:val="tab"/>
      <w:lvlText w:val=""/>
      <w:lvlJc w:val="left"/>
      <w:pPr>
        <w:ind w:left="3164" w:hanging="360"/>
      </w:pPr>
      <w:rPr>
        <w:rFonts w:hint="default" w:ascii="Symbol" w:hAnsi="Symbol"/>
      </w:rPr>
    </w:lvl>
    <w:lvl w:ilvl="4">
      <w:start w:val="1"/>
      <w:numFmt w:val="bullet"/>
      <w:isLgl w:val="false"/>
      <w:suff w:val="tab"/>
      <w:lvlText w:val="o"/>
      <w:lvlJc w:val="left"/>
      <w:pPr>
        <w:ind w:left="3884" w:hanging="360"/>
      </w:pPr>
      <w:rPr>
        <w:rFonts w:hint="default" w:ascii="Courier New" w:hAnsi="Courier New" w:cs="Courier New"/>
      </w:rPr>
    </w:lvl>
    <w:lvl w:ilvl="5">
      <w:start w:val="1"/>
      <w:numFmt w:val="bullet"/>
      <w:isLgl w:val="false"/>
      <w:suff w:val="tab"/>
      <w:lvlText w:val=""/>
      <w:lvlJc w:val="left"/>
      <w:pPr>
        <w:ind w:left="4604" w:hanging="360"/>
      </w:pPr>
      <w:rPr>
        <w:rFonts w:hint="default" w:ascii="Wingdings" w:hAnsi="Wingdings"/>
      </w:rPr>
    </w:lvl>
    <w:lvl w:ilvl="6">
      <w:start w:val="1"/>
      <w:numFmt w:val="bullet"/>
      <w:isLgl w:val="false"/>
      <w:suff w:val="tab"/>
      <w:lvlText w:val=""/>
      <w:lvlJc w:val="left"/>
      <w:pPr>
        <w:ind w:left="5324" w:hanging="360"/>
      </w:pPr>
      <w:rPr>
        <w:rFonts w:hint="default" w:ascii="Symbol" w:hAnsi="Symbol"/>
      </w:rPr>
    </w:lvl>
    <w:lvl w:ilvl="7">
      <w:start w:val="1"/>
      <w:numFmt w:val="bullet"/>
      <w:isLgl w:val="false"/>
      <w:suff w:val="tab"/>
      <w:lvlText w:val="o"/>
      <w:lvlJc w:val="left"/>
      <w:pPr>
        <w:ind w:left="6044" w:hanging="360"/>
      </w:pPr>
      <w:rPr>
        <w:rFonts w:hint="default" w:ascii="Courier New" w:hAnsi="Courier New" w:cs="Courier New"/>
      </w:rPr>
    </w:lvl>
    <w:lvl w:ilvl="8">
      <w:start w:val="1"/>
      <w:numFmt w:val="bullet"/>
      <w:isLgl w:val="false"/>
      <w:suff w:val="tab"/>
      <w:lvlText w:val=""/>
      <w:lvlJc w:val="left"/>
      <w:pPr>
        <w:ind w:left="6764" w:hanging="360"/>
      </w:pPr>
      <w:rPr>
        <w:rFonts w:hint="default" w:ascii="Wingdings" w:hAnsi="Wingdings"/>
      </w:rPr>
    </w:lvl>
  </w:abstractNum>
  <w:abstractNum w:abstractNumId="30">
    <w:multiLevelType w:val="hybridMultilevel"/>
    <w:lvl w:ilvl="0">
      <w:start w:val="1"/>
      <w:numFmt w:val="decimal"/>
      <w:isLgl w:val="false"/>
      <w:suff w:val="tab"/>
      <w:lvlText w:val="%1."/>
      <w:lvlJc w:val="left"/>
      <w:pPr>
        <w:ind w:left="1080" w:hanging="360"/>
      </w:pPr>
    </w:lvl>
    <w:lvl w:ilvl="1">
      <w:start w:val="1"/>
      <w:numFmt w:val="decimal"/>
      <w:isLgl/>
      <w:suff w:val="tab"/>
      <w:lvlText w:val="%1.%2."/>
      <w:lvlJc w:val="left"/>
      <w:pPr>
        <w:ind w:left="1080" w:hanging="360"/>
      </w:pPr>
      <w:rPr>
        <w:sz w:val="24"/>
        <w:szCs w:val="24"/>
      </w:rPr>
    </w:lvl>
    <w:lvl w:ilvl="2">
      <w:start w:val="1"/>
      <w:numFmt w:val="decimal"/>
      <w:isLgl/>
      <w:suff w:val="tab"/>
      <w:lvlText w:val="%1.%2.%3."/>
      <w:lvlJc w:val="left"/>
      <w:pPr>
        <w:ind w:left="1440" w:hanging="720"/>
      </w:pPr>
    </w:lvl>
    <w:lvl w:ilvl="3">
      <w:start w:val="1"/>
      <w:numFmt w:val="decimal"/>
      <w:isLgl/>
      <w:suff w:val="tab"/>
      <w:lvlText w:val="%1.%2.%3.%4."/>
      <w:lvlJc w:val="left"/>
      <w:pPr>
        <w:ind w:left="1440" w:hanging="720"/>
      </w:pPr>
    </w:lvl>
    <w:lvl w:ilvl="4">
      <w:start w:val="1"/>
      <w:numFmt w:val="decimal"/>
      <w:isLgl/>
      <w:suff w:val="tab"/>
      <w:lvlText w:val="%1.%2.%3.%4.%5."/>
      <w:lvlJc w:val="left"/>
      <w:pPr>
        <w:ind w:left="1800" w:hanging="1080"/>
      </w:pPr>
    </w:lvl>
    <w:lvl w:ilvl="5">
      <w:start w:val="1"/>
      <w:numFmt w:val="decimal"/>
      <w:isLgl/>
      <w:suff w:val="tab"/>
      <w:lvlText w:val="%1.%2.%3.%4.%5.%6."/>
      <w:lvlJc w:val="left"/>
      <w:pPr>
        <w:ind w:left="1800" w:hanging="1080"/>
      </w:pPr>
    </w:lvl>
    <w:lvl w:ilvl="6">
      <w:start w:val="1"/>
      <w:numFmt w:val="decimal"/>
      <w:isLgl/>
      <w:suff w:val="tab"/>
      <w:lvlText w:val="%1.%2.%3.%4.%5.%6.%7."/>
      <w:lvlJc w:val="left"/>
      <w:pPr>
        <w:ind w:left="2160" w:hanging="1440"/>
      </w:pPr>
    </w:lvl>
    <w:lvl w:ilvl="7">
      <w:start w:val="1"/>
      <w:numFmt w:val="decimal"/>
      <w:isLgl/>
      <w:suff w:val="tab"/>
      <w:lvlText w:val="%1.%2.%3.%4.%5.%6.%7.%8."/>
      <w:lvlJc w:val="left"/>
      <w:pPr>
        <w:ind w:left="2160" w:hanging="1440"/>
      </w:pPr>
    </w:lvl>
    <w:lvl w:ilvl="8">
      <w:start w:val="1"/>
      <w:numFmt w:val="decimal"/>
      <w:isLgl/>
      <w:suff w:val="tab"/>
      <w:lvlText w:val="%1.%2.%3.%4.%5.%6.%7.%8.%9."/>
      <w:lvlJc w:val="left"/>
      <w:pPr>
        <w:ind w:left="2520" w:hanging="1800"/>
      </w:pPr>
    </w:lvl>
  </w:abstractNum>
  <w:abstractNum w:abstractNumId="31">
    <w:multiLevelType w:val="hybridMultilevel"/>
    <w:lvl w:ilvl="0">
      <w:start w:val="1"/>
      <w:numFmt w:val="bullet"/>
      <w:isLgl w:val="false"/>
      <w:suff w:val="tab"/>
      <w:lvlText w:val=""/>
      <w:lvlJc w:val="left"/>
      <w:pPr>
        <w:ind w:left="1429" w:hanging="360"/>
      </w:pPr>
      <w:rPr>
        <w:rFonts w:hint="default" w:ascii="Symbol" w:hAnsi="Symbol"/>
        <w:sz w:val="20"/>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32">
    <w:multiLevelType w:val="hybridMultilevel"/>
    <w:lvl w:ilvl="0">
      <w:start w:val="2"/>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3">
    <w:multiLevelType w:val="hybridMultilevel"/>
    <w:lvl w:ilvl="0">
      <w:start w:val="3"/>
      <w:numFmt w:val="decimal"/>
      <w:isLgl w:val="false"/>
      <w:suff w:val="tab"/>
      <w:lvlText w:val="%1."/>
      <w:lvlJc w:val="left"/>
      <w:pPr>
        <w:ind w:left="360" w:hanging="360"/>
      </w:pPr>
      <w:rPr>
        <w:rFonts w:hint="default"/>
        <w:b w:val="0"/>
        <w:sz w:val="24"/>
      </w:rPr>
    </w:lvl>
    <w:lvl w:ilvl="1">
      <w:start w:val="8"/>
      <w:numFmt w:val="decimal"/>
      <w:isLgl w:val="false"/>
      <w:suff w:val="tab"/>
      <w:lvlText w:val="%1.%2."/>
      <w:lvlJc w:val="left"/>
      <w:pPr>
        <w:ind w:left="1997" w:hanging="720"/>
      </w:pPr>
      <w:rPr>
        <w:rFonts w:hint="default"/>
        <w:b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34">
    <w:multiLevelType w:val="hybridMultilevel"/>
    <w:lvl w:ilvl="0">
      <w:start w:val="3"/>
      <w:numFmt w:val="decimal"/>
      <w:isLgl w:val="false"/>
      <w:suff w:val="tab"/>
      <w:lvlText w:val="%1."/>
      <w:lvlJc w:val="left"/>
      <w:pPr>
        <w:ind w:left="360" w:hanging="360"/>
      </w:pPr>
      <w:rPr>
        <w:rFonts w:hint="default"/>
      </w:rPr>
    </w:lvl>
    <w:lvl w:ilvl="1">
      <w:start w:val="1"/>
      <w:numFmt w:val="decimal"/>
      <w:isLgl w:val="false"/>
      <w:suff w:val="tab"/>
      <w:lvlText w:val="%1.%2."/>
      <w:lvlJc w:val="left"/>
      <w:pPr>
        <w:ind w:left="1060" w:hanging="360"/>
      </w:pPr>
      <w:rPr>
        <w:rFonts w:hint="default"/>
      </w:rPr>
    </w:lvl>
    <w:lvl w:ilvl="2">
      <w:start w:val="1"/>
      <w:numFmt w:val="decimal"/>
      <w:isLgl w:val="false"/>
      <w:suff w:val="tab"/>
      <w:lvlText w:val="%1.%2.%3."/>
      <w:lvlJc w:val="left"/>
      <w:pPr>
        <w:ind w:left="1430" w:hanging="720"/>
      </w:pPr>
      <w:rPr>
        <w:rFonts w:hint="default"/>
      </w:rPr>
    </w:lvl>
    <w:lvl w:ilvl="3">
      <w:start w:val="1"/>
      <w:numFmt w:val="decimal"/>
      <w:isLgl w:val="false"/>
      <w:suff w:val="tab"/>
      <w:lvlText w:val="%1.%2.%3.%4."/>
      <w:lvlJc w:val="left"/>
      <w:pPr>
        <w:ind w:left="2820" w:hanging="720"/>
      </w:pPr>
      <w:rPr>
        <w:rFonts w:hint="default"/>
      </w:rPr>
    </w:lvl>
    <w:lvl w:ilvl="4">
      <w:start w:val="1"/>
      <w:numFmt w:val="decimal"/>
      <w:isLgl w:val="false"/>
      <w:suff w:val="tab"/>
      <w:lvlText w:val="%1.%2.%3.%4.%5."/>
      <w:lvlJc w:val="left"/>
      <w:pPr>
        <w:ind w:left="3880" w:hanging="1080"/>
      </w:pPr>
      <w:rPr>
        <w:rFonts w:hint="default"/>
      </w:rPr>
    </w:lvl>
    <w:lvl w:ilvl="5">
      <w:start w:val="1"/>
      <w:numFmt w:val="decimal"/>
      <w:isLgl w:val="false"/>
      <w:suff w:val="tab"/>
      <w:lvlText w:val="%1.%2.%3.%4.%5.%6."/>
      <w:lvlJc w:val="left"/>
      <w:pPr>
        <w:ind w:left="4580" w:hanging="1080"/>
      </w:pPr>
      <w:rPr>
        <w:rFonts w:hint="default"/>
      </w:rPr>
    </w:lvl>
    <w:lvl w:ilvl="6">
      <w:start w:val="1"/>
      <w:numFmt w:val="decimal"/>
      <w:isLgl w:val="false"/>
      <w:suff w:val="tab"/>
      <w:lvlText w:val="%1.%2.%3.%4.%5.%6.%7."/>
      <w:lvlJc w:val="left"/>
      <w:pPr>
        <w:ind w:left="5640" w:hanging="1440"/>
      </w:pPr>
      <w:rPr>
        <w:rFonts w:hint="default"/>
      </w:rPr>
    </w:lvl>
    <w:lvl w:ilvl="7">
      <w:start w:val="1"/>
      <w:numFmt w:val="decimal"/>
      <w:isLgl w:val="false"/>
      <w:suff w:val="tab"/>
      <w:lvlText w:val="%1.%2.%3.%4.%5.%6.%7.%8."/>
      <w:lvlJc w:val="left"/>
      <w:pPr>
        <w:ind w:left="6340" w:hanging="1440"/>
      </w:pPr>
      <w:rPr>
        <w:rFonts w:hint="default"/>
      </w:rPr>
    </w:lvl>
    <w:lvl w:ilvl="8">
      <w:start w:val="1"/>
      <w:numFmt w:val="decimal"/>
      <w:isLgl w:val="false"/>
      <w:suff w:val="tab"/>
      <w:lvlText w:val="%1.%2.%3.%4.%5.%6.%7.%8.%9."/>
      <w:lvlJc w:val="left"/>
      <w:pPr>
        <w:ind w:left="7400" w:hanging="1800"/>
      </w:pPr>
      <w:rPr>
        <w:rFonts w:hint="default"/>
      </w:rPr>
    </w:lvl>
  </w:abstractNum>
  <w:abstractNum w:abstractNumId="35">
    <w:multiLevelType w:val="hybridMultilevel"/>
    <w:lvl w:ilvl="0">
      <w:start w:val="1"/>
      <w:numFmt w:val="decimal"/>
      <w:isLgl w:val="false"/>
      <w:suff w:val="tab"/>
      <w:lvlText w:val="%1."/>
      <w:lvlJc w:val="left"/>
      <w:pPr>
        <w:ind w:left="1725" w:hanging="1005"/>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36">
    <w:multiLevelType w:val="hybridMultilevel"/>
    <w:lvl w:ilvl="0">
      <w:start w:val="6"/>
      <w:numFmt w:val="decimal"/>
      <w:isLgl w:val="false"/>
      <w:suff w:val="tab"/>
      <w:lvlText w:val="%1."/>
      <w:lvlJc w:val="left"/>
      <w:pPr>
        <w:ind w:left="1070" w:hanging="360"/>
      </w:pPr>
      <w:rPr>
        <w:rFonts w:hint="default" w:ascii="Times New Roman" w:hAnsi="Times New Roman" w:cs="Times New Roman"/>
        <w:b/>
        <w:sz w:val="24"/>
        <w:szCs w:val="24"/>
      </w:rPr>
    </w:lvl>
    <w:lvl w:ilvl="1">
      <w:start w:val="7"/>
      <w:numFmt w:val="decimal"/>
      <w:isLgl w:val="false"/>
      <w:suff w:val="tab"/>
      <w:lvlText w:val="%1.%2."/>
      <w:lvlJc w:val="left"/>
      <w:pPr>
        <w:ind w:left="1070" w:hanging="360"/>
      </w:pPr>
      <w:rPr>
        <w:rFonts w:hint="default"/>
        <w:b w:val="0"/>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37">
    <w:multiLevelType w:val="hybridMultilevel"/>
    <w:lvl w:ilvl="0">
      <w:start w:val="2"/>
      <w:numFmt w:val="decimal"/>
      <w:isLgl w:val="false"/>
      <w:suff w:val="tab"/>
      <w:lvlText w:val="%1."/>
      <w:lvlJc w:val="left"/>
      <w:pPr>
        <w:ind w:left="360" w:hanging="360"/>
      </w:pPr>
      <w:rPr>
        <w:rFonts w:hint="default"/>
        <w:u w:val="none"/>
      </w:rPr>
    </w:lvl>
    <w:lvl w:ilvl="1">
      <w:start w:val="2"/>
      <w:numFmt w:val="decimal"/>
      <w:isLgl w:val="false"/>
      <w:suff w:val="tab"/>
      <w:lvlText w:val="%1.%2."/>
      <w:lvlJc w:val="left"/>
      <w:pPr>
        <w:ind w:left="1348" w:hanging="360"/>
      </w:pPr>
      <w:rPr>
        <w:rFonts w:hint="default"/>
        <w:u w:val="none"/>
      </w:rPr>
    </w:lvl>
    <w:lvl w:ilvl="2">
      <w:start w:val="1"/>
      <w:numFmt w:val="decimal"/>
      <w:isLgl w:val="false"/>
      <w:suff w:val="tab"/>
      <w:lvlText w:val="%1.%2.%3."/>
      <w:lvlJc w:val="left"/>
      <w:pPr>
        <w:ind w:left="2696" w:hanging="720"/>
      </w:pPr>
      <w:rPr>
        <w:rFonts w:hint="default"/>
        <w:u w:val="none"/>
      </w:rPr>
    </w:lvl>
    <w:lvl w:ilvl="3">
      <w:start w:val="1"/>
      <w:numFmt w:val="decimal"/>
      <w:isLgl w:val="false"/>
      <w:suff w:val="tab"/>
      <w:lvlText w:val="%1.%2.%3.%4."/>
      <w:lvlJc w:val="left"/>
      <w:pPr>
        <w:ind w:left="3684" w:hanging="720"/>
      </w:pPr>
      <w:rPr>
        <w:rFonts w:hint="default"/>
        <w:u w:val="none"/>
      </w:rPr>
    </w:lvl>
    <w:lvl w:ilvl="4">
      <w:start w:val="1"/>
      <w:numFmt w:val="decimal"/>
      <w:isLgl w:val="false"/>
      <w:suff w:val="tab"/>
      <w:lvlText w:val="%1.%2.%3.%4.%5."/>
      <w:lvlJc w:val="left"/>
      <w:pPr>
        <w:ind w:left="5032" w:hanging="1080"/>
      </w:pPr>
      <w:rPr>
        <w:rFonts w:hint="default"/>
        <w:u w:val="none"/>
      </w:rPr>
    </w:lvl>
    <w:lvl w:ilvl="5">
      <w:start w:val="1"/>
      <w:numFmt w:val="decimal"/>
      <w:isLgl w:val="false"/>
      <w:suff w:val="tab"/>
      <w:lvlText w:val="%1.%2.%3.%4.%5.%6."/>
      <w:lvlJc w:val="left"/>
      <w:pPr>
        <w:ind w:left="6020" w:hanging="1080"/>
      </w:pPr>
      <w:rPr>
        <w:rFonts w:hint="default"/>
        <w:u w:val="none"/>
      </w:rPr>
    </w:lvl>
    <w:lvl w:ilvl="6">
      <w:start w:val="1"/>
      <w:numFmt w:val="decimal"/>
      <w:isLgl w:val="false"/>
      <w:suff w:val="tab"/>
      <w:lvlText w:val="%1.%2.%3.%4.%5.%6.%7."/>
      <w:lvlJc w:val="left"/>
      <w:pPr>
        <w:ind w:left="7368" w:hanging="1440"/>
      </w:pPr>
      <w:rPr>
        <w:rFonts w:hint="default"/>
        <w:u w:val="none"/>
      </w:rPr>
    </w:lvl>
    <w:lvl w:ilvl="7">
      <w:start w:val="1"/>
      <w:numFmt w:val="decimal"/>
      <w:isLgl w:val="false"/>
      <w:suff w:val="tab"/>
      <w:lvlText w:val="%1.%2.%3.%4.%5.%6.%7.%8."/>
      <w:lvlJc w:val="left"/>
      <w:pPr>
        <w:ind w:left="8356" w:hanging="1440"/>
      </w:pPr>
      <w:rPr>
        <w:rFonts w:hint="default"/>
        <w:u w:val="none"/>
      </w:rPr>
    </w:lvl>
    <w:lvl w:ilvl="8">
      <w:start w:val="1"/>
      <w:numFmt w:val="decimal"/>
      <w:isLgl w:val="false"/>
      <w:suff w:val="tab"/>
      <w:lvlText w:val="%1.%2.%3.%4.%5.%6.%7.%8.%9."/>
      <w:lvlJc w:val="left"/>
      <w:pPr>
        <w:ind w:left="9704" w:hanging="1800"/>
      </w:pPr>
      <w:rPr>
        <w:rFonts w:hint="default"/>
        <w:u w:val="none"/>
      </w:rPr>
    </w:lvl>
  </w:abstractNum>
  <w:abstractNum w:abstractNumId="38">
    <w:multiLevelType w:val="hybridMultilevel"/>
    <w:lvl w:ilvl="0">
      <w:start w:val="1"/>
      <w:numFmt w:val="decimal"/>
      <w:isLgl w:val="false"/>
      <w:suff w:val="tab"/>
      <w:lvlText w:val="%1."/>
      <w:lvlJc w:val="left"/>
      <w:pPr>
        <w:ind w:left="1408" w:hanging="840"/>
      </w:pPr>
      <w:rPr>
        <w:rFonts w:hint="default" w:cs="Times New Roman"/>
      </w:rPr>
    </w:lvl>
    <w:lvl w:ilvl="1">
      <w:start w:val="1"/>
      <w:numFmt w:val="lowerLetter"/>
      <w:isLgl w:val="false"/>
      <w:suff w:val="tab"/>
      <w:lvlText w:val="%2."/>
      <w:lvlJc w:val="left"/>
      <w:pPr>
        <w:ind w:left="1648" w:hanging="360"/>
      </w:pPr>
      <w:rPr>
        <w:rFonts w:cs="Times New Roman"/>
      </w:rPr>
    </w:lvl>
    <w:lvl w:ilvl="2">
      <w:start w:val="1"/>
      <w:numFmt w:val="lowerRoman"/>
      <w:isLgl w:val="false"/>
      <w:suff w:val="tab"/>
      <w:lvlText w:val="%3."/>
      <w:lvlJc w:val="right"/>
      <w:pPr>
        <w:ind w:left="2368" w:hanging="180"/>
      </w:pPr>
      <w:rPr>
        <w:rFonts w:cs="Times New Roman"/>
      </w:rPr>
    </w:lvl>
    <w:lvl w:ilvl="3">
      <w:start w:val="1"/>
      <w:numFmt w:val="decimal"/>
      <w:isLgl w:val="false"/>
      <w:suff w:val="tab"/>
      <w:lvlText w:val="%4."/>
      <w:lvlJc w:val="left"/>
      <w:pPr>
        <w:ind w:left="3088" w:hanging="360"/>
      </w:pPr>
      <w:rPr>
        <w:rFonts w:cs="Times New Roman"/>
      </w:rPr>
    </w:lvl>
    <w:lvl w:ilvl="4">
      <w:start w:val="1"/>
      <w:numFmt w:val="lowerLetter"/>
      <w:isLgl w:val="false"/>
      <w:suff w:val="tab"/>
      <w:lvlText w:val="%5."/>
      <w:lvlJc w:val="left"/>
      <w:pPr>
        <w:ind w:left="3808" w:hanging="360"/>
      </w:pPr>
      <w:rPr>
        <w:rFonts w:cs="Times New Roman"/>
      </w:rPr>
    </w:lvl>
    <w:lvl w:ilvl="5">
      <w:start w:val="1"/>
      <w:numFmt w:val="lowerRoman"/>
      <w:isLgl w:val="false"/>
      <w:suff w:val="tab"/>
      <w:lvlText w:val="%6."/>
      <w:lvlJc w:val="right"/>
      <w:pPr>
        <w:ind w:left="4528" w:hanging="180"/>
      </w:pPr>
      <w:rPr>
        <w:rFonts w:cs="Times New Roman"/>
      </w:rPr>
    </w:lvl>
    <w:lvl w:ilvl="6">
      <w:start w:val="1"/>
      <w:numFmt w:val="decimal"/>
      <w:isLgl w:val="false"/>
      <w:suff w:val="tab"/>
      <w:lvlText w:val="%7."/>
      <w:lvlJc w:val="left"/>
      <w:pPr>
        <w:ind w:left="5248" w:hanging="360"/>
      </w:pPr>
      <w:rPr>
        <w:rFonts w:cs="Times New Roman"/>
      </w:rPr>
    </w:lvl>
    <w:lvl w:ilvl="7">
      <w:start w:val="1"/>
      <w:numFmt w:val="lowerLetter"/>
      <w:isLgl w:val="false"/>
      <w:suff w:val="tab"/>
      <w:lvlText w:val="%8."/>
      <w:lvlJc w:val="left"/>
      <w:pPr>
        <w:ind w:left="5968" w:hanging="360"/>
      </w:pPr>
      <w:rPr>
        <w:rFonts w:cs="Times New Roman"/>
      </w:rPr>
    </w:lvl>
    <w:lvl w:ilvl="8">
      <w:start w:val="1"/>
      <w:numFmt w:val="lowerRoman"/>
      <w:isLgl w:val="false"/>
      <w:suff w:val="tab"/>
      <w:lvlText w:val="%9."/>
      <w:lvlJc w:val="right"/>
      <w:pPr>
        <w:ind w:left="6688" w:hanging="180"/>
      </w:pPr>
      <w:rPr>
        <w:rFonts w:cs="Times New Roman"/>
      </w:rPr>
    </w:lvl>
  </w:abstractNum>
  <w:abstractNum w:abstractNumId="39">
    <w:multiLevelType w:val="hybridMultilevel"/>
    <w:lvl w:ilvl="0">
      <w:start w:val="1"/>
      <w:numFmt w:val="decimal"/>
      <w:isLgl w:val="false"/>
      <w:suff w:val="tab"/>
      <w:lvlText w:val="%1."/>
      <w:lvlJc w:val="left"/>
      <w:pPr>
        <w:ind w:left="1418" w:hanging="360"/>
      </w:pPr>
      <w:rPr>
        <w:highlight w:val="none"/>
      </w:rPr>
    </w:lvl>
    <w:lvl w:ilvl="1">
      <w:start w:val="1"/>
      <w:numFmt w:val="decimal"/>
      <w:isLgl w:val="false"/>
      <w:suff w:val="tab"/>
      <w:lvlText w:val="%1.%2."/>
      <w:lvlJc w:val="left"/>
      <w:pPr>
        <w:ind w:left="1850" w:hanging="432"/>
      </w:pPr>
      <w:rPr>
        <w:highlight w:val="none"/>
      </w:rPr>
    </w:lvl>
    <w:lvl w:ilvl="2">
      <w:start w:val="1"/>
      <w:numFmt w:val="decimal"/>
      <w:isLgl w:val="false"/>
      <w:suff w:val="tab"/>
      <w:lvlText w:val="%1.%2.%3."/>
      <w:lvlJc w:val="left"/>
      <w:pPr>
        <w:ind w:left="2282" w:hanging="504"/>
      </w:pPr>
    </w:lvl>
    <w:lvl w:ilvl="3">
      <w:start w:val="1"/>
      <w:numFmt w:val="decimal"/>
      <w:isLgl w:val="false"/>
      <w:suff w:val="tab"/>
      <w:lvlText w:val="%1.%2.%3.%4."/>
      <w:lvlJc w:val="left"/>
      <w:pPr>
        <w:ind w:left="2786" w:hanging="648"/>
      </w:pPr>
    </w:lvl>
    <w:lvl w:ilvl="4">
      <w:start w:val="1"/>
      <w:numFmt w:val="decimal"/>
      <w:isLgl w:val="false"/>
      <w:suff w:val="tab"/>
      <w:lvlText w:val="%1.%2.%3.%4.%5."/>
      <w:lvlJc w:val="left"/>
      <w:pPr>
        <w:ind w:left="3290" w:hanging="792"/>
      </w:pPr>
    </w:lvl>
    <w:lvl w:ilvl="5">
      <w:start w:val="1"/>
      <w:numFmt w:val="decimal"/>
      <w:isLgl w:val="false"/>
      <w:suff w:val="tab"/>
      <w:lvlText w:val="%1.%2.%3.%4.%5.%6."/>
      <w:lvlJc w:val="left"/>
      <w:pPr>
        <w:ind w:left="3794" w:hanging="936"/>
      </w:pPr>
    </w:lvl>
    <w:lvl w:ilvl="6">
      <w:start w:val="1"/>
      <w:numFmt w:val="decimal"/>
      <w:isLgl w:val="false"/>
      <w:suff w:val="tab"/>
      <w:lvlText w:val="%1.%2.%3.%4.%5.%6.%7."/>
      <w:lvlJc w:val="left"/>
      <w:pPr>
        <w:ind w:left="4298" w:hanging="1080"/>
      </w:pPr>
    </w:lvl>
    <w:lvl w:ilvl="7">
      <w:start w:val="1"/>
      <w:numFmt w:val="decimal"/>
      <w:isLgl w:val="false"/>
      <w:suff w:val="tab"/>
      <w:lvlText w:val="%1.%2.%3.%4.%5.%6.%7.%8."/>
      <w:lvlJc w:val="left"/>
      <w:pPr>
        <w:ind w:left="4802" w:hanging="1224"/>
      </w:pPr>
    </w:lvl>
    <w:lvl w:ilvl="8">
      <w:start w:val="1"/>
      <w:numFmt w:val="decimal"/>
      <w:isLgl w:val="false"/>
      <w:suff w:val="tab"/>
      <w:lvlText w:val="%1.%2.%3.%4.%5.%6.%7.%8.%9."/>
      <w:lvlJc w:val="left"/>
      <w:pPr>
        <w:ind w:left="5378" w:hanging="1440"/>
      </w:pPr>
    </w:lvl>
  </w:abstractNum>
  <w:abstractNum w:abstractNumId="40">
    <w:multiLevelType w:val="hybridMultilevel"/>
    <w:lvl w:ilvl="0">
      <w:start w:val="1"/>
      <w:numFmt w:val="decimal"/>
      <w:isLgl w:val="false"/>
      <w:suff w:val="tab"/>
      <w:lvlText w:val="%1."/>
      <w:lvlJc w:val="left"/>
      <w:pPr>
        <w:ind w:left="1418" w:hanging="360"/>
      </w:pPr>
      <w:rPr>
        <w:highlight w:val="none"/>
      </w:rPr>
    </w:lvl>
    <w:lvl w:ilvl="1">
      <w:start w:val="1"/>
      <w:numFmt w:val="decimal"/>
      <w:isLgl w:val="false"/>
      <w:suff w:val="tab"/>
      <w:lvlText w:val="%1.%2."/>
      <w:lvlJc w:val="left"/>
      <w:pPr>
        <w:ind w:left="1850" w:hanging="432"/>
      </w:pPr>
      <w:rPr>
        <w:highlight w:val="none"/>
      </w:rPr>
    </w:lvl>
    <w:lvl w:ilvl="2">
      <w:start w:val="1"/>
      <w:numFmt w:val="decimal"/>
      <w:isLgl w:val="false"/>
      <w:suff w:val="tab"/>
      <w:lvlText w:val="%1.%2.%3."/>
      <w:lvlJc w:val="left"/>
      <w:pPr>
        <w:ind w:left="2282" w:hanging="504"/>
      </w:pPr>
    </w:lvl>
    <w:lvl w:ilvl="3">
      <w:start w:val="1"/>
      <w:numFmt w:val="decimal"/>
      <w:isLgl w:val="false"/>
      <w:suff w:val="tab"/>
      <w:lvlText w:val="%1.%2.%3.%4."/>
      <w:lvlJc w:val="left"/>
      <w:pPr>
        <w:ind w:left="2786" w:hanging="648"/>
      </w:pPr>
    </w:lvl>
    <w:lvl w:ilvl="4">
      <w:start w:val="1"/>
      <w:numFmt w:val="decimal"/>
      <w:isLgl w:val="false"/>
      <w:suff w:val="tab"/>
      <w:lvlText w:val="%1.%2.%3.%4.%5."/>
      <w:lvlJc w:val="left"/>
      <w:pPr>
        <w:ind w:left="3290" w:hanging="792"/>
      </w:pPr>
    </w:lvl>
    <w:lvl w:ilvl="5">
      <w:start w:val="1"/>
      <w:numFmt w:val="decimal"/>
      <w:isLgl w:val="false"/>
      <w:suff w:val="tab"/>
      <w:lvlText w:val="%1.%2.%3.%4.%5.%6."/>
      <w:lvlJc w:val="left"/>
      <w:pPr>
        <w:ind w:left="3794" w:hanging="936"/>
      </w:pPr>
    </w:lvl>
    <w:lvl w:ilvl="6">
      <w:start w:val="1"/>
      <w:numFmt w:val="decimal"/>
      <w:isLgl w:val="false"/>
      <w:suff w:val="tab"/>
      <w:lvlText w:val="%1.%2.%3.%4.%5.%6.%7."/>
      <w:lvlJc w:val="left"/>
      <w:pPr>
        <w:ind w:left="4298" w:hanging="1080"/>
      </w:pPr>
    </w:lvl>
    <w:lvl w:ilvl="7">
      <w:start w:val="1"/>
      <w:numFmt w:val="decimal"/>
      <w:isLgl w:val="false"/>
      <w:suff w:val="tab"/>
      <w:lvlText w:val="%1.%2.%3.%4.%5.%6.%7.%8."/>
      <w:lvlJc w:val="left"/>
      <w:pPr>
        <w:ind w:left="4802" w:hanging="1224"/>
      </w:pPr>
    </w:lvl>
    <w:lvl w:ilvl="8">
      <w:start w:val="1"/>
      <w:numFmt w:val="decimal"/>
      <w:isLgl w:val="false"/>
      <w:suff w:val="tab"/>
      <w:lvlText w:val="%1.%2.%3.%4.%5.%6.%7.%8.%9."/>
      <w:lvlJc w:val="left"/>
      <w:pPr>
        <w:ind w:left="5378" w:hanging="1440"/>
      </w:pPr>
    </w:lvl>
  </w:abstractNum>
  <w:abstractNum w:abstractNumId="41">
    <w:multiLevelType w:val="hybridMultilevel"/>
    <w:lvl w:ilvl="0">
      <w:start w:val="1"/>
      <w:numFmt w:val="decimal"/>
      <w:isLgl w:val="false"/>
      <w:suff w:val="tab"/>
      <w:lvlText w:val="%1."/>
      <w:lvlJc w:val="left"/>
      <w:pPr>
        <w:ind w:left="1418" w:hanging="360"/>
      </w:pPr>
      <w:rPr>
        <w:highlight w:val="none"/>
      </w:rPr>
    </w:lvl>
    <w:lvl w:ilvl="1">
      <w:start w:val="1"/>
      <w:numFmt w:val="decimal"/>
      <w:isLgl w:val="false"/>
      <w:suff w:val="tab"/>
      <w:lvlText w:val="%1.%2."/>
      <w:lvlJc w:val="left"/>
      <w:pPr>
        <w:ind w:left="1850" w:hanging="432"/>
      </w:pPr>
      <w:rPr>
        <w:highlight w:val="none"/>
      </w:rPr>
    </w:lvl>
    <w:lvl w:ilvl="2">
      <w:start w:val="1"/>
      <w:numFmt w:val="decimal"/>
      <w:isLgl w:val="false"/>
      <w:suff w:val="tab"/>
      <w:lvlText w:val="%1.%2.%3."/>
      <w:lvlJc w:val="left"/>
      <w:pPr>
        <w:ind w:left="2282" w:hanging="504"/>
      </w:pPr>
    </w:lvl>
    <w:lvl w:ilvl="3">
      <w:start w:val="1"/>
      <w:numFmt w:val="decimal"/>
      <w:isLgl w:val="false"/>
      <w:suff w:val="tab"/>
      <w:lvlText w:val="%1.%2.%3.%4."/>
      <w:lvlJc w:val="left"/>
      <w:pPr>
        <w:ind w:left="2786" w:hanging="648"/>
      </w:pPr>
    </w:lvl>
    <w:lvl w:ilvl="4">
      <w:start w:val="1"/>
      <w:numFmt w:val="decimal"/>
      <w:isLgl w:val="false"/>
      <w:suff w:val="tab"/>
      <w:lvlText w:val="%1.%2.%3.%4.%5."/>
      <w:lvlJc w:val="left"/>
      <w:pPr>
        <w:ind w:left="3290" w:hanging="792"/>
      </w:pPr>
    </w:lvl>
    <w:lvl w:ilvl="5">
      <w:start w:val="1"/>
      <w:numFmt w:val="decimal"/>
      <w:isLgl w:val="false"/>
      <w:suff w:val="tab"/>
      <w:lvlText w:val="%1.%2.%3.%4.%5.%6."/>
      <w:lvlJc w:val="left"/>
      <w:pPr>
        <w:ind w:left="3794" w:hanging="936"/>
      </w:pPr>
    </w:lvl>
    <w:lvl w:ilvl="6">
      <w:start w:val="1"/>
      <w:numFmt w:val="decimal"/>
      <w:isLgl w:val="false"/>
      <w:suff w:val="tab"/>
      <w:lvlText w:val="%1.%2.%3.%4.%5.%6.%7."/>
      <w:lvlJc w:val="left"/>
      <w:pPr>
        <w:ind w:left="4298" w:hanging="1080"/>
      </w:pPr>
    </w:lvl>
    <w:lvl w:ilvl="7">
      <w:start w:val="1"/>
      <w:numFmt w:val="decimal"/>
      <w:isLgl w:val="false"/>
      <w:suff w:val="tab"/>
      <w:lvlText w:val="%1.%2.%3.%4.%5.%6.%7.%8."/>
      <w:lvlJc w:val="left"/>
      <w:pPr>
        <w:ind w:left="4802" w:hanging="1224"/>
      </w:pPr>
    </w:lvl>
    <w:lvl w:ilvl="8">
      <w:start w:val="1"/>
      <w:numFmt w:val="decimal"/>
      <w:isLgl w:val="false"/>
      <w:suff w:val="tab"/>
      <w:lvlText w:val="%1.%2.%3.%4.%5.%6.%7.%8.%9."/>
      <w:lvlJc w:val="left"/>
      <w:pPr>
        <w:ind w:left="5378" w:hanging="1440"/>
      </w:pPr>
    </w:lvl>
  </w:abstractNum>
  <w:abstractNum w:abstractNumId="42">
    <w:multiLevelType w:val="hybridMultilevel"/>
    <w:lvl w:ilvl="0">
      <w:start w:val="1"/>
      <w:numFmt w:val="decimal"/>
      <w:isLgl w:val="false"/>
      <w:suff w:val="tab"/>
      <w:lvlText w:val="%1."/>
      <w:lvlJc w:val="left"/>
      <w:pPr>
        <w:ind w:left="1418" w:hanging="360"/>
      </w:pPr>
      <w:rPr>
        <w:highlight w:val="none"/>
      </w:rPr>
    </w:lvl>
    <w:lvl w:ilvl="1">
      <w:start w:val="1"/>
      <w:numFmt w:val="decimal"/>
      <w:isLgl w:val="false"/>
      <w:suff w:val="tab"/>
      <w:lvlText w:val="%1.%2."/>
      <w:lvlJc w:val="left"/>
      <w:pPr>
        <w:ind w:left="1850" w:hanging="432"/>
      </w:pPr>
      <w:rPr>
        <w:highlight w:val="none"/>
      </w:rPr>
    </w:lvl>
    <w:lvl w:ilvl="2">
      <w:start w:val="1"/>
      <w:numFmt w:val="decimal"/>
      <w:isLgl w:val="false"/>
      <w:suff w:val="tab"/>
      <w:lvlText w:val="%1.%2.%3."/>
      <w:lvlJc w:val="left"/>
      <w:pPr>
        <w:ind w:left="2282" w:hanging="504"/>
      </w:pPr>
    </w:lvl>
    <w:lvl w:ilvl="3">
      <w:start w:val="1"/>
      <w:numFmt w:val="decimal"/>
      <w:isLgl w:val="false"/>
      <w:suff w:val="tab"/>
      <w:lvlText w:val="%1.%2.%3.%4."/>
      <w:lvlJc w:val="left"/>
      <w:pPr>
        <w:ind w:left="2786" w:hanging="648"/>
      </w:pPr>
    </w:lvl>
    <w:lvl w:ilvl="4">
      <w:start w:val="1"/>
      <w:numFmt w:val="decimal"/>
      <w:isLgl w:val="false"/>
      <w:suff w:val="tab"/>
      <w:lvlText w:val="%1.%2.%3.%4.%5."/>
      <w:lvlJc w:val="left"/>
      <w:pPr>
        <w:ind w:left="3290" w:hanging="792"/>
      </w:pPr>
    </w:lvl>
    <w:lvl w:ilvl="5">
      <w:start w:val="1"/>
      <w:numFmt w:val="decimal"/>
      <w:isLgl w:val="false"/>
      <w:suff w:val="tab"/>
      <w:lvlText w:val="%1.%2.%3.%4.%5.%6."/>
      <w:lvlJc w:val="left"/>
      <w:pPr>
        <w:ind w:left="3794" w:hanging="936"/>
      </w:pPr>
    </w:lvl>
    <w:lvl w:ilvl="6">
      <w:start w:val="1"/>
      <w:numFmt w:val="decimal"/>
      <w:isLgl w:val="false"/>
      <w:suff w:val="tab"/>
      <w:lvlText w:val="%1.%2.%3.%4.%5.%6.%7."/>
      <w:lvlJc w:val="left"/>
      <w:pPr>
        <w:ind w:left="4298" w:hanging="1080"/>
      </w:pPr>
    </w:lvl>
    <w:lvl w:ilvl="7">
      <w:start w:val="1"/>
      <w:numFmt w:val="decimal"/>
      <w:isLgl w:val="false"/>
      <w:suff w:val="tab"/>
      <w:lvlText w:val="%1.%2.%3.%4.%5.%6.%7.%8."/>
      <w:lvlJc w:val="left"/>
      <w:pPr>
        <w:ind w:left="4802" w:hanging="1224"/>
      </w:pPr>
    </w:lvl>
    <w:lvl w:ilvl="8">
      <w:start w:val="1"/>
      <w:numFmt w:val="decimal"/>
      <w:isLgl w:val="false"/>
      <w:suff w:val="tab"/>
      <w:lvlText w:val="%1.%2.%3.%4.%5.%6.%7.%8.%9."/>
      <w:lvlJc w:val="left"/>
      <w:pPr>
        <w:ind w:left="5378" w:hanging="1440"/>
      </w:pPr>
    </w:lvl>
  </w:abstractNum>
  <w:abstractNum w:abstractNumId="43">
    <w:multiLevelType w:val="hybridMultilevel"/>
    <w:lvl w:ilvl="0">
      <w:start w:val="1"/>
      <w:numFmt w:val="decimal"/>
      <w:isLgl w:val="false"/>
      <w:suff w:val="tab"/>
      <w:lvlText w:val="%1."/>
      <w:lvlJc w:val="left"/>
      <w:pPr>
        <w:ind w:left="1418" w:hanging="360"/>
      </w:pPr>
      <w:rPr>
        <w:highlight w:val="none"/>
      </w:rPr>
    </w:lvl>
    <w:lvl w:ilvl="1">
      <w:start w:val="1"/>
      <w:numFmt w:val="decimal"/>
      <w:isLgl w:val="false"/>
      <w:suff w:val="tab"/>
      <w:lvlText w:val="%1.%2."/>
      <w:lvlJc w:val="left"/>
      <w:pPr>
        <w:ind w:left="1850" w:hanging="432"/>
      </w:pPr>
      <w:rPr>
        <w:highlight w:val="none"/>
      </w:rPr>
    </w:lvl>
    <w:lvl w:ilvl="2">
      <w:start w:val="1"/>
      <w:numFmt w:val="decimal"/>
      <w:isLgl w:val="false"/>
      <w:suff w:val="tab"/>
      <w:lvlText w:val="%1.%2.%3."/>
      <w:lvlJc w:val="left"/>
      <w:pPr>
        <w:ind w:left="2282" w:hanging="504"/>
      </w:pPr>
    </w:lvl>
    <w:lvl w:ilvl="3">
      <w:start w:val="1"/>
      <w:numFmt w:val="decimal"/>
      <w:isLgl w:val="false"/>
      <w:suff w:val="tab"/>
      <w:lvlText w:val="%1.%2.%3.%4."/>
      <w:lvlJc w:val="left"/>
      <w:pPr>
        <w:ind w:left="2786" w:hanging="648"/>
      </w:pPr>
    </w:lvl>
    <w:lvl w:ilvl="4">
      <w:start w:val="1"/>
      <w:numFmt w:val="decimal"/>
      <w:isLgl w:val="false"/>
      <w:suff w:val="tab"/>
      <w:lvlText w:val="%1.%2.%3.%4.%5."/>
      <w:lvlJc w:val="left"/>
      <w:pPr>
        <w:ind w:left="3290" w:hanging="792"/>
      </w:pPr>
    </w:lvl>
    <w:lvl w:ilvl="5">
      <w:start w:val="1"/>
      <w:numFmt w:val="decimal"/>
      <w:isLgl w:val="false"/>
      <w:suff w:val="tab"/>
      <w:lvlText w:val="%1.%2.%3.%4.%5.%6."/>
      <w:lvlJc w:val="left"/>
      <w:pPr>
        <w:ind w:left="3794" w:hanging="936"/>
      </w:pPr>
    </w:lvl>
    <w:lvl w:ilvl="6">
      <w:start w:val="1"/>
      <w:numFmt w:val="decimal"/>
      <w:isLgl w:val="false"/>
      <w:suff w:val="tab"/>
      <w:lvlText w:val="%1.%2.%3.%4.%5.%6.%7."/>
      <w:lvlJc w:val="left"/>
      <w:pPr>
        <w:ind w:left="4298" w:hanging="1080"/>
      </w:pPr>
    </w:lvl>
    <w:lvl w:ilvl="7">
      <w:start w:val="1"/>
      <w:numFmt w:val="decimal"/>
      <w:isLgl w:val="false"/>
      <w:suff w:val="tab"/>
      <w:lvlText w:val="%1.%2.%3.%4.%5.%6.%7.%8."/>
      <w:lvlJc w:val="left"/>
      <w:pPr>
        <w:ind w:left="4802" w:hanging="1224"/>
      </w:pPr>
    </w:lvl>
    <w:lvl w:ilvl="8">
      <w:start w:val="1"/>
      <w:numFmt w:val="decimal"/>
      <w:isLgl w:val="false"/>
      <w:suff w:val="tab"/>
      <w:lvlText w:val="%1.%2.%3.%4.%5.%6.%7.%8.%9."/>
      <w:lvlJc w:val="left"/>
      <w:pPr>
        <w:ind w:left="5378" w:hanging="1440"/>
      </w:pPr>
    </w:lvl>
  </w:abstractNum>
  <w:abstractNum w:abstractNumId="44">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num w:numId="1">
    <w:abstractNumId w:val="0"/>
  </w:num>
  <w:num w:numId="2">
    <w:abstractNumId w:val="14"/>
  </w:num>
  <w:num w:numId="3">
    <w:abstractNumId w:val="19"/>
  </w:num>
  <w:num w:numId="4">
    <w:abstractNumId w:val="6"/>
  </w:num>
  <w:num w:numId="5">
    <w:abstractNumId w:val="4"/>
  </w:num>
  <w:num w:numId="6">
    <w:abstractNumId w:val="23"/>
  </w:num>
  <w:num w:numId="7">
    <w:abstractNumId w:val="16"/>
  </w:num>
  <w:num w:numId="8">
    <w:abstractNumId w:val="10"/>
  </w:num>
  <w:num w:numId="9">
    <w:abstractNumId w:val="7"/>
  </w:num>
  <w:num w:numId="10">
    <w:abstractNumId w:val="36"/>
  </w:num>
  <w:num w:numId="11">
    <w:abstractNumId w:val="37"/>
  </w:num>
  <w:num w:numId="12">
    <w:abstractNumId w:val="9"/>
  </w:num>
  <w:num w:numId="13">
    <w:abstractNumId w:val="32"/>
  </w:num>
  <w:num w:numId="14">
    <w:abstractNumId w:val="15"/>
  </w:num>
  <w:num w:numId="15">
    <w:abstractNumId w:val="33"/>
  </w:num>
  <w:num w:numId="16">
    <w:abstractNumId w:val="1"/>
  </w:num>
  <w:num w:numId="17">
    <w:abstractNumId w:val="25"/>
  </w:num>
  <w:num w:numId="18">
    <w:abstractNumId w:val="34"/>
  </w:num>
  <w:num w:numId="19">
    <w:abstractNumId w:val="20"/>
  </w:num>
  <w:num w:numId="20">
    <w:abstractNumId w:val="21"/>
  </w:num>
  <w:num w:numId="21">
    <w:abstractNumId w:val="26"/>
  </w:num>
  <w:num w:numId="22">
    <w:abstractNumId w:val="5"/>
  </w:num>
  <w:num w:numId="23">
    <w:abstractNumId w:val="28"/>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num>
  <w:num w:numId="26">
    <w:abstractNumId w:val="27"/>
  </w:num>
  <w:num w:numId="27">
    <w:abstractNumId w:val="38"/>
  </w:num>
  <w:num w:numId="28">
    <w:abstractNumId w:val="3"/>
  </w:num>
  <w:num w:numId="29">
    <w:abstractNumId w:val="2"/>
  </w:num>
  <w:num w:numId="30">
    <w:abstractNumId w:val="18"/>
  </w:num>
  <w:num w:numId="31">
    <w:abstractNumId w:val="30"/>
  </w:num>
  <w:num w:numId="32">
    <w:abstractNumId w:val="22"/>
  </w:num>
  <w:num w:numId="33">
    <w:abstractNumId w:val="24"/>
  </w:num>
  <w:num w:numId="34">
    <w:abstractNumId w:val="12"/>
  </w:num>
  <w:num w:numId="35">
    <w:abstractNumId w:val="8"/>
  </w:num>
  <w:num w:numId="36">
    <w:abstractNumId w:val="31"/>
  </w:num>
  <w:num w:numId="37">
    <w:abstractNumId w:val="13"/>
  </w:num>
  <w:num w:numId="38">
    <w:abstractNumId w:val="29"/>
  </w:num>
  <w:num w:numId="39">
    <w:abstractNumId w:val="17"/>
  </w:num>
  <w:num w:numId="40">
    <w:abstractNumId w:val="11"/>
  </w:num>
  <w:num w:numId="41">
    <w:abstractNumId w:val="39"/>
  </w:num>
  <w:num w:numId="42">
    <w:abstractNumId w:val="40"/>
  </w:num>
  <w:num w:numId="43">
    <w:abstractNumId w:val="41"/>
  </w:num>
  <w:num w:numId="44">
    <w:abstractNumId w:val="42"/>
  </w:num>
  <w:num w:numId="45">
    <w:abstractNumId w:val="43"/>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true"/>
  <w:documentProtection/>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685">
    <w:name w:val="Heading 1 Char"/>
    <w:basedOn w:val="1856"/>
    <w:link w:val="1854"/>
    <w:uiPriority w:val="9"/>
    <w:rPr>
      <w:rFonts w:ascii="Arial" w:hAnsi="Arial" w:eastAsia="Arial" w:cs="Arial"/>
      <w:sz w:val="40"/>
      <w:szCs w:val="40"/>
    </w:rPr>
  </w:style>
  <w:style w:type="paragraph" w:styleId="1686">
    <w:name w:val="Heading 2"/>
    <w:basedOn w:val="1853"/>
    <w:next w:val="1853"/>
    <w:link w:val="1687"/>
    <w:uiPriority w:val="9"/>
    <w:unhideWhenUsed/>
    <w:qFormat/>
    <w:pPr>
      <w:keepLines/>
      <w:keepNext/>
      <w:spacing w:before="360" w:after="200"/>
      <w:outlineLvl w:val="1"/>
    </w:pPr>
    <w:rPr>
      <w:rFonts w:ascii="Arial" w:hAnsi="Arial" w:eastAsia="Arial" w:cs="Arial"/>
      <w:sz w:val="34"/>
    </w:rPr>
  </w:style>
  <w:style w:type="character" w:styleId="1687">
    <w:name w:val="Heading 2 Char"/>
    <w:basedOn w:val="1856"/>
    <w:link w:val="1686"/>
    <w:uiPriority w:val="9"/>
    <w:rPr>
      <w:rFonts w:ascii="Arial" w:hAnsi="Arial" w:eastAsia="Arial" w:cs="Arial"/>
      <w:sz w:val="34"/>
    </w:rPr>
  </w:style>
  <w:style w:type="paragraph" w:styleId="1688">
    <w:name w:val="Heading 3"/>
    <w:basedOn w:val="1853"/>
    <w:next w:val="1853"/>
    <w:link w:val="1689"/>
    <w:uiPriority w:val="9"/>
    <w:unhideWhenUsed/>
    <w:qFormat/>
    <w:pPr>
      <w:keepLines/>
      <w:keepNext/>
      <w:spacing w:before="320" w:after="200"/>
      <w:outlineLvl w:val="2"/>
    </w:pPr>
    <w:rPr>
      <w:rFonts w:ascii="Arial" w:hAnsi="Arial" w:eastAsia="Arial" w:cs="Arial"/>
      <w:sz w:val="30"/>
      <w:szCs w:val="30"/>
    </w:rPr>
  </w:style>
  <w:style w:type="character" w:styleId="1689">
    <w:name w:val="Heading 3 Char"/>
    <w:basedOn w:val="1856"/>
    <w:link w:val="1688"/>
    <w:uiPriority w:val="9"/>
    <w:rPr>
      <w:rFonts w:ascii="Arial" w:hAnsi="Arial" w:eastAsia="Arial" w:cs="Arial"/>
      <w:sz w:val="30"/>
      <w:szCs w:val="30"/>
    </w:rPr>
  </w:style>
  <w:style w:type="paragraph" w:styleId="1690">
    <w:name w:val="Heading 4"/>
    <w:basedOn w:val="1853"/>
    <w:next w:val="1853"/>
    <w:link w:val="1691"/>
    <w:uiPriority w:val="9"/>
    <w:unhideWhenUsed/>
    <w:qFormat/>
    <w:pPr>
      <w:keepLines/>
      <w:keepNext/>
      <w:spacing w:before="320" w:after="200"/>
      <w:outlineLvl w:val="3"/>
    </w:pPr>
    <w:rPr>
      <w:rFonts w:ascii="Arial" w:hAnsi="Arial" w:eastAsia="Arial" w:cs="Arial"/>
      <w:b/>
      <w:bCs/>
      <w:sz w:val="26"/>
      <w:szCs w:val="26"/>
    </w:rPr>
  </w:style>
  <w:style w:type="character" w:styleId="1691">
    <w:name w:val="Heading 4 Char"/>
    <w:basedOn w:val="1856"/>
    <w:link w:val="1690"/>
    <w:uiPriority w:val="9"/>
    <w:rPr>
      <w:rFonts w:ascii="Arial" w:hAnsi="Arial" w:eastAsia="Arial" w:cs="Arial"/>
      <w:b/>
      <w:bCs/>
      <w:sz w:val="26"/>
      <w:szCs w:val="26"/>
    </w:rPr>
  </w:style>
  <w:style w:type="paragraph" w:styleId="1692">
    <w:name w:val="Heading 5"/>
    <w:basedOn w:val="1853"/>
    <w:next w:val="1853"/>
    <w:link w:val="1693"/>
    <w:uiPriority w:val="9"/>
    <w:unhideWhenUsed/>
    <w:qFormat/>
    <w:pPr>
      <w:keepLines/>
      <w:keepNext/>
      <w:spacing w:before="320" w:after="200"/>
      <w:outlineLvl w:val="4"/>
    </w:pPr>
    <w:rPr>
      <w:rFonts w:ascii="Arial" w:hAnsi="Arial" w:eastAsia="Arial" w:cs="Arial"/>
      <w:b/>
      <w:bCs/>
      <w:sz w:val="24"/>
      <w:szCs w:val="24"/>
    </w:rPr>
  </w:style>
  <w:style w:type="character" w:styleId="1693">
    <w:name w:val="Heading 5 Char"/>
    <w:basedOn w:val="1856"/>
    <w:link w:val="1692"/>
    <w:uiPriority w:val="9"/>
    <w:rPr>
      <w:rFonts w:ascii="Arial" w:hAnsi="Arial" w:eastAsia="Arial" w:cs="Arial"/>
      <w:b/>
      <w:bCs/>
      <w:sz w:val="24"/>
      <w:szCs w:val="24"/>
    </w:rPr>
  </w:style>
  <w:style w:type="paragraph" w:styleId="1694">
    <w:name w:val="Heading 6"/>
    <w:basedOn w:val="1853"/>
    <w:next w:val="1853"/>
    <w:link w:val="1695"/>
    <w:uiPriority w:val="9"/>
    <w:unhideWhenUsed/>
    <w:qFormat/>
    <w:pPr>
      <w:keepLines/>
      <w:keepNext/>
      <w:spacing w:before="320" w:after="200"/>
      <w:outlineLvl w:val="5"/>
    </w:pPr>
    <w:rPr>
      <w:rFonts w:ascii="Arial" w:hAnsi="Arial" w:eastAsia="Arial" w:cs="Arial"/>
      <w:b/>
      <w:bCs/>
      <w:sz w:val="22"/>
      <w:szCs w:val="22"/>
    </w:rPr>
  </w:style>
  <w:style w:type="character" w:styleId="1695">
    <w:name w:val="Heading 6 Char"/>
    <w:basedOn w:val="1856"/>
    <w:link w:val="1694"/>
    <w:uiPriority w:val="9"/>
    <w:rPr>
      <w:rFonts w:ascii="Arial" w:hAnsi="Arial" w:eastAsia="Arial" w:cs="Arial"/>
      <w:b/>
      <w:bCs/>
      <w:sz w:val="22"/>
      <w:szCs w:val="22"/>
    </w:rPr>
  </w:style>
  <w:style w:type="character" w:styleId="1696">
    <w:name w:val="Heading 7 Char"/>
    <w:basedOn w:val="1856"/>
    <w:link w:val="1855"/>
    <w:uiPriority w:val="9"/>
    <w:rPr>
      <w:rFonts w:ascii="Arial" w:hAnsi="Arial" w:eastAsia="Arial" w:cs="Arial"/>
      <w:b/>
      <w:bCs/>
      <w:i/>
      <w:iCs/>
      <w:sz w:val="22"/>
      <w:szCs w:val="22"/>
    </w:rPr>
  </w:style>
  <w:style w:type="paragraph" w:styleId="1697">
    <w:name w:val="Heading 8"/>
    <w:basedOn w:val="1853"/>
    <w:next w:val="1853"/>
    <w:link w:val="1698"/>
    <w:uiPriority w:val="9"/>
    <w:unhideWhenUsed/>
    <w:qFormat/>
    <w:pPr>
      <w:keepLines/>
      <w:keepNext/>
      <w:spacing w:before="320" w:after="200"/>
      <w:outlineLvl w:val="7"/>
    </w:pPr>
    <w:rPr>
      <w:rFonts w:ascii="Arial" w:hAnsi="Arial" w:eastAsia="Arial" w:cs="Arial"/>
      <w:i/>
      <w:iCs/>
      <w:sz w:val="22"/>
      <w:szCs w:val="22"/>
    </w:rPr>
  </w:style>
  <w:style w:type="character" w:styleId="1698">
    <w:name w:val="Heading 8 Char"/>
    <w:basedOn w:val="1856"/>
    <w:link w:val="1697"/>
    <w:uiPriority w:val="9"/>
    <w:rPr>
      <w:rFonts w:ascii="Arial" w:hAnsi="Arial" w:eastAsia="Arial" w:cs="Arial"/>
      <w:i/>
      <w:iCs/>
      <w:sz w:val="22"/>
      <w:szCs w:val="22"/>
    </w:rPr>
  </w:style>
  <w:style w:type="paragraph" w:styleId="1699">
    <w:name w:val="Heading 9"/>
    <w:basedOn w:val="1853"/>
    <w:next w:val="1853"/>
    <w:link w:val="1700"/>
    <w:uiPriority w:val="9"/>
    <w:unhideWhenUsed/>
    <w:qFormat/>
    <w:pPr>
      <w:keepLines/>
      <w:keepNext/>
      <w:spacing w:before="320" w:after="200"/>
      <w:outlineLvl w:val="8"/>
    </w:pPr>
    <w:rPr>
      <w:rFonts w:ascii="Arial" w:hAnsi="Arial" w:eastAsia="Arial" w:cs="Arial"/>
      <w:i/>
      <w:iCs/>
      <w:sz w:val="21"/>
      <w:szCs w:val="21"/>
    </w:rPr>
  </w:style>
  <w:style w:type="character" w:styleId="1700">
    <w:name w:val="Heading 9 Char"/>
    <w:basedOn w:val="1856"/>
    <w:link w:val="1699"/>
    <w:uiPriority w:val="9"/>
    <w:rPr>
      <w:rFonts w:ascii="Arial" w:hAnsi="Arial" w:eastAsia="Arial" w:cs="Arial"/>
      <w:i/>
      <w:iCs/>
      <w:sz w:val="21"/>
      <w:szCs w:val="21"/>
    </w:rPr>
  </w:style>
  <w:style w:type="paragraph" w:styleId="1701">
    <w:name w:val="No Spacing"/>
    <w:uiPriority w:val="1"/>
    <w:qFormat/>
    <w:pPr>
      <w:spacing w:before="0" w:after="0" w:line="240" w:lineRule="auto"/>
    </w:pPr>
  </w:style>
  <w:style w:type="character" w:styleId="1702">
    <w:name w:val="Title Char"/>
    <w:basedOn w:val="1856"/>
    <w:link w:val="1898"/>
    <w:uiPriority w:val="10"/>
    <w:rPr>
      <w:sz w:val="48"/>
      <w:szCs w:val="48"/>
    </w:rPr>
  </w:style>
  <w:style w:type="paragraph" w:styleId="1703">
    <w:name w:val="Subtitle"/>
    <w:basedOn w:val="1853"/>
    <w:next w:val="1853"/>
    <w:link w:val="1704"/>
    <w:uiPriority w:val="11"/>
    <w:qFormat/>
    <w:pPr>
      <w:spacing w:before="200" w:after="200"/>
    </w:pPr>
    <w:rPr>
      <w:sz w:val="24"/>
      <w:szCs w:val="24"/>
    </w:rPr>
  </w:style>
  <w:style w:type="character" w:styleId="1704">
    <w:name w:val="Subtitle Char"/>
    <w:basedOn w:val="1856"/>
    <w:link w:val="1703"/>
    <w:uiPriority w:val="11"/>
    <w:rPr>
      <w:sz w:val="24"/>
      <w:szCs w:val="24"/>
    </w:rPr>
  </w:style>
  <w:style w:type="paragraph" w:styleId="1705">
    <w:name w:val="Quote"/>
    <w:basedOn w:val="1853"/>
    <w:next w:val="1853"/>
    <w:link w:val="1706"/>
    <w:uiPriority w:val="29"/>
    <w:qFormat/>
    <w:pPr>
      <w:ind w:left="720" w:right="720"/>
    </w:pPr>
    <w:rPr>
      <w:i/>
    </w:rPr>
  </w:style>
  <w:style w:type="character" w:styleId="1706">
    <w:name w:val="Quote Char"/>
    <w:link w:val="1705"/>
    <w:uiPriority w:val="29"/>
    <w:rPr>
      <w:i/>
    </w:rPr>
  </w:style>
  <w:style w:type="paragraph" w:styleId="1707">
    <w:name w:val="Intense Quote"/>
    <w:basedOn w:val="1853"/>
    <w:next w:val="1853"/>
    <w:link w:val="1708"/>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708">
    <w:name w:val="Intense Quote Char"/>
    <w:link w:val="1707"/>
    <w:uiPriority w:val="30"/>
    <w:rPr>
      <w:i/>
    </w:rPr>
  </w:style>
  <w:style w:type="character" w:styleId="1709">
    <w:name w:val="Header Char"/>
    <w:basedOn w:val="1856"/>
    <w:link w:val="1886"/>
    <w:uiPriority w:val="99"/>
  </w:style>
  <w:style w:type="character" w:styleId="1710">
    <w:name w:val="Footer Char"/>
    <w:basedOn w:val="1856"/>
    <w:link w:val="1888"/>
    <w:uiPriority w:val="99"/>
  </w:style>
  <w:style w:type="paragraph" w:styleId="1711">
    <w:name w:val="Caption"/>
    <w:basedOn w:val="1853"/>
    <w:next w:val="1853"/>
    <w:link w:val="1712"/>
    <w:uiPriority w:val="35"/>
    <w:semiHidden/>
    <w:unhideWhenUsed/>
    <w:qFormat/>
    <w:pPr>
      <w:spacing w:line="276" w:lineRule="auto"/>
    </w:pPr>
    <w:rPr>
      <w:b/>
      <w:bCs/>
      <w:color w:val="4f81bd" w:themeColor="accent1"/>
      <w:sz w:val="18"/>
      <w:szCs w:val="18"/>
    </w:rPr>
  </w:style>
  <w:style w:type="character" w:styleId="1712">
    <w:name w:val="Caption Char"/>
    <w:basedOn w:val="1711"/>
    <w:link w:val="1888"/>
    <w:uiPriority w:val="99"/>
  </w:style>
  <w:style w:type="table" w:styleId="1713">
    <w:name w:val="Table Grid Light"/>
    <w:basedOn w:val="1857"/>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714">
    <w:name w:val="Plain Table 1"/>
    <w:basedOn w:val="1857"/>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715">
    <w:name w:val="Plain Table 2"/>
    <w:basedOn w:val="1857"/>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716">
    <w:name w:val="Plain Table 3"/>
    <w:basedOn w:val="1857"/>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717">
    <w:name w:val="Plain Table 4"/>
    <w:basedOn w:val="1857"/>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718">
    <w:name w:val="Plain Table 5"/>
    <w:basedOn w:val="1857"/>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719">
    <w:name w:val="Grid Table 1 Light"/>
    <w:basedOn w:val="1857"/>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720">
    <w:name w:val="Grid Table 1 Light - Accent 1"/>
    <w:basedOn w:val="1857"/>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721">
    <w:name w:val="Grid Table 1 Light - Accent 2"/>
    <w:basedOn w:val="1857"/>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722">
    <w:name w:val="Grid Table 1 Light - Accent 3"/>
    <w:basedOn w:val="1857"/>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723">
    <w:name w:val="Grid Table 1 Light - Accent 4"/>
    <w:basedOn w:val="1857"/>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724">
    <w:name w:val="Grid Table 1 Light - Accent 5"/>
    <w:basedOn w:val="1857"/>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725">
    <w:name w:val="Grid Table 1 Light - Accent 6"/>
    <w:basedOn w:val="1857"/>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726">
    <w:name w:val="Grid Table 2"/>
    <w:basedOn w:val="1857"/>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727">
    <w:name w:val="Grid Table 2 - Accent 1"/>
    <w:basedOn w:val="1857"/>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728">
    <w:name w:val="Grid Table 2 - Accent 2"/>
    <w:basedOn w:val="1857"/>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729">
    <w:name w:val="Grid Table 2 - Accent 3"/>
    <w:basedOn w:val="1857"/>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730">
    <w:name w:val="Grid Table 2 - Accent 4"/>
    <w:basedOn w:val="1857"/>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731">
    <w:name w:val="Grid Table 2 - Accent 5"/>
    <w:basedOn w:val="1857"/>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732">
    <w:name w:val="Grid Table 2 - Accent 6"/>
    <w:basedOn w:val="1857"/>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733">
    <w:name w:val="Grid Table 3"/>
    <w:basedOn w:val="1857"/>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34">
    <w:name w:val="Grid Table 3 - Accent 1"/>
    <w:basedOn w:val="1857"/>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35">
    <w:name w:val="Grid Table 3 - Accent 2"/>
    <w:basedOn w:val="1857"/>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36">
    <w:name w:val="Grid Table 3 - Accent 3"/>
    <w:basedOn w:val="1857"/>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37">
    <w:name w:val="Grid Table 3 - Accent 4"/>
    <w:basedOn w:val="1857"/>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38">
    <w:name w:val="Grid Table 3 - Accent 5"/>
    <w:basedOn w:val="1857"/>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39">
    <w:name w:val="Grid Table 3 - Accent 6"/>
    <w:basedOn w:val="1857"/>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40">
    <w:name w:val="Grid Table 4"/>
    <w:basedOn w:val="1857"/>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741">
    <w:name w:val="Grid Table 4 - Accent 1"/>
    <w:basedOn w:val="1857"/>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742">
    <w:name w:val="Grid Table 4 - Accent 2"/>
    <w:basedOn w:val="1857"/>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743">
    <w:name w:val="Grid Table 4 - Accent 3"/>
    <w:basedOn w:val="1857"/>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744">
    <w:name w:val="Grid Table 4 - Accent 4"/>
    <w:basedOn w:val="1857"/>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745">
    <w:name w:val="Grid Table 4 - Accent 5"/>
    <w:basedOn w:val="1857"/>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746">
    <w:name w:val="Grid Table 4 - Accent 6"/>
    <w:basedOn w:val="1857"/>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747">
    <w:name w:val="Grid Table 5 Dark"/>
    <w:basedOn w:val="185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748">
    <w:name w:val="Grid Table 5 Dark- Accent 1"/>
    <w:basedOn w:val="185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1749">
    <w:name w:val="Grid Table 5 Dark - Accent 2"/>
    <w:basedOn w:val="185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1750">
    <w:name w:val="Grid Table 5 Dark - Accent 3"/>
    <w:basedOn w:val="185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1751">
    <w:name w:val="Grid Table 5 Dark- Accent 4"/>
    <w:basedOn w:val="185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1752">
    <w:name w:val="Grid Table 5 Dark - Accent 5"/>
    <w:basedOn w:val="185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1753">
    <w:name w:val="Grid Table 5 Dark - Accent 6"/>
    <w:basedOn w:val="185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1754">
    <w:name w:val="Grid Table 6 Colorful"/>
    <w:basedOn w:val="1857"/>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755">
    <w:name w:val="Grid Table 6 Colorful - Accent 1"/>
    <w:basedOn w:val="1857"/>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1756">
    <w:name w:val="Grid Table 6 Colorful - Accent 2"/>
    <w:basedOn w:val="1857"/>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1757">
    <w:name w:val="Grid Table 6 Colorful - Accent 3"/>
    <w:basedOn w:val="1857"/>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1758">
    <w:name w:val="Grid Table 6 Colorful - Accent 4"/>
    <w:basedOn w:val="1857"/>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1759">
    <w:name w:val="Grid Table 6 Colorful - Accent 5"/>
    <w:basedOn w:val="1857"/>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1760">
    <w:name w:val="Grid Table 6 Colorful - Accent 6"/>
    <w:basedOn w:val="1857"/>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1761">
    <w:name w:val="Grid Table 7 Colorful"/>
    <w:basedOn w:val="1857"/>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762">
    <w:name w:val="Grid Table 7 Colorful - Accent 1"/>
    <w:basedOn w:val="1857"/>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17bba"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763">
    <w:name w:val="Grid Table 7 Colorful - Accent 2"/>
    <w:basedOn w:val="1857"/>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764">
    <w:name w:val="Grid Table 7 Colorful - Accent 3"/>
    <w:basedOn w:val="1857"/>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765">
    <w:name w:val="Grid Table 7 Colorful - Accent 4"/>
    <w:basedOn w:val="1857"/>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766">
    <w:name w:val="Grid Table 7 Colorful - Accent 5"/>
    <w:basedOn w:val="1857"/>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374"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767">
    <w:name w:val="Grid Table 7 Colorful - Accent 6"/>
    <w:basedOn w:val="1857"/>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768">
    <w:name w:val="List Table 1 Light"/>
    <w:basedOn w:val="1857"/>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769">
    <w:name w:val="List Table 1 Light - Accent 1"/>
    <w:basedOn w:val="1857"/>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770">
    <w:name w:val="List Table 1 Light - Accent 2"/>
    <w:basedOn w:val="1857"/>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771">
    <w:name w:val="List Table 1 Light - Accent 3"/>
    <w:basedOn w:val="1857"/>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772">
    <w:name w:val="List Table 1 Light - Accent 4"/>
    <w:basedOn w:val="1857"/>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773">
    <w:name w:val="List Table 1 Light - Accent 5"/>
    <w:basedOn w:val="1857"/>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774">
    <w:name w:val="List Table 1 Light - Accent 6"/>
    <w:basedOn w:val="1857"/>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775">
    <w:name w:val="List Table 2"/>
    <w:basedOn w:val="1857"/>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776">
    <w:name w:val="List Table 2 - Accent 1"/>
    <w:basedOn w:val="1857"/>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777">
    <w:name w:val="List Table 2 - Accent 2"/>
    <w:basedOn w:val="1857"/>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778">
    <w:name w:val="List Table 2 - Accent 3"/>
    <w:basedOn w:val="1857"/>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779">
    <w:name w:val="List Table 2 - Accent 4"/>
    <w:basedOn w:val="1857"/>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780">
    <w:name w:val="List Table 2 - Accent 5"/>
    <w:basedOn w:val="1857"/>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781">
    <w:name w:val="List Table 2 - Accent 6"/>
    <w:basedOn w:val="1857"/>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782">
    <w:name w:val="List Table 3"/>
    <w:basedOn w:val="1857"/>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783">
    <w:name w:val="List Table 3 - Accent 1"/>
    <w:basedOn w:val="1857"/>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784">
    <w:name w:val="List Table 3 - Accent 2"/>
    <w:basedOn w:val="1857"/>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785">
    <w:name w:val="List Table 3 - Accent 3"/>
    <w:basedOn w:val="1857"/>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786">
    <w:name w:val="List Table 3 - Accent 4"/>
    <w:basedOn w:val="1857"/>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787">
    <w:name w:val="List Table 3 - Accent 5"/>
    <w:basedOn w:val="1857"/>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1788">
    <w:name w:val="List Table 3 - Accent 6"/>
    <w:basedOn w:val="1857"/>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789">
    <w:name w:val="List Table 4"/>
    <w:basedOn w:val="1857"/>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790">
    <w:name w:val="List Table 4 - Accent 1"/>
    <w:basedOn w:val="1857"/>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791">
    <w:name w:val="List Table 4 - Accent 2"/>
    <w:basedOn w:val="1857"/>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792">
    <w:name w:val="List Table 4 - Accent 3"/>
    <w:basedOn w:val="1857"/>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793">
    <w:name w:val="List Table 4 - Accent 4"/>
    <w:basedOn w:val="1857"/>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794">
    <w:name w:val="List Table 4 - Accent 5"/>
    <w:basedOn w:val="1857"/>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1795">
    <w:name w:val="List Table 4 - Accent 6"/>
    <w:basedOn w:val="1857"/>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796">
    <w:name w:val="List Table 5 Dark"/>
    <w:basedOn w:val="1857"/>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97">
    <w:name w:val="List Table 5 Dark - Accent 1"/>
    <w:basedOn w:val="1857"/>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98">
    <w:name w:val="List Table 5 Dark - Accent 2"/>
    <w:basedOn w:val="1857"/>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99">
    <w:name w:val="List Table 5 Dark - Accent 3"/>
    <w:basedOn w:val="1857"/>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800">
    <w:name w:val="List Table 5 Dark - Accent 4"/>
    <w:basedOn w:val="1857"/>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801">
    <w:name w:val="List Table 5 Dark - Accent 5"/>
    <w:basedOn w:val="1857"/>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802">
    <w:name w:val="List Table 5 Dark - Accent 6"/>
    <w:basedOn w:val="1857"/>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803">
    <w:name w:val="List Table 6 Colorful"/>
    <w:basedOn w:val="1857"/>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804">
    <w:name w:val="List Table 6 Colorful - Accent 1"/>
    <w:basedOn w:val="1857"/>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1805">
    <w:name w:val="List Table 6 Colorful - Accent 2"/>
    <w:basedOn w:val="1857"/>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806">
    <w:name w:val="List Table 6 Colorful - Accent 3"/>
    <w:basedOn w:val="1857"/>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807">
    <w:name w:val="List Table 6 Colorful - Accent 4"/>
    <w:basedOn w:val="1857"/>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808">
    <w:name w:val="List Table 6 Colorful - Accent 5"/>
    <w:basedOn w:val="1857"/>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1809">
    <w:name w:val="List Table 6 Colorful - Accent 6"/>
    <w:basedOn w:val="1857"/>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810">
    <w:name w:val="List Table 7 Colorful"/>
    <w:basedOn w:val="1857"/>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811">
    <w:name w:val="List Table 7 Colorful - Accent 1"/>
    <w:basedOn w:val="1857"/>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d8d"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45d8d" w:themeColor="accent1" w:themeShade="95"/>
        <w:sz w:val="22"/>
      </w:rPr>
    </w:tblStylePr>
  </w:style>
  <w:style w:type="table" w:styleId="1812">
    <w:name w:val="List Table 7 Colorful - Accent 2"/>
    <w:basedOn w:val="1857"/>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1813">
    <w:name w:val="List Table 7 Colorful - Accent 3"/>
    <w:basedOn w:val="1857"/>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1814">
    <w:name w:val="List Table 7 Colorful - Accent 4"/>
    <w:basedOn w:val="1857"/>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1815">
    <w:name w:val="List Table 7 Colorful - Accent 5"/>
    <w:basedOn w:val="1857"/>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e9e"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5e9e" w:themeColor="accent5" w:themeTint="9A" w:themeShade="95"/>
        <w:sz w:val="22"/>
      </w:rPr>
    </w:tblStylePr>
  </w:style>
  <w:style w:type="table" w:styleId="1816">
    <w:name w:val="List Table 7 Colorful - Accent 6"/>
    <w:basedOn w:val="1857"/>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1817">
    <w:name w:val="Lined - Accent"/>
    <w:basedOn w:val="185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818">
    <w:name w:val="Lined - Accent 1"/>
    <w:basedOn w:val="185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819">
    <w:name w:val="Lined - Accent 2"/>
    <w:basedOn w:val="185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820">
    <w:name w:val="Lined - Accent 3"/>
    <w:basedOn w:val="185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821">
    <w:name w:val="Lined - Accent 4"/>
    <w:basedOn w:val="185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822">
    <w:name w:val="Lined - Accent 5"/>
    <w:basedOn w:val="185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823">
    <w:name w:val="Lined - Accent 6"/>
    <w:basedOn w:val="185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824">
    <w:name w:val="Bordered &amp; Lined - Accent"/>
    <w:basedOn w:val="1857"/>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825">
    <w:name w:val="Bordered &amp; Lined - Accent 1"/>
    <w:basedOn w:val="1857"/>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826">
    <w:name w:val="Bordered &amp; Lined - Accent 2"/>
    <w:basedOn w:val="1857"/>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827">
    <w:name w:val="Bordered &amp; Lined - Accent 3"/>
    <w:basedOn w:val="1857"/>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828">
    <w:name w:val="Bordered &amp; Lined - Accent 4"/>
    <w:basedOn w:val="1857"/>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829">
    <w:name w:val="Bordered &amp; Lined - Accent 5"/>
    <w:basedOn w:val="1857"/>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830">
    <w:name w:val="Bordered &amp; Lined - Accent 6"/>
    <w:basedOn w:val="1857"/>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831">
    <w:name w:val="Bordered"/>
    <w:basedOn w:val="1857"/>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832">
    <w:name w:val="Bordered - Accent 1"/>
    <w:basedOn w:val="1857"/>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833">
    <w:name w:val="Bordered - Accent 2"/>
    <w:basedOn w:val="1857"/>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834">
    <w:name w:val="Bordered - Accent 3"/>
    <w:basedOn w:val="1857"/>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835">
    <w:name w:val="Bordered - Accent 4"/>
    <w:basedOn w:val="1857"/>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836">
    <w:name w:val="Bordered - Accent 5"/>
    <w:basedOn w:val="1857"/>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837">
    <w:name w:val="Bordered - Accent 6"/>
    <w:basedOn w:val="1857"/>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838">
    <w:name w:val="Footnote Text Char"/>
    <w:link w:val="1862"/>
    <w:uiPriority w:val="99"/>
    <w:rPr>
      <w:sz w:val="18"/>
    </w:rPr>
  </w:style>
  <w:style w:type="paragraph" w:styleId="1839">
    <w:name w:val="endnote text"/>
    <w:basedOn w:val="1853"/>
    <w:link w:val="1840"/>
    <w:uiPriority w:val="99"/>
    <w:semiHidden/>
    <w:unhideWhenUsed/>
    <w:pPr>
      <w:spacing w:after="0" w:line="240" w:lineRule="auto"/>
    </w:pPr>
    <w:rPr>
      <w:sz w:val="20"/>
    </w:rPr>
  </w:style>
  <w:style w:type="character" w:styleId="1840">
    <w:name w:val="Endnote Text Char"/>
    <w:link w:val="1839"/>
    <w:uiPriority w:val="99"/>
    <w:rPr>
      <w:sz w:val="20"/>
    </w:rPr>
  </w:style>
  <w:style w:type="character" w:styleId="1841">
    <w:name w:val="endnote reference"/>
    <w:basedOn w:val="1856"/>
    <w:uiPriority w:val="99"/>
    <w:semiHidden/>
    <w:unhideWhenUsed/>
    <w:rPr>
      <w:vertAlign w:val="superscript"/>
    </w:rPr>
  </w:style>
  <w:style w:type="paragraph" w:styleId="1842">
    <w:name w:val="toc 1"/>
    <w:basedOn w:val="1853"/>
    <w:next w:val="1853"/>
    <w:uiPriority w:val="39"/>
    <w:unhideWhenUsed/>
    <w:pPr>
      <w:ind w:left="0" w:right="0" w:firstLine="0"/>
      <w:spacing w:after="57"/>
    </w:pPr>
  </w:style>
  <w:style w:type="paragraph" w:styleId="1843">
    <w:name w:val="toc 2"/>
    <w:basedOn w:val="1853"/>
    <w:next w:val="1853"/>
    <w:uiPriority w:val="39"/>
    <w:unhideWhenUsed/>
    <w:pPr>
      <w:ind w:left="283" w:right="0" w:firstLine="0"/>
      <w:spacing w:after="57"/>
    </w:pPr>
  </w:style>
  <w:style w:type="paragraph" w:styleId="1844">
    <w:name w:val="toc 3"/>
    <w:basedOn w:val="1853"/>
    <w:next w:val="1853"/>
    <w:uiPriority w:val="39"/>
    <w:unhideWhenUsed/>
    <w:pPr>
      <w:ind w:left="567" w:right="0" w:firstLine="0"/>
      <w:spacing w:after="57"/>
    </w:pPr>
  </w:style>
  <w:style w:type="paragraph" w:styleId="1845">
    <w:name w:val="toc 4"/>
    <w:basedOn w:val="1853"/>
    <w:next w:val="1853"/>
    <w:uiPriority w:val="39"/>
    <w:unhideWhenUsed/>
    <w:pPr>
      <w:ind w:left="850" w:right="0" w:firstLine="0"/>
      <w:spacing w:after="57"/>
    </w:pPr>
  </w:style>
  <w:style w:type="paragraph" w:styleId="1846">
    <w:name w:val="toc 5"/>
    <w:basedOn w:val="1853"/>
    <w:next w:val="1853"/>
    <w:uiPriority w:val="39"/>
    <w:unhideWhenUsed/>
    <w:pPr>
      <w:ind w:left="1134" w:right="0" w:firstLine="0"/>
      <w:spacing w:after="57"/>
    </w:pPr>
  </w:style>
  <w:style w:type="paragraph" w:styleId="1847">
    <w:name w:val="toc 6"/>
    <w:basedOn w:val="1853"/>
    <w:next w:val="1853"/>
    <w:uiPriority w:val="39"/>
    <w:unhideWhenUsed/>
    <w:pPr>
      <w:ind w:left="1417" w:right="0" w:firstLine="0"/>
      <w:spacing w:after="57"/>
    </w:pPr>
  </w:style>
  <w:style w:type="paragraph" w:styleId="1848">
    <w:name w:val="toc 7"/>
    <w:basedOn w:val="1853"/>
    <w:next w:val="1853"/>
    <w:uiPriority w:val="39"/>
    <w:unhideWhenUsed/>
    <w:pPr>
      <w:ind w:left="1701" w:right="0" w:firstLine="0"/>
      <w:spacing w:after="57"/>
    </w:pPr>
  </w:style>
  <w:style w:type="paragraph" w:styleId="1849">
    <w:name w:val="toc 8"/>
    <w:basedOn w:val="1853"/>
    <w:next w:val="1853"/>
    <w:uiPriority w:val="39"/>
    <w:unhideWhenUsed/>
    <w:pPr>
      <w:ind w:left="1984" w:right="0" w:firstLine="0"/>
      <w:spacing w:after="57"/>
    </w:pPr>
  </w:style>
  <w:style w:type="paragraph" w:styleId="1850">
    <w:name w:val="toc 9"/>
    <w:basedOn w:val="1853"/>
    <w:next w:val="1853"/>
    <w:uiPriority w:val="39"/>
    <w:unhideWhenUsed/>
    <w:pPr>
      <w:ind w:left="2268" w:right="0" w:firstLine="0"/>
      <w:spacing w:after="57"/>
    </w:pPr>
  </w:style>
  <w:style w:type="paragraph" w:styleId="1851">
    <w:name w:val="TOC Heading"/>
    <w:uiPriority w:val="39"/>
    <w:unhideWhenUsed/>
  </w:style>
  <w:style w:type="paragraph" w:styleId="1852">
    <w:name w:val="table of figures"/>
    <w:basedOn w:val="1853"/>
    <w:next w:val="1853"/>
    <w:uiPriority w:val="99"/>
    <w:unhideWhenUsed/>
    <w:pPr>
      <w:spacing w:after="0" w:afterAutospacing="0"/>
    </w:pPr>
  </w:style>
  <w:style w:type="paragraph" w:styleId="1853" w:default="1">
    <w:name w:val="Normal"/>
    <w:qFormat/>
    <w:pPr>
      <w:spacing w:after="200" w:line="276" w:lineRule="auto"/>
    </w:pPr>
    <w:rPr>
      <w:sz w:val="22"/>
      <w:szCs w:val="22"/>
      <w:lang w:eastAsia="en-US"/>
    </w:rPr>
  </w:style>
  <w:style w:type="paragraph" w:styleId="1854">
    <w:name w:val="Heading 1"/>
    <w:basedOn w:val="1853"/>
    <w:next w:val="1853"/>
    <w:link w:val="1892"/>
    <w:uiPriority w:val="9"/>
    <w:qFormat/>
    <w:pPr>
      <w:keepNext/>
      <w:spacing w:before="240" w:after="60"/>
      <w:outlineLvl w:val="0"/>
    </w:pPr>
    <w:rPr>
      <w:rFonts w:ascii="Cambria" w:hAnsi="Cambria" w:eastAsia="Times New Roman"/>
      <w:b/>
      <w:bCs/>
      <w:sz w:val="32"/>
      <w:szCs w:val="32"/>
    </w:rPr>
  </w:style>
  <w:style w:type="paragraph" w:styleId="1855">
    <w:name w:val="Heading 7"/>
    <w:basedOn w:val="1853"/>
    <w:next w:val="1853"/>
    <w:link w:val="1880"/>
    <w:qFormat/>
    <w:pPr>
      <w:jc w:val="center"/>
      <w:keepNext/>
      <w:spacing w:after="0" w:line="240" w:lineRule="auto"/>
      <w:outlineLvl w:val="6"/>
    </w:pPr>
    <w:rPr>
      <w:rFonts w:ascii="Times New Roman" w:hAnsi="Times New Roman" w:eastAsia="Times New Roman"/>
      <w:b/>
      <w:bCs/>
      <w:sz w:val="20"/>
      <w:szCs w:val="20"/>
      <w:u w:val="single"/>
    </w:rPr>
  </w:style>
  <w:style w:type="character" w:styleId="1856" w:default="1">
    <w:name w:val="Default Paragraph Font"/>
    <w:uiPriority w:val="1"/>
    <w:semiHidden/>
    <w:unhideWhenUsed/>
  </w:style>
  <w:style w:type="table" w:styleId="1857" w:default="1">
    <w:name w:val="Normal Table"/>
    <w:uiPriority w:val="99"/>
    <w:semiHidden/>
    <w:unhideWhenUsed/>
    <w:tblPr>
      <w:tblInd w:w="0" w:type="dxa"/>
      <w:tblCellMar>
        <w:left w:w="108" w:type="dxa"/>
        <w:top w:w="0" w:type="dxa"/>
        <w:right w:w="108" w:type="dxa"/>
        <w:bottom w:w="0" w:type="dxa"/>
      </w:tblCellMar>
    </w:tblPr>
  </w:style>
  <w:style w:type="numbering" w:styleId="1858" w:default="1">
    <w:name w:val="No List"/>
    <w:uiPriority w:val="99"/>
    <w:semiHidden/>
    <w:unhideWhenUsed/>
  </w:style>
  <w:style w:type="paragraph" w:styleId="1859">
    <w:name w:val="List Paragraph"/>
    <w:basedOn w:val="1853"/>
    <w:link w:val="1896"/>
    <w:uiPriority w:val="34"/>
    <w:qFormat/>
    <w:pPr>
      <w:ind w:left="708"/>
    </w:pPr>
  </w:style>
  <w:style w:type="character" w:styleId="1860">
    <w:name w:val="Hyperlink"/>
    <w:unhideWhenUsed/>
    <w:rPr>
      <w:color w:val="0000ff"/>
      <w:u w:val="single"/>
    </w:rPr>
  </w:style>
  <w:style w:type="paragraph" w:styleId="1861" w:customStyle="1">
    <w:name w:val="Iau?iue4"/>
    <w:pPr>
      <w:ind w:firstLine="284"/>
      <w:jc w:val="both"/>
    </w:pPr>
    <w:rPr>
      <w:rFonts w:ascii="Times New Roman" w:hAnsi="Times New Roman" w:eastAsia="Times New Roman"/>
      <w:sz w:val="24"/>
      <w:szCs w:val="24"/>
    </w:rPr>
  </w:style>
  <w:style w:type="paragraph" w:styleId="1862">
    <w:name w:val="footnote text"/>
    <w:basedOn w:val="1853"/>
    <w:link w:val="1863"/>
    <w:uiPriority w:val="99"/>
    <w:unhideWhenUsed/>
    <w:qFormat/>
    <w:rPr>
      <w:sz w:val="20"/>
      <w:szCs w:val="20"/>
    </w:rPr>
  </w:style>
  <w:style w:type="character" w:styleId="1863" w:customStyle="1">
    <w:name w:val="Текст сноски Знак"/>
    <w:link w:val="1862"/>
    <w:uiPriority w:val="99"/>
    <w:qFormat/>
    <w:rPr>
      <w:lang w:eastAsia="en-US"/>
    </w:rPr>
  </w:style>
  <w:style w:type="character" w:styleId="1864">
    <w:name w:val="footnote reference"/>
    <w:unhideWhenUsed/>
    <w:qFormat/>
    <w:rPr>
      <w:vertAlign w:val="superscript"/>
    </w:rPr>
  </w:style>
  <w:style w:type="character" w:styleId="1865">
    <w:name w:val="annotation reference"/>
    <w:uiPriority w:val="99"/>
    <w:semiHidden/>
    <w:unhideWhenUsed/>
    <w:rPr>
      <w:sz w:val="16"/>
      <w:szCs w:val="16"/>
    </w:rPr>
  </w:style>
  <w:style w:type="paragraph" w:styleId="1866">
    <w:name w:val="annotation text"/>
    <w:basedOn w:val="1853"/>
    <w:link w:val="1867"/>
    <w:uiPriority w:val="99"/>
    <w:semiHidden/>
    <w:unhideWhenUsed/>
    <w:rPr>
      <w:sz w:val="20"/>
      <w:szCs w:val="20"/>
    </w:rPr>
  </w:style>
  <w:style w:type="character" w:styleId="1867" w:customStyle="1">
    <w:name w:val="Текст примечания Знак"/>
    <w:link w:val="1866"/>
    <w:uiPriority w:val="99"/>
    <w:semiHidden/>
    <w:rPr>
      <w:lang w:eastAsia="en-US"/>
    </w:rPr>
  </w:style>
  <w:style w:type="paragraph" w:styleId="1868">
    <w:name w:val="annotation subject"/>
    <w:basedOn w:val="1866"/>
    <w:next w:val="1866"/>
    <w:link w:val="1869"/>
    <w:uiPriority w:val="99"/>
    <w:semiHidden/>
    <w:unhideWhenUsed/>
    <w:rPr>
      <w:b/>
      <w:bCs/>
    </w:rPr>
  </w:style>
  <w:style w:type="character" w:styleId="1869" w:customStyle="1">
    <w:name w:val="Тема примечания Знак"/>
    <w:link w:val="1868"/>
    <w:uiPriority w:val="99"/>
    <w:semiHidden/>
    <w:rPr>
      <w:b/>
      <w:bCs/>
      <w:lang w:eastAsia="en-US"/>
    </w:rPr>
  </w:style>
  <w:style w:type="paragraph" w:styleId="1870">
    <w:name w:val="Balloon Text"/>
    <w:basedOn w:val="1853"/>
    <w:link w:val="1871"/>
    <w:uiPriority w:val="99"/>
    <w:semiHidden/>
    <w:unhideWhenUsed/>
    <w:pPr>
      <w:spacing w:after="0" w:line="240" w:lineRule="auto"/>
    </w:pPr>
    <w:rPr>
      <w:rFonts w:ascii="Tahoma" w:hAnsi="Tahoma"/>
      <w:sz w:val="16"/>
      <w:szCs w:val="16"/>
    </w:rPr>
  </w:style>
  <w:style w:type="character" w:styleId="1871" w:customStyle="1">
    <w:name w:val="Текст выноски Знак"/>
    <w:link w:val="1870"/>
    <w:uiPriority w:val="99"/>
    <w:semiHidden/>
    <w:rPr>
      <w:rFonts w:ascii="Tahoma" w:hAnsi="Tahoma" w:cs="Tahoma"/>
      <w:sz w:val="16"/>
      <w:szCs w:val="16"/>
      <w:lang w:eastAsia="en-US"/>
    </w:rPr>
  </w:style>
  <w:style w:type="paragraph" w:styleId="1872">
    <w:name w:val="Body Text Indent"/>
    <w:basedOn w:val="1853"/>
    <w:link w:val="1873"/>
    <w:uiPriority w:val="99"/>
    <w:pPr>
      <w:ind w:firstLine="709"/>
      <w:spacing w:after="0" w:line="240" w:lineRule="auto"/>
    </w:pPr>
    <w:rPr>
      <w:rFonts w:ascii="Times New Roman" w:hAnsi="Times New Roman" w:eastAsia="Times New Roman"/>
      <w:sz w:val="24"/>
      <w:szCs w:val="24"/>
    </w:rPr>
  </w:style>
  <w:style w:type="character" w:styleId="1873" w:customStyle="1">
    <w:name w:val="Основной текст с отступом Знак"/>
    <w:link w:val="1872"/>
    <w:uiPriority w:val="99"/>
    <w:rPr>
      <w:rFonts w:ascii="Times New Roman" w:hAnsi="Times New Roman" w:eastAsia="Times New Roman"/>
      <w:sz w:val="24"/>
      <w:szCs w:val="24"/>
    </w:rPr>
  </w:style>
  <w:style w:type="paragraph" w:styleId="1874">
    <w:name w:val="Plain Text"/>
    <w:basedOn w:val="1853"/>
    <w:link w:val="1875"/>
    <w:pPr>
      <w:spacing w:after="0" w:line="240" w:lineRule="auto"/>
    </w:pPr>
    <w:rPr>
      <w:rFonts w:ascii="Courier New" w:hAnsi="Courier New" w:eastAsia="Times New Roman"/>
      <w:sz w:val="20"/>
      <w:szCs w:val="20"/>
    </w:rPr>
  </w:style>
  <w:style w:type="character" w:styleId="1875" w:customStyle="1">
    <w:name w:val="Текст Знак"/>
    <w:link w:val="1874"/>
    <w:rPr>
      <w:rFonts w:ascii="Courier New" w:hAnsi="Courier New" w:eastAsia="Times New Roman" w:cs="Courier New"/>
    </w:rPr>
  </w:style>
  <w:style w:type="paragraph" w:styleId="1876">
    <w:name w:val="Body Text Indent 3"/>
    <w:basedOn w:val="1853"/>
    <w:link w:val="1877"/>
    <w:uiPriority w:val="99"/>
    <w:semiHidden/>
    <w:unhideWhenUsed/>
    <w:pPr>
      <w:ind w:left="283"/>
      <w:spacing w:after="120"/>
    </w:pPr>
    <w:rPr>
      <w:sz w:val="16"/>
      <w:szCs w:val="16"/>
    </w:rPr>
  </w:style>
  <w:style w:type="character" w:styleId="1877" w:customStyle="1">
    <w:name w:val="Основной текст с отступом 3 Знак"/>
    <w:link w:val="1876"/>
    <w:uiPriority w:val="99"/>
    <w:semiHidden/>
    <w:rPr>
      <w:sz w:val="16"/>
      <w:szCs w:val="16"/>
      <w:lang w:eastAsia="en-US"/>
    </w:rPr>
  </w:style>
  <w:style w:type="paragraph" w:styleId="1878">
    <w:name w:val="Body Text"/>
    <w:basedOn w:val="1853"/>
    <w:link w:val="1879"/>
    <w:uiPriority w:val="99"/>
    <w:semiHidden/>
    <w:unhideWhenUsed/>
    <w:pPr>
      <w:spacing w:after="120"/>
    </w:pPr>
  </w:style>
  <w:style w:type="character" w:styleId="1879" w:customStyle="1">
    <w:name w:val="Основной текст Знак"/>
    <w:link w:val="1878"/>
    <w:uiPriority w:val="99"/>
    <w:semiHidden/>
    <w:rPr>
      <w:sz w:val="22"/>
      <w:szCs w:val="22"/>
      <w:lang w:eastAsia="en-US"/>
    </w:rPr>
  </w:style>
  <w:style w:type="character" w:styleId="1880" w:customStyle="1">
    <w:name w:val="Заголовок 7 Знак"/>
    <w:link w:val="1855"/>
    <w:rPr>
      <w:rFonts w:ascii="Times New Roman" w:hAnsi="Times New Roman" w:eastAsia="Times New Roman"/>
      <w:b/>
      <w:bCs/>
      <w:u w:val="single"/>
    </w:rPr>
  </w:style>
  <w:style w:type="paragraph" w:styleId="1881" w:customStyle="1">
    <w:name w:val="Название"/>
    <w:basedOn w:val="1853"/>
    <w:link w:val="1882"/>
    <w:qFormat/>
    <w:pPr>
      <w:jc w:val="center"/>
      <w:spacing w:after="0" w:line="240" w:lineRule="auto"/>
    </w:pPr>
    <w:rPr>
      <w:rFonts w:ascii="Times New Roman CYR" w:hAnsi="Times New Roman CYR" w:eastAsia="Times New Roman"/>
      <w:sz w:val="24"/>
      <w:szCs w:val="24"/>
    </w:rPr>
  </w:style>
  <w:style w:type="character" w:styleId="1882" w:customStyle="1">
    <w:name w:val="Название Знак"/>
    <w:link w:val="1881"/>
    <w:rPr>
      <w:rFonts w:ascii="Times New Roman CYR" w:hAnsi="Times New Roman CYR" w:eastAsia="Times New Roman" w:cs="Times New Roman CYR"/>
      <w:sz w:val="24"/>
      <w:szCs w:val="24"/>
    </w:rPr>
  </w:style>
  <w:style w:type="character" w:styleId="1883" w:customStyle="1">
    <w:name w:val="Текст сноски Знак1"/>
    <w:rPr>
      <w:lang w:val="ru-RU" w:eastAsia="ru-RU" w:bidi="ar-SA"/>
    </w:rPr>
  </w:style>
  <w:style w:type="paragraph" w:styleId="1884" w:customStyle="1">
    <w:name w:val="ConsPlusNonformat"/>
    <w:uiPriority w:val="99"/>
    <w:pPr>
      <w:widowControl w:val="off"/>
    </w:pPr>
    <w:rPr>
      <w:rFonts w:ascii="Courier New" w:hAnsi="Courier New" w:eastAsia="Times New Roman" w:cs="Courier New"/>
    </w:rPr>
  </w:style>
  <w:style w:type="paragraph" w:styleId="1885">
    <w:name w:val="Revision"/>
    <w:hidden/>
    <w:uiPriority w:val="99"/>
    <w:semiHidden/>
    <w:rPr>
      <w:sz w:val="22"/>
      <w:szCs w:val="22"/>
      <w:lang w:eastAsia="en-US"/>
    </w:rPr>
  </w:style>
  <w:style w:type="paragraph" w:styleId="1886">
    <w:name w:val="Header"/>
    <w:basedOn w:val="1853"/>
    <w:link w:val="1887"/>
    <w:uiPriority w:val="99"/>
    <w:unhideWhenUsed/>
    <w:pPr>
      <w:tabs>
        <w:tab w:val="center" w:pos="4677" w:leader="none"/>
        <w:tab w:val="right" w:pos="9355" w:leader="none"/>
      </w:tabs>
    </w:pPr>
  </w:style>
  <w:style w:type="character" w:styleId="1887" w:customStyle="1">
    <w:name w:val="Верхний колонтитул Знак"/>
    <w:link w:val="1886"/>
    <w:uiPriority w:val="99"/>
    <w:rPr>
      <w:sz w:val="22"/>
      <w:szCs w:val="22"/>
      <w:lang w:eastAsia="en-US"/>
    </w:rPr>
  </w:style>
  <w:style w:type="paragraph" w:styleId="1888">
    <w:name w:val="Footer"/>
    <w:basedOn w:val="1853"/>
    <w:link w:val="1889"/>
    <w:uiPriority w:val="99"/>
    <w:unhideWhenUsed/>
    <w:pPr>
      <w:tabs>
        <w:tab w:val="center" w:pos="4677" w:leader="none"/>
        <w:tab w:val="right" w:pos="9355" w:leader="none"/>
      </w:tabs>
    </w:pPr>
  </w:style>
  <w:style w:type="character" w:styleId="1889" w:customStyle="1">
    <w:name w:val="Нижний колонтитул Знак"/>
    <w:link w:val="1888"/>
    <w:uiPriority w:val="99"/>
    <w:rPr>
      <w:sz w:val="22"/>
      <w:szCs w:val="22"/>
      <w:lang w:eastAsia="en-US"/>
    </w:rPr>
  </w:style>
  <w:style w:type="paragraph" w:styleId="1890" w:customStyle="1">
    <w:name w:val="ConsPlusNormal"/>
    <w:pPr>
      <w:ind w:firstLine="720"/>
    </w:pPr>
    <w:rPr>
      <w:rFonts w:ascii="Arial" w:hAnsi="Arial" w:eastAsia="Times New Roman" w:cs="Arial"/>
    </w:rPr>
  </w:style>
  <w:style w:type="table" w:styleId="1891">
    <w:name w:val="Table Grid"/>
    <w:basedOn w:val="1857"/>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892" w:customStyle="1">
    <w:name w:val="Заголовок 1 Знак"/>
    <w:link w:val="1854"/>
    <w:uiPriority w:val="9"/>
    <w:rPr>
      <w:rFonts w:ascii="Cambria" w:hAnsi="Cambria" w:eastAsia="Times New Roman" w:cs="Times New Roman"/>
      <w:b/>
      <w:bCs/>
      <w:sz w:val="32"/>
      <w:szCs w:val="32"/>
      <w:lang w:eastAsia="en-US"/>
    </w:rPr>
  </w:style>
  <w:style w:type="paragraph" w:styleId="1893">
    <w:name w:val="Body Text Indent 2"/>
    <w:basedOn w:val="1853"/>
    <w:link w:val="1894"/>
    <w:uiPriority w:val="99"/>
    <w:semiHidden/>
    <w:unhideWhenUsed/>
    <w:pPr>
      <w:ind w:left="283"/>
      <w:spacing w:after="120" w:line="480" w:lineRule="auto"/>
    </w:pPr>
  </w:style>
  <w:style w:type="character" w:styleId="1894" w:customStyle="1">
    <w:name w:val="Основной текст с отступом 2 Знак"/>
    <w:link w:val="1893"/>
    <w:uiPriority w:val="99"/>
    <w:semiHidden/>
    <w:rPr>
      <w:sz w:val="22"/>
      <w:szCs w:val="22"/>
      <w:lang w:eastAsia="en-US"/>
    </w:rPr>
  </w:style>
  <w:style w:type="paragraph" w:styleId="1895" w:customStyle="1">
    <w:name w:val="StGen0"/>
    <w:basedOn w:val="1853"/>
    <w:next w:val="1881"/>
    <w:qFormat/>
    <w:pPr>
      <w:jc w:val="center"/>
      <w:spacing w:after="0" w:line="240" w:lineRule="auto"/>
    </w:pPr>
    <w:rPr>
      <w:rFonts w:ascii="Times New Roman" w:hAnsi="Times New Roman" w:eastAsia="Times New Roman"/>
      <w:b/>
      <w:bCs/>
      <w:sz w:val="28"/>
      <w:szCs w:val="28"/>
      <w:lang w:eastAsia="ru-RU"/>
    </w:rPr>
  </w:style>
  <w:style w:type="character" w:styleId="1896" w:customStyle="1">
    <w:name w:val="Абзац списка Знак"/>
    <w:link w:val="1859"/>
    <w:uiPriority w:val="34"/>
    <w:rPr>
      <w:sz w:val="22"/>
      <w:szCs w:val="22"/>
      <w:lang w:eastAsia="en-US"/>
    </w:rPr>
  </w:style>
  <w:style w:type="character" w:styleId="1897">
    <w:name w:val="page number"/>
    <w:basedOn w:val="1856"/>
  </w:style>
  <w:style w:type="paragraph" w:styleId="1898">
    <w:name w:val="Title"/>
    <w:basedOn w:val="1853"/>
    <w:next w:val="1853"/>
    <w:link w:val="1899"/>
    <w:qFormat/>
    <w:pPr>
      <w:contextualSpacing/>
      <w:spacing w:after="0" w:line="240" w:lineRule="auto"/>
    </w:pPr>
    <w:rPr>
      <w:rFonts w:asciiTheme="majorHAnsi" w:hAnsiTheme="majorHAnsi" w:eastAsiaTheme="majorEastAsia" w:cstheme="majorBidi"/>
      <w:spacing w:val="-10"/>
      <w:sz w:val="56"/>
      <w:szCs w:val="56"/>
    </w:rPr>
  </w:style>
  <w:style w:type="character" w:styleId="1899" w:customStyle="1">
    <w:name w:val="Заголовок Знак"/>
    <w:basedOn w:val="1856"/>
    <w:link w:val="1898"/>
    <w:rPr>
      <w:rFonts w:asciiTheme="majorHAnsi" w:hAnsiTheme="majorHAnsi" w:eastAsiaTheme="majorEastAsia" w:cstheme="majorBidi"/>
      <w:spacing w:val="-10"/>
      <w:sz w:val="56"/>
      <w:szCs w:val="56"/>
      <w:lang w:eastAsia="en-US"/>
    </w:rPr>
  </w:style>
  <w:style w:type="paragraph" w:styleId="1900" w:customStyle="1">
    <w:name w:val="Normal (Web)"/>
    <w:unhideWhenUsed/>
    <w:pPr>
      <w:contextualSpacing w:val="0"/>
      <w:ind w:left="0" w:right="0" w:firstLine="0"/>
      <w:jc w:val="left"/>
      <w:keepLines w:val="0"/>
      <w:keepNext w:val="0"/>
      <w:pageBreakBefore w:val="0"/>
      <w:spacing w:before="0" w:beforeAutospacing="0" w:after="288"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4"/>
      <w:szCs w:val="24"/>
      <w:highlight w:val="none"/>
      <w:u w:val="none"/>
      <w:vertAlign w:val="baseline"/>
      <w:rtl w:val="0"/>
      <w:cs w:val="0"/>
      <w:lang w:val="ru-RU" w:eastAsia="ru-RU" w:bidi="ar-SA"/>
      <w14:ligatures w14:val="none"/>
    </w:rPr>
  </w:style>
  <w:style w:type="character" w:styleId="1901" w:customStyle="1">
    <w:name w:val="Гиперссылка"/>
    <w:uiPriority w:val="99"/>
    <w:rPr>
      <w:rFonts w:ascii="Times New Roman" w:hAnsi="Times New Roman" w:cs="Times New Roman"/>
      <w:color w:val="0000ff"/>
      <w:u w:val="singl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customXml" Target="../customXml/item1.xml" /><Relationship Id="rId11" Type="http://schemas.openxmlformats.org/officeDocument/2006/relationships/hyperlink" Target="https://www.rshb.ru" TargetMode="External"/><Relationship Id="rId12" Type="http://schemas.openxmlformats.org/officeDocument/2006/relationships/hyperlink" Target="https://www.rshb.ru" TargetMode="External"/><Relationship Id="rId13" Type="http://schemas.openxmlformats.org/officeDocument/2006/relationships/hyperlink" Target="http://www.rshb.ru" TargetMode="External"/><Relationship Id="rId14" Type="http://schemas.openxmlformats.org/officeDocument/2006/relationships/hyperlink" Target="https://www.rshb.ru"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 Id="rId1" Type="http://schemas.openxmlformats.org/officeDocument/2006/relationships/hyperlink" Target="https://eais.rkn.gov.ru/" TargetMode="External"/></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3C5F32-88E2-4A00-A794-81CFB4253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Р7-Офис/2025.2.2.831</Application>
  <Company>RSHB</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Avanesyan-SG</dc:creator>
  <cp:keywords/>
  <cp:lastModifiedBy>bakotina-ov</cp:lastModifiedBy>
  <cp:revision>14</cp:revision>
  <dcterms:created xsi:type="dcterms:W3CDTF">2024-12-17T08:52:00Z</dcterms:created>
  <dcterms:modified xsi:type="dcterms:W3CDTF">2025-12-03T12:59:19Z</dcterms:modified>
</cp:coreProperties>
</file>